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6"/>
        <w:gridCol w:w="5033"/>
        <w:gridCol w:w="2417"/>
      </w:tblGrid>
      <w:tr w:rsidR="00B25E8F" w:rsidRPr="00E37AA1" w14:paraId="5DAE9445" w14:textId="77777777" w:rsidTr="00B25E8F">
        <w:tc>
          <w:tcPr>
            <w:tcW w:w="2416" w:type="dxa"/>
            <w:vAlign w:val="center"/>
          </w:tcPr>
          <w:p w14:paraId="73941F53" w14:textId="77777777" w:rsidR="00B25E8F" w:rsidRPr="00E37AA1" w:rsidRDefault="00906FA4">
            <w:pPr>
              <w:pStyle w:val="TitlePage"/>
            </w:pPr>
            <w:r w:rsidRPr="00E37AA1">
              <w:rPr>
                <w:noProof/>
                <w:lang w:val="en-ZA" w:eastAsia="en-ZA"/>
              </w:rPr>
              <w:drawing>
                <wp:inline distT="0" distB="0" distL="0" distR="0" wp14:anchorId="2C175B67" wp14:editId="171A4933">
                  <wp:extent cx="1390015" cy="629285"/>
                  <wp:effectExtent l="19050" t="0" r="635" b="0"/>
                  <wp:docPr id="1" name="Picture 1" descr="Draw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wing1"/>
                          <pic:cNvPicPr>
                            <a:picLocks noChangeAspect="1" noChangeArrowheads="1"/>
                          </pic:cNvPicPr>
                        </pic:nvPicPr>
                        <pic:blipFill>
                          <a:blip r:embed="rId11" cstate="print"/>
                          <a:srcRect/>
                          <a:stretch>
                            <a:fillRect/>
                          </a:stretch>
                        </pic:blipFill>
                        <pic:spPr bwMode="auto">
                          <a:xfrm>
                            <a:off x="0" y="0"/>
                            <a:ext cx="1390015" cy="629285"/>
                          </a:xfrm>
                          <a:prstGeom prst="rect">
                            <a:avLst/>
                          </a:prstGeom>
                          <a:noFill/>
                          <a:ln w="9525">
                            <a:noFill/>
                            <a:miter lim="800000"/>
                            <a:headEnd/>
                            <a:tailEnd/>
                          </a:ln>
                        </pic:spPr>
                      </pic:pic>
                    </a:graphicData>
                  </a:graphic>
                </wp:inline>
              </w:drawing>
            </w:r>
            <w:bookmarkStart w:id="0" w:name="_Ref228599042"/>
            <w:bookmarkEnd w:id="0"/>
          </w:p>
        </w:tc>
        <w:tc>
          <w:tcPr>
            <w:tcW w:w="5033" w:type="dxa"/>
            <w:vAlign w:val="center"/>
          </w:tcPr>
          <w:p w14:paraId="1482A8FB" w14:textId="77777777" w:rsidR="00B25E8F" w:rsidRPr="00026CE8" w:rsidRDefault="00B25E8F" w:rsidP="00BD3E46">
            <w:pPr>
              <w:pStyle w:val="TitlePageBoldCentre"/>
              <w:rPr>
                <w:b w:val="0"/>
              </w:rPr>
            </w:pPr>
            <w:r w:rsidRPr="00026CE8">
              <w:rPr>
                <w:b w:val="0"/>
              </w:rPr>
              <w:t>Strategy</w:t>
            </w:r>
          </w:p>
        </w:tc>
        <w:tc>
          <w:tcPr>
            <w:tcW w:w="2417" w:type="dxa"/>
            <w:vAlign w:val="center"/>
          </w:tcPr>
          <w:p w14:paraId="73995DC0" w14:textId="77777777" w:rsidR="00B25E8F" w:rsidRPr="00026CE8" w:rsidRDefault="00B25E8F" w:rsidP="00F8315F">
            <w:pPr>
              <w:pStyle w:val="TitlePageBoldCentre"/>
              <w:rPr>
                <w:b w:val="0"/>
              </w:rPr>
            </w:pPr>
            <w:r w:rsidRPr="00026CE8">
              <w:rPr>
                <w:b w:val="0"/>
              </w:rPr>
              <w:t>Engineering</w:t>
            </w:r>
          </w:p>
        </w:tc>
      </w:tr>
    </w:tbl>
    <w:p w14:paraId="0D7B0F49" w14:textId="77777777" w:rsidR="002F524A" w:rsidRPr="00E37AA1" w:rsidRDefault="002F524A">
      <w:pPr>
        <w:pStyle w:val="TableBodyLeft"/>
      </w:pPr>
    </w:p>
    <w:tbl>
      <w:tblPr>
        <w:tblW w:w="0" w:type="auto"/>
        <w:tblLook w:val="0000" w:firstRow="0" w:lastRow="0" w:firstColumn="0" w:lastColumn="0" w:noHBand="0" w:noVBand="0"/>
      </w:tblPr>
      <w:tblGrid>
        <w:gridCol w:w="851"/>
        <w:gridCol w:w="2410"/>
        <w:gridCol w:w="1207"/>
        <w:gridCol w:w="2055"/>
        <w:gridCol w:w="1280"/>
        <w:gridCol w:w="1982"/>
        <w:gridCol w:w="420"/>
      </w:tblGrid>
      <w:tr w:rsidR="002F524A" w:rsidRPr="00E37AA1" w14:paraId="266E0B43" w14:textId="77777777" w:rsidTr="00F24F79">
        <w:trPr>
          <w:cantSplit/>
          <w:trHeight w:val="851"/>
        </w:trPr>
        <w:tc>
          <w:tcPr>
            <w:tcW w:w="851" w:type="dxa"/>
            <w:vMerge w:val="restart"/>
          </w:tcPr>
          <w:p w14:paraId="45060C6E" w14:textId="77777777" w:rsidR="002F524A" w:rsidRPr="00E37AA1" w:rsidRDefault="002F524A">
            <w:pPr>
              <w:pStyle w:val="TitlePage"/>
            </w:pPr>
            <w:r w:rsidRPr="00E37AA1">
              <w:t>Title:</w:t>
            </w:r>
          </w:p>
        </w:tc>
        <w:tc>
          <w:tcPr>
            <w:tcW w:w="3652" w:type="dxa"/>
            <w:gridSpan w:val="2"/>
            <w:vMerge w:val="restart"/>
          </w:tcPr>
          <w:p w14:paraId="6D0F8B81" w14:textId="04A2A70A" w:rsidR="002F524A" w:rsidRPr="00026CE8" w:rsidRDefault="00F831E9" w:rsidP="00771A6B">
            <w:pPr>
              <w:pStyle w:val="TitlePageBold"/>
              <w:rPr>
                <w:rFonts w:ascii="Arial" w:hAnsi="Arial"/>
                <w:bCs/>
                <w:szCs w:val="20"/>
              </w:rPr>
            </w:pPr>
            <w:r w:rsidRPr="00E73270">
              <w:rPr>
                <w:rStyle w:val="Instruction"/>
                <w:rFonts w:ascii="Arial" w:hAnsi="Arial"/>
                <w:bCs/>
                <w:color w:val="auto"/>
                <w:szCs w:val="20"/>
              </w:rPr>
              <w:t>A</w:t>
            </w:r>
            <w:r w:rsidRPr="00E73270">
              <w:rPr>
                <w:rStyle w:val="Instruction"/>
                <w:rFonts w:ascii="Arial" w:hAnsi="Arial"/>
                <w:bCs/>
                <w:color w:val="auto"/>
              </w:rPr>
              <w:t>rnot</w:t>
            </w:r>
            <w:r w:rsidR="006D4343" w:rsidRPr="00E73270">
              <w:rPr>
                <w:rStyle w:val="Instruction"/>
                <w:rFonts w:ascii="Arial" w:hAnsi="Arial"/>
                <w:bCs/>
                <w:color w:val="auto"/>
              </w:rPr>
              <w:t xml:space="preserve"> </w:t>
            </w:r>
            <w:r w:rsidR="00771A6B" w:rsidRPr="00E73270">
              <w:rPr>
                <w:rStyle w:val="Instruction"/>
                <w:rFonts w:ascii="Arial" w:hAnsi="Arial"/>
                <w:bCs/>
                <w:color w:val="auto"/>
                <w:szCs w:val="20"/>
              </w:rPr>
              <w:t xml:space="preserve">Solar </w:t>
            </w:r>
            <w:r w:rsidR="00771A6B" w:rsidRPr="00026CE8">
              <w:rPr>
                <w:rStyle w:val="Instruction"/>
                <w:rFonts w:ascii="Arial" w:hAnsi="Arial"/>
                <w:bCs/>
                <w:color w:val="auto"/>
                <w:szCs w:val="20"/>
              </w:rPr>
              <w:t xml:space="preserve">PV Plant </w:t>
            </w:r>
            <w:r w:rsidR="001B36D5" w:rsidRPr="00026CE8">
              <w:rPr>
                <w:rStyle w:val="Instruction"/>
                <w:rFonts w:ascii="Arial" w:hAnsi="Arial"/>
                <w:bCs/>
                <w:color w:val="auto"/>
                <w:szCs w:val="20"/>
              </w:rPr>
              <w:t>Tender Technical Evaluation Strategy</w:t>
            </w:r>
          </w:p>
          <w:p w14:paraId="0867B9FF" w14:textId="77777777" w:rsidR="002F524A" w:rsidRPr="00E37AA1" w:rsidRDefault="002F524A">
            <w:pPr>
              <w:pStyle w:val="TableBodyLeft"/>
              <w:rPr>
                <w:rStyle w:val="Instruction"/>
                <w:color w:val="auto"/>
              </w:rPr>
            </w:pPr>
          </w:p>
        </w:tc>
        <w:tc>
          <w:tcPr>
            <w:tcW w:w="3369" w:type="dxa"/>
            <w:gridSpan w:val="2"/>
          </w:tcPr>
          <w:p w14:paraId="0E570EEE" w14:textId="77777777" w:rsidR="002F524A" w:rsidRPr="00E37AA1" w:rsidRDefault="002F524A">
            <w:pPr>
              <w:pStyle w:val="TitlePage"/>
            </w:pPr>
            <w:r w:rsidRPr="00E37AA1">
              <w:t>Unique Identifier:</w:t>
            </w:r>
          </w:p>
        </w:tc>
        <w:tc>
          <w:tcPr>
            <w:tcW w:w="2549" w:type="dxa"/>
            <w:gridSpan w:val="2"/>
          </w:tcPr>
          <w:p w14:paraId="3CE48924" w14:textId="7DAA185B" w:rsidR="002F524A" w:rsidRPr="00026CE8" w:rsidRDefault="00D33A20" w:rsidP="001B36D5">
            <w:pPr>
              <w:pStyle w:val="TitlePageBold"/>
              <w:rPr>
                <w:bCs/>
              </w:rPr>
            </w:pPr>
            <w:r w:rsidRPr="00D33A20">
              <w:rPr>
                <w:bCs/>
              </w:rPr>
              <w:t>AEEP 0128</w:t>
            </w:r>
          </w:p>
        </w:tc>
      </w:tr>
      <w:tr w:rsidR="002F524A" w:rsidRPr="00E37AA1" w14:paraId="47FB8623" w14:textId="77777777" w:rsidTr="00F24F79">
        <w:trPr>
          <w:cantSplit/>
          <w:trHeight w:val="851"/>
        </w:trPr>
        <w:tc>
          <w:tcPr>
            <w:tcW w:w="851" w:type="dxa"/>
            <w:vMerge/>
          </w:tcPr>
          <w:p w14:paraId="66B2D35E" w14:textId="77777777" w:rsidR="002F524A" w:rsidRPr="00E37AA1" w:rsidRDefault="002F524A">
            <w:pPr>
              <w:pStyle w:val="TitlePage"/>
            </w:pPr>
          </w:p>
        </w:tc>
        <w:tc>
          <w:tcPr>
            <w:tcW w:w="3652" w:type="dxa"/>
            <w:gridSpan w:val="2"/>
            <w:vMerge/>
          </w:tcPr>
          <w:p w14:paraId="7563A8AB" w14:textId="77777777" w:rsidR="002F524A" w:rsidRPr="00E37AA1" w:rsidRDefault="002F524A">
            <w:pPr>
              <w:pStyle w:val="TitlePage"/>
            </w:pPr>
          </w:p>
        </w:tc>
        <w:tc>
          <w:tcPr>
            <w:tcW w:w="3369" w:type="dxa"/>
            <w:gridSpan w:val="2"/>
          </w:tcPr>
          <w:p w14:paraId="0B4A9B11" w14:textId="77777777" w:rsidR="002F524A" w:rsidRPr="00E37AA1" w:rsidRDefault="002F524A">
            <w:pPr>
              <w:pStyle w:val="TitlePage"/>
            </w:pPr>
            <w:r w:rsidRPr="00E37AA1">
              <w:t>Alternative Reference Number:</w:t>
            </w:r>
          </w:p>
        </w:tc>
        <w:tc>
          <w:tcPr>
            <w:tcW w:w="2549" w:type="dxa"/>
            <w:gridSpan w:val="2"/>
          </w:tcPr>
          <w:p w14:paraId="482B80DD" w14:textId="328D207A" w:rsidR="002F524A" w:rsidRPr="003860CD" w:rsidRDefault="003B62E2">
            <w:pPr>
              <w:pStyle w:val="TitlePageBold"/>
              <w:rPr>
                <w:b w:val="0"/>
              </w:rPr>
            </w:pPr>
            <w:r w:rsidRPr="003860CD">
              <w:rPr>
                <w:b w:val="0"/>
              </w:rPr>
              <w:t>N</w:t>
            </w:r>
            <w:r w:rsidR="000E76EF" w:rsidRPr="003860CD">
              <w:rPr>
                <w:b w:val="0"/>
              </w:rPr>
              <w:t>/</w:t>
            </w:r>
            <w:r w:rsidRPr="003860CD">
              <w:rPr>
                <w:b w:val="0"/>
              </w:rPr>
              <w:t>A</w:t>
            </w:r>
            <w:r w:rsidR="00F8721C" w:rsidRPr="003860CD">
              <w:rPr>
                <w:b w:val="0"/>
              </w:rPr>
              <w:fldChar w:fldCharType="begin"/>
            </w:r>
            <w:r w:rsidR="002F524A" w:rsidRPr="003860CD">
              <w:rPr>
                <w:b w:val="0"/>
              </w:rPr>
              <w:instrText xml:space="preserve"> DOCPROPERTY "Old number"  \* MERGEFORMAT </w:instrText>
            </w:r>
            <w:r w:rsidR="00F8721C" w:rsidRPr="003860CD">
              <w:rPr>
                <w:b w:val="0"/>
              </w:rPr>
              <w:fldChar w:fldCharType="end"/>
            </w:r>
          </w:p>
        </w:tc>
      </w:tr>
      <w:tr w:rsidR="002F524A" w:rsidRPr="00E37AA1" w14:paraId="55D48A22" w14:textId="77777777" w:rsidTr="00F24F79">
        <w:trPr>
          <w:cantSplit/>
          <w:trHeight w:val="851"/>
        </w:trPr>
        <w:tc>
          <w:tcPr>
            <w:tcW w:w="851" w:type="dxa"/>
            <w:vMerge/>
          </w:tcPr>
          <w:p w14:paraId="1755BD1E" w14:textId="77777777" w:rsidR="002F524A" w:rsidRPr="00E37AA1" w:rsidRDefault="002F524A">
            <w:pPr>
              <w:pStyle w:val="TitlePage"/>
            </w:pPr>
          </w:p>
        </w:tc>
        <w:tc>
          <w:tcPr>
            <w:tcW w:w="3652" w:type="dxa"/>
            <w:gridSpan w:val="2"/>
            <w:vMerge/>
          </w:tcPr>
          <w:p w14:paraId="4F44D78D" w14:textId="77777777" w:rsidR="002F524A" w:rsidRPr="00E37AA1" w:rsidRDefault="002F524A">
            <w:pPr>
              <w:pStyle w:val="TitlePage"/>
            </w:pPr>
          </w:p>
        </w:tc>
        <w:tc>
          <w:tcPr>
            <w:tcW w:w="3369" w:type="dxa"/>
            <w:gridSpan w:val="2"/>
          </w:tcPr>
          <w:p w14:paraId="1F0E2A25" w14:textId="77777777" w:rsidR="002F524A" w:rsidRPr="00E37AA1" w:rsidRDefault="002F524A">
            <w:pPr>
              <w:pStyle w:val="TitlePage"/>
            </w:pPr>
            <w:r w:rsidRPr="00E37AA1">
              <w:t>Area of Applicability:</w:t>
            </w:r>
          </w:p>
        </w:tc>
        <w:tc>
          <w:tcPr>
            <w:tcW w:w="2549" w:type="dxa"/>
            <w:gridSpan w:val="2"/>
          </w:tcPr>
          <w:p w14:paraId="7D7392D2" w14:textId="77777777" w:rsidR="002F524A" w:rsidRPr="00026CE8" w:rsidRDefault="00DE71AD">
            <w:pPr>
              <w:pStyle w:val="TitlePageBold"/>
              <w:rPr>
                <w:bCs/>
              </w:rPr>
            </w:pPr>
            <w:r w:rsidRPr="00026CE8">
              <w:rPr>
                <w:rStyle w:val="Instruction"/>
                <w:rFonts w:ascii="Arial" w:hAnsi="Arial"/>
                <w:bCs/>
                <w:color w:val="auto"/>
                <w:szCs w:val="20"/>
              </w:rPr>
              <w:t>Engineering</w:t>
            </w:r>
          </w:p>
        </w:tc>
      </w:tr>
      <w:tr w:rsidR="002F524A" w:rsidRPr="00E37AA1" w14:paraId="71F0CB7A" w14:textId="77777777" w:rsidTr="00F24F79">
        <w:trPr>
          <w:cantSplit/>
          <w:trHeight w:val="851"/>
        </w:trPr>
        <w:tc>
          <w:tcPr>
            <w:tcW w:w="851" w:type="dxa"/>
            <w:vMerge/>
          </w:tcPr>
          <w:p w14:paraId="55C42054" w14:textId="77777777" w:rsidR="002F524A" w:rsidRPr="00E37AA1" w:rsidRDefault="002F524A">
            <w:pPr>
              <w:pStyle w:val="TitlePage"/>
            </w:pPr>
          </w:p>
        </w:tc>
        <w:tc>
          <w:tcPr>
            <w:tcW w:w="3652" w:type="dxa"/>
            <w:gridSpan w:val="2"/>
            <w:vMerge/>
          </w:tcPr>
          <w:p w14:paraId="60191885" w14:textId="77777777" w:rsidR="002F524A" w:rsidRPr="00E37AA1" w:rsidRDefault="002F524A">
            <w:pPr>
              <w:pStyle w:val="TitlePage"/>
            </w:pPr>
          </w:p>
        </w:tc>
        <w:tc>
          <w:tcPr>
            <w:tcW w:w="3369" w:type="dxa"/>
            <w:gridSpan w:val="2"/>
          </w:tcPr>
          <w:p w14:paraId="3DCE96A2" w14:textId="77777777" w:rsidR="002F524A" w:rsidRPr="00E37AA1" w:rsidRDefault="002F524A">
            <w:pPr>
              <w:pStyle w:val="TitlePage"/>
            </w:pPr>
            <w:r w:rsidRPr="00E37AA1">
              <w:t>Documentation Type:</w:t>
            </w:r>
          </w:p>
        </w:tc>
        <w:tc>
          <w:tcPr>
            <w:tcW w:w="2549" w:type="dxa"/>
            <w:gridSpan w:val="2"/>
          </w:tcPr>
          <w:p w14:paraId="3975A968" w14:textId="77777777" w:rsidR="002F524A" w:rsidRPr="003860CD" w:rsidRDefault="00DE71AD">
            <w:pPr>
              <w:pStyle w:val="TitlePageBold"/>
              <w:rPr>
                <w:b w:val="0"/>
              </w:rPr>
            </w:pPr>
            <w:r w:rsidRPr="003860CD">
              <w:rPr>
                <w:b w:val="0"/>
              </w:rPr>
              <w:t>Strategy</w:t>
            </w:r>
          </w:p>
        </w:tc>
      </w:tr>
      <w:tr w:rsidR="002F524A" w:rsidRPr="00E37AA1" w14:paraId="17CBAD9F" w14:textId="77777777" w:rsidTr="00F24F79">
        <w:trPr>
          <w:cantSplit/>
          <w:trHeight w:val="851"/>
        </w:trPr>
        <w:tc>
          <w:tcPr>
            <w:tcW w:w="851" w:type="dxa"/>
            <w:vMerge/>
          </w:tcPr>
          <w:p w14:paraId="3DBAF936" w14:textId="77777777" w:rsidR="002F524A" w:rsidRPr="00E37AA1" w:rsidRDefault="002F524A">
            <w:pPr>
              <w:pStyle w:val="TitlePage"/>
            </w:pPr>
          </w:p>
        </w:tc>
        <w:tc>
          <w:tcPr>
            <w:tcW w:w="3652" w:type="dxa"/>
            <w:gridSpan w:val="2"/>
            <w:vMerge/>
          </w:tcPr>
          <w:p w14:paraId="48F76A0D" w14:textId="77777777" w:rsidR="002F524A" w:rsidRPr="00E37AA1" w:rsidRDefault="002F524A">
            <w:pPr>
              <w:pStyle w:val="TitlePage"/>
            </w:pPr>
          </w:p>
        </w:tc>
        <w:tc>
          <w:tcPr>
            <w:tcW w:w="3369" w:type="dxa"/>
            <w:gridSpan w:val="2"/>
          </w:tcPr>
          <w:p w14:paraId="56AC61F8" w14:textId="77777777" w:rsidR="002F524A" w:rsidRPr="00E37AA1" w:rsidRDefault="002F524A">
            <w:pPr>
              <w:pStyle w:val="TitlePage"/>
            </w:pPr>
            <w:r w:rsidRPr="00E37AA1">
              <w:t>Revision:</w:t>
            </w:r>
          </w:p>
        </w:tc>
        <w:tc>
          <w:tcPr>
            <w:tcW w:w="2549" w:type="dxa"/>
            <w:gridSpan w:val="2"/>
          </w:tcPr>
          <w:p w14:paraId="2E373A7E" w14:textId="62BC49B5" w:rsidR="002F524A" w:rsidRPr="003860CD" w:rsidRDefault="00A52BD3">
            <w:pPr>
              <w:pStyle w:val="TitlePageBold"/>
              <w:rPr>
                <w:b w:val="0"/>
              </w:rPr>
            </w:pPr>
            <w:r>
              <w:rPr>
                <w:b w:val="0"/>
              </w:rPr>
              <w:t>1</w:t>
            </w:r>
          </w:p>
        </w:tc>
      </w:tr>
      <w:tr w:rsidR="002F524A" w:rsidRPr="00E37AA1" w14:paraId="47B9D615" w14:textId="77777777" w:rsidTr="00F24F79">
        <w:trPr>
          <w:cantSplit/>
          <w:trHeight w:val="851"/>
        </w:trPr>
        <w:tc>
          <w:tcPr>
            <w:tcW w:w="851" w:type="dxa"/>
            <w:vMerge/>
          </w:tcPr>
          <w:p w14:paraId="7BD068ED" w14:textId="77777777" w:rsidR="002F524A" w:rsidRPr="00E37AA1" w:rsidRDefault="002F524A">
            <w:pPr>
              <w:pStyle w:val="TitlePage"/>
            </w:pPr>
          </w:p>
        </w:tc>
        <w:tc>
          <w:tcPr>
            <w:tcW w:w="3652" w:type="dxa"/>
            <w:gridSpan w:val="2"/>
            <w:vMerge/>
          </w:tcPr>
          <w:p w14:paraId="055646D6" w14:textId="77777777" w:rsidR="002F524A" w:rsidRPr="00E37AA1" w:rsidRDefault="002F524A">
            <w:pPr>
              <w:pStyle w:val="TitlePage"/>
            </w:pPr>
          </w:p>
        </w:tc>
        <w:tc>
          <w:tcPr>
            <w:tcW w:w="3369" w:type="dxa"/>
            <w:gridSpan w:val="2"/>
          </w:tcPr>
          <w:p w14:paraId="59E8213C" w14:textId="77777777" w:rsidR="002F524A" w:rsidRPr="00E37AA1" w:rsidRDefault="002F524A">
            <w:pPr>
              <w:pStyle w:val="TitlePage"/>
            </w:pPr>
            <w:r w:rsidRPr="00E37AA1">
              <w:t>Total Pages:</w:t>
            </w:r>
          </w:p>
        </w:tc>
        <w:tc>
          <w:tcPr>
            <w:tcW w:w="2549" w:type="dxa"/>
            <w:gridSpan w:val="2"/>
          </w:tcPr>
          <w:p w14:paraId="394FDC0E" w14:textId="498E1296" w:rsidR="002F524A" w:rsidRPr="003860CD" w:rsidRDefault="00E743F9">
            <w:pPr>
              <w:pStyle w:val="TitlePageBold"/>
              <w:rPr>
                <w:b w:val="0"/>
              </w:rPr>
            </w:pPr>
            <w:r>
              <w:rPr>
                <w:b w:val="0"/>
              </w:rPr>
              <w:t>67</w:t>
            </w:r>
          </w:p>
        </w:tc>
      </w:tr>
      <w:tr w:rsidR="002F524A" w:rsidRPr="00E37AA1" w14:paraId="171E4B33" w14:textId="77777777" w:rsidTr="00F24F79">
        <w:trPr>
          <w:cantSplit/>
          <w:trHeight w:val="851"/>
        </w:trPr>
        <w:tc>
          <w:tcPr>
            <w:tcW w:w="851" w:type="dxa"/>
            <w:vMerge/>
          </w:tcPr>
          <w:p w14:paraId="3F56CB08" w14:textId="77777777" w:rsidR="002F524A" w:rsidRPr="00E37AA1" w:rsidRDefault="002F524A">
            <w:pPr>
              <w:pStyle w:val="TitlePage"/>
            </w:pPr>
          </w:p>
        </w:tc>
        <w:tc>
          <w:tcPr>
            <w:tcW w:w="3652" w:type="dxa"/>
            <w:gridSpan w:val="2"/>
            <w:vMerge/>
          </w:tcPr>
          <w:p w14:paraId="7FB7BEDB" w14:textId="77777777" w:rsidR="002F524A" w:rsidRPr="00E37AA1" w:rsidRDefault="002F524A">
            <w:pPr>
              <w:pStyle w:val="TitlePage"/>
            </w:pPr>
          </w:p>
        </w:tc>
        <w:tc>
          <w:tcPr>
            <w:tcW w:w="3369" w:type="dxa"/>
            <w:gridSpan w:val="2"/>
          </w:tcPr>
          <w:p w14:paraId="4721C64D" w14:textId="77777777" w:rsidR="002F524A" w:rsidRPr="00E37AA1" w:rsidRDefault="002F524A">
            <w:pPr>
              <w:pStyle w:val="TitlePage"/>
            </w:pPr>
            <w:r w:rsidRPr="00E37AA1">
              <w:t>Next Review Date:</w:t>
            </w:r>
          </w:p>
        </w:tc>
        <w:tc>
          <w:tcPr>
            <w:tcW w:w="2549" w:type="dxa"/>
            <w:gridSpan w:val="2"/>
          </w:tcPr>
          <w:p w14:paraId="75C163CB" w14:textId="4B09B2FC" w:rsidR="002F524A" w:rsidRPr="003860CD" w:rsidRDefault="00771A6B">
            <w:pPr>
              <w:pStyle w:val="TitlePageBold"/>
              <w:rPr>
                <w:b w:val="0"/>
              </w:rPr>
            </w:pPr>
            <w:r w:rsidRPr="003860CD">
              <w:rPr>
                <w:b w:val="0"/>
              </w:rPr>
              <w:t>N/A</w:t>
            </w:r>
          </w:p>
        </w:tc>
      </w:tr>
      <w:tr w:rsidR="002F524A" w:rsidRPr="00E37AA1" w14:paraId="721DA067" w14:textId="77777777" w:rsidTr="00F24F79">
        <w:trPr>
          <w:cantSplit/>
          <w:trHeight w:val="851"/>
        </w:trPr>
        <w:tc>
          <w:tcPr>
            <w:tcW w:w="851" w:type="dxa"/>
            <w:vMerge/>
          </w:tcPr>
          <w:p w14:paraId="00379F19" w14:textId="77777777" w:rsidR="002F524A" w:rsidRPr="00E37AA1" w:rsidRDefault="002F524A">
            <w:pPr>
              <w:pStyle w:val="TitlePage"/>
            </w:pPr>
          </w:p>
        </w:tc>
        <w:tc>
          <w:tcPr>
            <w:tcW w:w="3652" w:type="dxa"/>
            <w:gridSpan w:val="2"/>
            <w:vMerge/>
          </w:tcPr>
          <w:p w14:paraId="70DF4511" w14:textId="77777777" w:rsidR="002F524A" w:rsidRPr="00E37AA1" w:rsidRDefault="002F524A">
            <w:pPr>
              <w:pStyle w:val="TitlePage"/>
            </w:pPr>
          </w:p>
        </w:tc>
        <w:tc>
          <w:tcPr>
            <w:tcW w:w="3369" w:type="dxa"/>
            <w:gridSpan w:val="2"/>
          </w:tcPr>
          <w:p w14:paraId="406985DA" w14:textId="77777777" w:rsidR="002F524A" w:rsidRPr="00E37AA1" w:rsidRDefault="002F524A">
            <w:pPr>
              <w:pStyle w:val="TitlePage"/>
            </w:pPr>
            <w:r w:rsidRPr="00E37AA1">
              <w:t>Disclosure Classification:</w:t>
            </w:r>
          </w:p>
        </w:tc>
        <w:tc>
          <w:tcPr>
            <w:tcW w:w="2549" w:type="dxa"/>
            <w:gridSpan w:val="2"/>
          </w:tcPr>
          <w:p w14:paraId="2B40DAFB" w14:textId="34058DC6" w:rsidR="002F524A" w:rsidRPr="003860CD" w:rsidRDefault="00314206">
            <w:pPr>
              <w:pStyle w:val="TitlePageRed"/>
              <w:rPr>
                <w:b w:val="0"/>
                <w:color w:val="auto"/>
              </w:rPr>
            </w:pPr>
            <w:r w:rsidRPr="003860CD">
              <w:rPr>
                <w:b w:val="0"/>
                <w:color w:val="auto"/>
              </w:rPr>
              <w:fldChar w:fldCharType="begin"/>
            </w:r>
            <w:r w:rsidRPr="003860CD">
              <w:rPr>
                <w:b w:val="0"/>
                <w:color w:val="auto"/>
              </w:rPr>
              <w:instrText xml:space="preserve"> DOCPROPERTY "Classification"  \* MERGEFORMAT </w:instrText>
            </w:r>
            <w:r w:rsidRPr="003860CD">
              <w:rPr>
                <w:b w:val="0"/>
                <w:color w:val="auto"/>
              </w:rPr>
              <w:fldChar w:fldCharType="separate"/>
            </w:r>
            <w:r w:rsidR="00D33D9F" w:rsidRPr="003860CD">
              <w:rPr>
                <w:b w:val="0"/>
                <w:color w:val="auto"/>
              </w:rPr>
              <w:t>CONTROLLED DISCLOSURE</w:t>
            </w:r>
            <w:r w:rsidRPr="003860CD">
              <w:rPr>
                <w:b w:val="0"/>
                <w:color w:val="auto"/>
              </w:rPr>
              <w:fldChar w:fldCharType="end"/>
            </w:r>
          </w:p>
        </w:tc>
      </w:tr>
      <w:tr w:rsidR="00F24F79" w:rsidRPr="00E37AA1" w14:paraId="615540EC" w14:textId="77777777" w:rsidTr="00F24F79">
        <w:tblPrEx>
          <w:tblBorders>
            <w:top w:val="single" w:sz="4" w:space="0" w:color="auto"/>
            <w:bottom w:val="single" w:sz="4" w:space="0" w:color="auto"/>
          </w:tblBorders>
        </w:tblPrEx>
        <w:trPr>
          <w:gridAfter w:val="1"/>
          <w:wAfter w:w="533" w:type="dxa"/>
        </w:trPr>
        <w:tc>
          <w:tcPr>
            <w:tcW w:w="3296" w:type="dxa"/>
            <w:gridSpan w:val="2"/>
            <w:tcBorders>
              <w:top w:val="single" w:sz="4" w:space="0" w:color="auto"/>
              <w:bottom w:val="nil"/>
            </w:tcBorders>
          </w:tcPr>
          <w:p w14:paraId="759F8BB9" w14:textId="77777777" w:rsidR="00F24F79" w:rsidRPr="003860CD" w:rsidRDefault="00F24F79">
            <w:pPr>
              <w:pStyle w:val="TitlePageBold"/>
              <w:rPr>
                <w:b w:val="0"/>
              </w:rPr>
            </w:pPr>
            <w:r w:rsidRPr="003860CD">
              <w:rPr>
                <w:b w:val="0"/>
              </w:rPr>
              <w:t>Compiled by</w:t>
            </w:r>
          </w:p>
        </w:tc>
        <w:tc>
          <w:tcPr>
            <w:tcW w:w="3296" w:type="dxa"/>
            <w:gridSpan w:val="2"/>
            <w:tcBorders>
              <w:top w:val="single" w:sz="4" w:space="0" w:color="auto"/>
              <w:bottom w:val="nil"/>
            </w:tcBorders>
          </w:tcPr>
          <w:p w14:paraId="04C01F3D" w14:textId="77777777" w:rsidR="00F24F79" w:rsidRPr="003860CD" w:rsidRDefault="00F24F79">
            <w:pPr>
              <w:pStyle w:val="TitlePageBold"/>
              <w:rPr>
                <w:b w:val="0"/>
              </w:rPr>
            </w:pPr>
            <w:r w:rsidRPr="003860CD">
              <w:rPr>
                <w:b w:val="0"/>
              </w:rPr>
              <w:t>Functional Responsibility</w:t>
            </w:r>
          </w:p>
        </w:tc>
        <w:tc>
          <w:tcPr>
            <w:tcW w:w="3296" w:type="dxa"/>
            <w:gridSpan w:val="2"/>
            <w:tcBorders>
              <w:top w:val="single" w:sz="4" w:space="0" w:color="auto"/>
              <w:bottom w:val="nil"/>
            </w:tcBorders>
          </w:tcPr>
          <w:p w14:paraId="597B1158" w14:textId="77777777" w:rsidR="00F24F79" w:rsidRPr="003860CD" w:rsidRDefault="00F24F79">
            <w:pPr>
              <w:pStyle w:val="TitlePageBold"/>
              <w:rPr>
                <w:b w:val="0"/>
              </w:rPr>
            </w:pPr>
            <w:r w:rsidRPr="003860CD">
              <w:rPr>
                <w:b w:val="0"/>
              </w:rPr>
              <w:t>Authorised by</w:t>
            </w:r>
          </w:p>
        </w:tc>
      </w:tr>
      <w:tr w:rsidR="00F24F79" w:rsidRPr="00E37AA1" w14:paraId="0824E983" w14:textId="77777777" w:rsidTr="00F24F79">
        <w:tblPrEx>
          <w:tblBorders>
            <w:top w:val="single" w:sz="4" w:space="0" w:color="auto"/>
            <w:bottom w:val="single" w:sz="4" w:space="0" w:color="auto"/>
          </w:tblBorders>
        </w:tblPrEx>
        <w:trPr>
          <w:gridAfter w:val="1"/>
          <w:wAfter w:w="533" w:type="dxa"/>
          <w:trHeight w:val="851"/>
        </w:trPr>
        <w:tc>
          <w:tcPr>
            <w:tcW w:w="3296" w:type="dxa"/>
            <w:gridSpan w:val="2"/>
            <w:tcBorders>
              <w:top w:val="nil"/>
            </w:tcBorders>
            <w:vAlign w:val="bottom"/>
          </w:tcPr>
          <w:p w14:paraId="1EA8836A" w14:textId="77777777" w:rsidR="00F24F79" w:rsidRPr="00E37AA1" w:rsidRDefault="00F24F79">
            <w:pPr>
              <w:pStyle w:val="TitlePage"/>
            </w:pPr>
            <w:r w:rsidRPr="00E37AA1">
              <w:t>…………………………………..</w:t>
            </w:r>
          </w:p>
        </w:tc>
        <w:tc>
          <w:tcPr>
            <w:tcW w:w="3296" w:type="dxa"/>
            <w:gridSpan w:val="2"/>
            <w:tcBorders>
              <w:top w:val="nil"/>
            </w:tcBorders>
            <w:vAlign w:val="bottom"/>
          </w:tcPr>
          <w:p w14:paraId="41C63FA4" w14:textId="77777777" w:rsidR="00F24F79" w:rsidRPr="00E37AA1" w:rsidRDefault="00F24F79">
            <w:pPr>
              <w:pStyle w:val="TitlePage"/>
            </w:pPr>
            <w:r w:rsidRPr="00E37AA1">
              <w:t>…………………………………..</w:t>
            </w:r>
          </w:p>
        </w:tc>
        <w:tc>
          <w:tcPr>
            <w:tcW w:w="3296" w:type="dxa"/>
            <w:gridSpan w:val="2"/>
            <w:tcBorders>
              <w:top w:val="nil"/>
            </w:tcBorders>
            <w:vAlign w:val="bottom"/>
          </w:tcPr>
          <w:p w14:paraId="6D845104" w14:textId="77777777" w:rsidR="00F24F79" w:rsidRPr="00E37AA1" w:rsidRDefault="00F24F79">
            <w:pPr>
              <w:pStyle w:val="TitlePage"/>
            </w:pPr>
            <w:r w:rsidRPr="00E37AA1">
              <w:t>…………………………………..</w:t>
            </w:r>
          </w:p>
        </w:tc>
      </w:tr>
      <w:tr w:rsidR="002C0638" w:rsidRPr="00E37AA1" w14:paraId="155F4E69" w14:textId="77777777" w:rsidTr="00F24F79">
        <w:tblPrEx>
          <w:tblBorders>
            <w:top w:val="single" w:sz="4" w:space="0" w:color="auto"/>
            <w:bottom w:val="single" w:sz="4" w:space="0" w:color="auto"/>
          </w:tblBorders>
        </w:tblPrEx>
        <w:trPr>
          <w:gridAfter w:val="1"/>
          <w:wAfter w:w="533" w:type="dxa"/>
        </w:trPr>
        <w:tc>
          <w:tcPr>
            <w:tcW w:w="3296" w:type="dxa"/>
            <w:gridSpan w:val="2"/>
          </w:tcPr>
          <w:p w14:paraId="7DEE87CE" w14:textId="3BC1E11A" w:rsidR="003860CD" w:rsidRPr="00F831E9" w:rsidRDefault="00F831E9" w:rsidP="003860CD">
            <w:pPr>
              <w:pStyle w:val="TitlePageBold"/>
              <w:spacing w:before="60" w:after="60"/>
            </w:pPr>
            <w:r w:rsidRPr="00F831E9">
              <w:t>VM Erasmus</w:t>
            </w:r>
          </w:p>
          <w:p w14:paraId="3F2FA70E" w14:textId="310A2D3A" w:rsidR="002C0638" w:rsidRPr="00F831E9" w:rsidRDefault="003860CD" w:rsidP="00985220">
            <w:pPr>
              <w:pStyle w:val="TitlePageBold"/>
              <w:spacing w:before="60" w:after="60"/>
              <w:rPr>
                <w:b w:val="0"/>
              </w:rPr>
            </w:pPr>
            <w:r w:rsidRPr="00F831E9">
              <w:t xml:space="preserve">Engineering Design Work Lead: </w:t>
            </w:r>
            <w:r w:rsidR="00F831E9" w:rsidRPr="00F831E9">
              <w:t>Arnot</w:t>
            </w:r>
            <w:r w:rsidRPr="00F831E9">
              <w:t xml:space="preserve"> Power Station</w:t>
            </w:r>
          </w:p>
        </w:tc>
        <w:tc>
          <w:tcPr>
            <w:tcW w:w="3296" w:type="dxa"/>
            <w:gridSpan w:val="2"/>
          </w:tcPr>
          <w:p w14:paraId="6AEFECE0" w14:textId="3C120A21" w:rsidR="003860CD" w:rsidRPr="00F831E9" w:rsidRDefault="00F831E9" w:rsidP="003860CD">
            <w:pPr>
              <w:pStyle w:val="TitlePageBold"/>
            </w:pPr>
            <w:r w:rsidRPr="00F831E9">
              <w:t>M Mosebo</w:t>
            </w:r>
          </w:p>
          <w:p w14:paraId="096DB3B9" w14:textId="4987ADAE" w:rsidR="002C0638" w:rsidRPr="00F831E9" w:rsidRDefault="00F831E9" w:rsidP="003860CD">
            <w:pPr>
              <w:pStyle w:val="TitlePageBold"/>
              <w:spacing w:before="60" w:after="60"/>
              <w:rPr>
                <w:b w:val="0"/>
              </w:rPr>
            </w:pPr>
            <w:r w:rsidRPr="00F831E9">
              <w:t>Arnot Project</w:t>
            </w:r>
            <w:r w:rsidR="003860CD" w:rsidRPr="00F831E9">
              <w:t xml:space="preserve"> Engineering Manager</w:t>
            </w:r>
            <w:r w:rsidRPr="00F831E9">
              <w:t xml:space="preserve"> </w:t>
            </w:r>
            <w:r w:rsidRPr="00F831E9">
              <w:rPr>
                <w:b w:val="0"/>
              </w:rPr>
              <w:t>(Acting)</w:t>
            </w:r>
          </w:p>
        </w:tc>
        <w:tc>
          <w:tcPr>
            <w:tcW w:w="3296" w:type="dxa"/>
            <w:gridSpan w:val="2"/>
          </w:tcPr>
          <w:p w14:paraId="09340DC7" w14:textId="79C0D247" w:rsidR="00985220" w:rsidRPr="00F831E9" w:rsidRDefault="00F831E9" w:rsidP="00985220">
            <w:pPr>
              <w:pStyle w:val="TitlePageBold"/>
              <w:spacing w:before="60" w:after="60"/>
              <w:rPr>
                <w:b w:val="0"/>
              </w:rPr>
            </w:pPr>
            <w:r w:rsidRPr="00F831E9">
              <w:rPr>
                <w:b w:val="0"/>
              </w:rPr>
              <w:t>T Mokgatle</w:t>
            </w:r>
          </w:p>
          <w:p w14:paraId="6C65B861" w14:textId="031C8391" w:rsidR="002C0638" w:rsidRPr="00F831E9" w:rsidRDefault="00F831E9" w:rsidP="00985220">
            <w:pPr>
              <w:pStyle w:val="TitlePageBold"/>
              <w:spacing w:before="60" w:after="60"/>
              <w:rPr>
                <w:b w:val="0"/>
              </w:rPr>
            </w:pPr>
            <w:r w:rsidRPr="00F831E9">
              <w:rPr>
                <w:b w:val="0"/>
              </w:rPr>
              <w:t>Arnot</w:t>
            </w:r>
            <w:r w:rsidR="003860CD" w:rsidRPr="00F831E9">
              <w:rPr>
                <w:b w:val="0"/>
              </w:rPr>
              <w:t xml:space="preserve"> Engineering Manager</w:t>
            </w:r>
            <w:r w:rsidR="003A0049" w:rsidRPr="00F831E9">
              <w:rPr>
                <w:b w:val="0"/>
              </w:rPr>
              <w:t xml:space="preserve"> </w:t>
            </w:r>
          </w:p>
        </w:tc>
      </w:tr>
      <w:tr w:rsidR="00F24F79" w:rsidRPr="00E37AA1" w14:paraId="61BDF36E" w14:textId="77777777" w:rsidTr="00F24F79">
        <w:tblPrEx>
          <w:tblBorders>
            <w:top w:val="single" w:sz="4" w:space="0" w:color="auto"/>
            <w:bottom w:val="single" w:sz="4" w:space="0" w:color="auto"/>
          </w:tblBorders>
        </w:tblPrEx>
        <w:trPr>
          <w:gridAfter w:val="1"/>
          <w:wAfter w:w="533" w:type="dxa"/>
        </w:trPr>
        <w:tc>
          <w:tcPr>
            <w:tcW w:w="3296" w:type="dxa"/>
            <w:gridSpan w:val="2"/>
            <w:tcBorders>
              <w:bottom w:val="single" w:sz="4" w:space="0" w:color="auto"/>
            </w:tcBorders>
          </w:tcPr>
          <w:p w14:paraId="044FDEA6" w14:textId="77777777" w:rsidR="00F24F79" w:rsidRPr="00E37AA1" w:rsidRDefault="00F24F79">
            <w:pPr>
              <w:pStyle w:val="TitlePage"/>
            </w:pPr>
            <w:r w:rsidRPr="00E37AA1">
              <w:t>Date: ……………………………</w:t>
            </w:r>
          </w:p>
        </w:tc>
        <w:tc>
          <w:tcPr>
            <w:tcW w:w="3296" w:type="dxa"/>
            <w:gridSpan w:val="2"/>
            <w:tcBorders>
              <w:bottom w:val="single" w:sz="4" w:space="0" w:color="auto"/>
            </w:tcBorders>
          </w:tcPr>
          <w:p w14:paraId="071D4B3E" w14:textId="77777777" w:rsidR="00F24F79" w:rsidRPr="00E37AA1" w:rsidRDefault="00F24F79">
            <w:pPr>
              <w:pStyle w:val="TitlePage"/>
            </w:pPr>
            <w:r w:rsidRPr="00E37AA1">
              <w:t>Date: ……………………………</w:t>
            </w:r>
          </w:p>
        </w:tc>
        <w:tc>
          <w:tcPr>
            <w:tcW w:w="3296" w:type="dxa"/>
            <w:gridSpan w:val="2"/>
            <w:tcBorders>
              <w:bottom w:val="single" w:sz="4" w:space="0" w:color="auto"/>
            </w:tcBorders>
          </w:tcPr>
          <w:p w14:paraId="09DC4133" w14:textId="77777777" w:rsidR="00F24F79" w:rsidRPr="00E37AA1" w:rsidRDefault="00F24F79">
            <w:pPr>
              <w:pStyle w:val="TitlePage"/>
            </w:pPr>
            <w:r w:rsidRPr="00E37AA1">
              <w:t>Date: ……………………………</w:t>
            </w:r>
          </w:p>
        </w:tc>
      </w:tr>
      <w:tr w:rsidR="00F24F79" w:rsidRPr="00E37AA1" w14:paraId="076B10C5" w14:textId="77777777" w:rsidTr="00F24F79">
        <w:tblPrEx>
          <w:tblBorders>
            <w:top w:val="single" w:sz="4" w:space="0" w:color="auto"/>
            <w:bottom w:val="single" w:sz="4" w:space="0" w:color="auto"/>
          </w:tblBorders>
        </w:tblPrEx>
        <w:trPr>
          <w:gridAfter w:val="1"/>
          <w:wAfter w:w="533" w:type="dxa"/>
        </w:trPr>
        <w:tc>
          <w:tcPr>
            <w:tcW w:w="3296" w:type="dxa"/>
            <w:gridSpan w:val="2"/>
            <w:tcBorders>
              <w:top w:val="single" w:sz="4" w:space="0" w:color="auto"/>
              <w:bottom w:val="nil"/>
            </w:tcBorders>
          </w:tcPr>
          <w:p w14:paraId="4F309BC0" w14:textId="77777777" w:rsidR="00F24F79" w:rsidRPr="00E37AA1" w:rsidRDefault="00F24F79">
            <w:pPr>
              <w:pStyle w:val="TitlePage"/>
            </w:pPr>
          </w:p>
        </w:tc>
        <w:tc>
          <w:tcPr>
            <w:tcW w:w="3296" w:type="dxa"/>
            <w:gridSpan w:val="2"/>
            <w:tcBorders>
              <w:top w:val="single" w:sz="4" w:space="0" w:color="auto"/>
              <w:bottom w:val="nil"/>
            </w:tcBorders>
          </w:tcPr>
          <w:p w14:paraId="16D3F7F5" w14:textId="77777777" w:rsidR="00F24F79" w:rsidRPr="00E37AA1" w:rsidRDefault="00F24F79">
            <w:pPr>
              <w:pStyle w:val="TitlePage"/>
            </w:pPr>
          </w:p>
        </w:tc>
        <w:tc>
          <w:tcPr>
            <w:tcW w:w="3296" w:type="dxa"/>
            <w:gridSpan w:val="2"/>
            <w:tcBorders>
              <w:top w:val="single" w:sz="4" w:space="0" w:color="auto"/>
              <w:bottom w:val="nil"/>
            </w:tcBorders>
          </w:tcPr>
          <w:p w14:paraId="5CDC385C" w14:textId="77777777" w:rsidR="00F24F79" w:rsidRPr="003860CD" w:rsidRDefault="00F24F79">
            <w:pPr>
              <w:pStyle w:val="TitlePage"/>
            </w:pPr>
          </w:p>
        </w:tc>
      </w:tr>
    </w:tbl>
    <w:p w14:paraId="316F05E5" w14:textId="50EA1D45" w:rsidR="007D6510" w:rsidRPr="00CB0145" w:rsidRDefault="00BA0E8C" w:rsidP="00F8315F">
      <w:pPr>
        <w:pStyle w:val="TitlePageBold"/>
        <w:rPr>
          <w:b w:val="0"/>
        </w:rPr>
        <w:sectPr w:rsidR="007D6510" w:rsidRPr="00CB0145" w:rsidSect="00DE71AD">
          <w:pgSz w:w="11906" w:h="16838"/>
          <w:pgMar w:top="567" w:right="567" w:bottom="1701" w:left="1134" w:header="567" w:footer="1134" w:gutter="0"/>
          <w:cols w:space="708"/>
          <w:docGrid w:linePitch="360"/>
        </w:sectPr>
      </w:pPr>
      <w:r>
        <w:rPr>
          <w:b w:val="0"/>
        </w:rPr>
        <w:t xml:space="preserve"> </w:t>
      </w:r>
    </w:p>
    <w:p w14:paraId="58E3077C" w14:textId="77777777" w:rsidR="002F524A" w:rsidRPr="00026CE8" w:rsidRDefault="002F524A">
      <w:pPr>
        <w:pStyle w:val="Title"/>
        <w:rPr>
          <w:b w:val="0"/>
        </w:rPr>
      </w:pPr>
      <w:r w:rsidRPr="00026CE8">
        <w:rPr>
          <w:b w:val="0"/>
        </w:rPr>
        <w:t>CONTENTS</w:t>
      </w:r>
    </w:p>
    <w:p w14:paraId="18A2FBD6" w14:textId="77777777" w:rsidR="002F524A" w:rsidRPr="00026CE8" w:rsidRDefault="002F524A">
      <w:pPr>
        <w:pStyle w:val="TableBodyRight"/>
        <w:rPr>
          <w:rStyle w:val="Emphasis"/>
          <w:b w:val="0"/>
        </w:rPr>
      </w:pPr>
      <w:r w:rsidRPr="00026CE8">
        <w:rPr>
          <w:rStyle w:val="Emphasis"/>
          <w:b w:val="0"/>
        </w:rPr>
        <w:t>Page</w:t>
      </w:r>
    </w:p>
    <w:p w14:paraId="6040404F" w14:textId="2DF2C7F5" w:rsidR="00215DE1" w:rsidRDefault="00F8721C">
      <w:pPr>
        <w:pStyle w:val="TOC1"/>
        <w:rPr>
          <w:rFonts w:asciiTheme="minorHAnsi" w:eastAsiaTheme="minorEastAsia" w:hAnsiTheme="minorHAnsi" w:cstheme="minorBidi"/>
          <w:b w:val="0"/>
          <w:caps w:val="0"/>
          <w:noProof/>
          <w:sz w:val="22"/>
          <w:szCs w:val="22"/>
          <w:lang w:val="en-ZA" w:eastAsia="en-ZA"/>
        </w:rPr>
      </w:pPr>
      <w:r w:rsidRPr="00E37AA1">
        <w:rPr>
          <w:b w:val="0"/>
        </w:rPr>
        <w:fldChar w:fldCharType="begin"/>
      </w:r>
      <w:r w:rsidR="002F524A" w:rsidRPr="00026CE8">
        <w:rPr>
          <w:b w:val="0"/>
        </w:rPr>
        <w:instrText xml:space="preserve"> TOC \h \z \t "Heading 1,1,Heading 2,2,Heading 3,3,Heading 4,4,Heading 5,5,Appendix 1,1,Appendix 2,2,Appendix 3,3,Appendix 4,4,Appendix 5,5,Attachment 1,2" </w:instrText>
      </w:r>
      <w:r w:rsidRPr="00E37AA1">
        <w:rPr>
          <w:b w:val="0"/>
        </w:rPr>
        <w:fldChar w:fldCharType="separate"/>
      </w:r>
      <w:hyperlink w:anchor="_Toc147916659" w:history="1">
        <w:r w:rsidR="00215DE1" w:rsidRPr="009A204D">
          <w:rPr>
            <w:rStyle w:val="Hyperlink"/>
            <w:noProof/>
          </w:rPr>
          <w:t>1. Introduction</w:t>
        </w:r>
        <w:r w:rsidR="00215DE1">
          <w:rPr>
            <w:noProof/>
            <w:webHidden/>
          </w:rPr>
          <w:tab/>
        </w:r>
        <w:r w:rsidR="00215DE1">
          <w:rPr>
            <w:noProof/>
            <w:webHidden/>
          </w:rPr>
          <w:fldChar w:fldCharType="begin"/>
        </w:r>
        <w:r w:rsidR="00215DE1">
          <w:rPr>
            <w:noProof/>
            <w:webHidden/>
          </w:rPr>
          <w:instrText xml:space="preserve"> PAGEREF _Toc147916659 \h </w:instrText>
        </w:r>
        <w:r w:rsidR="00215DE1">
          <w:rPr>
            <w:noProof/>
            <w:webHidden/>
          </w:rPr>
        </w:r>
        <w:r w:rsidR="00215DE1">
          <w:rPr>
            <w:noProof/>
            <w:webHidden/>
          </w:rPr>
          <w:fldChar w:fldCharType="separate"/>
        </w:r>
        <w:r w:rsidR="00215DE1">
          <w:rPr>
            <w:noProof/>
            <w:webHidden/>
          </w:rPr>
          <w:t>3</w:t>
        </w:r>
        <w:r w:rsidR="00215DE1">
          <w:rPr>
            <w:noProof/>
            <w:webHidden/>
          </w:rPr>
          <w:fldChar w:fldCharType="end"/>
        </w:r>
      </w:hyperlink>
    </w:p>
    <w:p w14:paraId="1BEFF7E3" w14:textId="6A005C5F" w:rsidR="00215DE1" w:rsidRDefault="00215DE1">
      <w:pPr>
        <w:pStyle w:val="TOC1"/>
        <w:rPr>
          <w:rFonts w:asciiTheme="minorHAnsi" w:eastAsiaTheme="minorEastAsia" w:hAnsiTheme="minorHAnsi" w:cstheme="minorBidi"/>
          <w:b w:val="0"/>
          <w:caps w:val="0"/>
          <w:noProof/>
          <w:sz w:val="22"/>
          <w:szCs w:val="22"/>
          <w:lang w:val="en-ZA" w:eastAsia="en-ZA"/>
        </w:rPr>
      </w:pPr>
      <w:hyperlink w:anchor="_Toc147916660" w:history="1">
        <w:r w:rsidRPr="009A204D">
          <w:rPr>
            <w:rStyle w:val="Hyperlink"/>
            <w:noProof/>
          </w:rPr>
          <w:t>2. Supporting Clauses</w:t>
        </w:r>
        <w:r>
          <w:rPr>
            <w:noProof/>
            <w:webHidden/>
          </w:rPr>
          <w:tab/>
        </w:r>
        <w:r>
          <w:rPr>
            <w:noProof/>
            <w:webHidden/>
          </w:rPr>
          <w:fldChar w:fldCharType="begin"/>
        </w:r>
        <w:r>
          <w:rPr>
            <w:noProof/>
            <w:webHidden/>
          </w:rPr>
          <w:instrText xml:space="preserve"> PAGEREF _Toc147916660 \h </w:instrText>
        </w:r>
        <w:r>
          <w:rPr>
            <w:noProof/>
            <w:webHidden/>
          </w:rPr>
        </w:r>
        <w:r>
          <w:rPr>
            <w:noProof/>
            <w:webHidden/>
          </w:rPr>
          <w:fldChar w:fldCharType="separate"/>
        </w:r>
        <w:r>
          <w:rPr>
            <w:noProof/>
            <w:webHidden/>
          </w:rPr>
          <w:t>3</w:t>
        </w:r>
        <w:r>
          <w:rPr>
            <w:noProof/>
            <w:webHidden/>
          </w:rPr>
          <w:fldChar w:fldCharType="end"/>
        </w:r>
      </w:hyperlink>
    </w:p>
    <w:p w14:paraId="600570C4" w14:textId="5D525222" w:rsidR="00215DE1" w:rsidRDefault="00215DE1">
      <w:pPr>
        <w:pStyle w:val="TOC2"/>
        <w:rPr>
          <w:rFonts w:asciiTheme="minorHAnsi" w:eastAsiaTheme="minorEastAsia" w:hAnsiTheme="minorHAnsi" w:cstheme="minorBidi"/>
          <w:caps w:val="0"/>
          <w:noProof/>
          <w:sz w:val="22"/>
          <w:szCs w:val="22"/>
          <w:lang w:val="en-ZA" w:eastAsia="en-ZA"/>
        </w:rPr>
      </w:pPr>
      <w:hyperlink w:anchor="_Toc147916661" w:history="1">
        <w:r w:rsidRPr="009A204D">
          <w:rPr>
            <w:rStyle w:val="Hyperlink"/>
            <w:noProof/>
          </w:rPr>
          <w:t>2.1 Scope</w:t>
        </w:r>
        <w:r>
          <w:rPr>
            <w:noProof/>
            <w:webHidden/>
          </w:rPr>
          <w:tab/>
        </w:r>
        <w:r>
          <w:rPr>
            <w:noProof/>
            <w:webHidden/>
          </w:rPr>
          <w:fldChar w:fldCharType="begin"/>
        </w:r>
        <w:r>
          <w:rPr>
            <w:noProof/>
            <w:webHidden/>
          </w:rPr>
          <w:instrText xml:space="preserve"> PAGEREF _Toc147916661 \h </w:instrText>
        </w:r>
        <w:r>
          <w:rPr>
            <w:noProof/>
            <w:webHidden/>
          </w:rPr>
        </w:r>
        <w:r>
          <w:rPr>
            <w:noProof/>
            <w:webHidden/>
          </w:rPr>
          <w:fldChar w:fldCharType="separate"/>
        </w:r>
        <w:r>
          <w:rPr>
            <w:noProof/>
            <w:webHidden/>
          </w:rPr>
          <w:t>3</w:t>
        </w:r>
        <w:r>
          <w:rPr>
            <w:noProof/>
            <w:webHidden/>
          </w:rPr>
          <w:fldChar w:fldCharType="end"/>
        </w:r>
      </w:hyperlink>
    </w:p>
    <w:p w14:paraId="4BC3FCF9" w14:textId="40C31364" w:rsidR="00215DE1" w:rsidRDefault="00215DE1">
      <w:pPr>
        <w:pStyle w:val="TOC3"/>
        <w:rPr>
          <w:rFonts w:asciiTheme="minorHAnsi" w:eastAsiaTheme="minorEastAsia" w:hAnsiTheme="minorHAnsi" w:cstheme="minorBidi"/>
          <w:noProof/>
          <w:sz w:val="22"/>
          <w:szCs w:val="22"/>
          <w:lang w:val="en-ZA" w:eastAsia="en-ZA"/>
        </w:rPr>
      </w:pPr>
      <w:hyperlink w:anchor="_Toc147916662" w:history="1">
        <w:r w:rsidRPr="009A204D">
          <w:rPr>
            <w:rStyle w:val="Hyperlink"/>
            <w:noProof/>
          </w:rPr>
          <w:t>2.1.1 Purpose</w:t>
        </w:r>
        <w:r>
          <w:rPr>
            <w:noProof/>
            <w:webHidden/>
          </w:rPr>
          <w:tab/>
        </w:r>
        <w:r>
          <w:rPr>
            <w:noProof/>
            <w:webHidden/>
          </w:rPr>
          <w:fldChar w:fldCharType="begin"/>
        </w:r>
        <w:r>
          <w:rPr>
            <w:noProof/>
            <w:webHidden/>
          </w:rPr>
          <w:instrText xml:space="preserve"> PAGEREF _Toc147916662 \h </w:instrText>
        </w:r>
        <w:r>
          <w:rPr>
            <w:noProof/>
            <w:webHidden/>
          </w:rPr>
        </w:r>
        <w:r>
          <w:rPr>
            <w:noProof/>
            <w:webHidden/>
          </w:rPr>
          <w:fldChar w:fldCharType="separate"/>
        </w:r>
        <w:r>
          <w:rPr>
            <w:noProof/>
            <w:webHidden/>
          </w:rPr>
          <w:t>3</w:t>
        </w:r>
        <w:r>
          <w:rPr>
            <w:noProof/>
            <w:webHidden/>
          </w:rPr>
          <w:fldChar w:fldCharType="end"/>
        </w:r>
      </w:hyperlink>
    </w:p>
    <w:p w14:paraId="38CCBA45" w14:textId="0B5A24BA" w:rsidR="00215DE1" w:rsidRDefault="00215DE1">
      <w:pPr>
        <w:pStyle w:val="TOC3"/>
        <w:rPr>
          <w:rFonts w:asciiTheme="minorHAnsi" w:eastAsiaTheme="minorEastAsia" w:hAnsiTheme="minorHAnsi" w:cstheme="minorBidi"/>
          <w:noProof/>
          <w:sz w:val="22"/>
          <w:szCs w:val="22"/>
          <w:lang w:val="en-ZA" w:eastAsia="en-ZA"/>
        </w:rPr>
      </w:pPr>
      <w:hyperlink w:anchor="_Toc147916663" w:history="1">
        <w:r w:rsidRPr="009A204D">
          <w:rPr>
            <w:rStyle w:val="Hyperlink"/>
            <w:noProof/>
          </w:rPr>
          <w:t>2.1.2 Applicability</w:t>
        </w:r>
        <w:r>
          <w:rPr>
            <w:noProof/>
            <w:webHidden/>
          </w:rPr>
          <w:tab/>
        </w:r>
        <w:r>
          <w:rPr>
            <w:noProof/>
            <w:webHidden/>
          </w:rPr>
          <w:fldChar w:fldCharType="begin"/>
        </w:r>
        <w:r>
          <w:rPr>
            <w:noProof/>
            <w:webHidden/>
          </w:rPr>
          <w:instrText xml:space="preserve"> PAGEREF _Toc147916663 \h </w:instrText>
        </w:r>
        <w:r>
          <w:rPr>
            <w:noProof/>
            <w:webHidden/>
          </w:rPr>
        </w:r>
        <w:r>
          <w:rPr>
            <w:noProof/>
            <w:webHidden/>
          </w:rPr>
          <w:fldChar w:fldCharType="separate"/>
        </w:r>
        <w:r>
          <w:rPr>
            <w:noProof/>
            <w:webHidden/>
          </w:rPr>
          <w:t>3</w:t>
        </w:r>
        <w:r>
          <w:rPr>
            <w:noProof/>
            <w:webHidden/>
          </w:rPr>
          <w:fldChar w:fldCharType="end"/>
        </w:r>
      </w:hyperlink>
    </w:p>
    <w:p w14:paraId="2112AC6E" w14:textId="30807448" w:rsidR="00215DE1" w:rsidRDefault="00215DE1">
      <w:pPr>
        <w:pStyle w:val="TOC2"/>
        <w:rPr>
          <w:rFonts w:asciiTheme="minorHAnsi" w:eastAsiaTheme="minorEastAsia" w:hAnsiTheme="minorHAnsi" w:cstheme="minorBidi"/>
          <w:caps w:val="0"/>
          <w:noProof/>
          <w:sz w:val="22"/>
          <w:szCs w:val="22"/>
          <w:lang w:val="en-ZA" w:eastAsia="en-ZA"/>
        </w:rPr>
      </w:pPr>
      <w:hyperlink w:anchor="_Toc147916664" w:history="1">
        <w:r w:rsidRPr="009A204D">
          <w:rPr>
            <w:rStyle w:val="Hyperlink"/>
            <w:noProof/>
          </w:rPr>
          <w:t>2.2 Normative/Informative References</w:t>
        </w:r>
        <w:r>
          <w:rPr>
            <w:noProof/>
            <w:webHidden/>
          </w:rPr>
          <w:tab/>
        </w:r>
        <w:r>
          <w:rPr>
            <w:noProof/>
            <w:webHidden/>
          </w:rPr>
          <w:fldChar w:fldCharType="begin"/>
        </w:r>
        <w:r>
          <w:rPr>
            <w:noProof/>
            <w:webHidden/>
          </w:rPr>
          <w:instrText xml:space="preserve"> PAGEREF _Toc147916664 \h </w:instrText>
        </w:r>
        <w:r>
          <w:rPr>
            <w:noProof/>
            <w:webHidden/>
          </w:rPr>
        </w:r>
        <w:r>
          <w:rPr>
            <w:noProof/>
            <w:webHidden/>
          </w:rPr>
          <w:fldChar w:fldCharType="separate"/>
        </w:r>
        <w:r>
          <w:rPr>
            <w:noProof/>
            <w:webHidden/>
          </w:rPr>
          <w:t>3</w:t>
        </w:r>
        <w:r>
          <w:rPr>
            <w:noProof/>
            <w:webHidden/>
          </w:rPr>
          <w:fldChar w:fldCharType="end"/>
        </w:r>
      </w:hyperlink>
    </w:p>
    <w:p w14:paraId="646DB6C0" w14:textId="056CAF86" w:rsidR="00215DE1" w:rsidRDefault="00215DE1">
      <w:pPr>
        <w:pStyle w:val="TOC3"/>
        <w:rPr>
          <w:rFonts w:asciiTheme="minorHAnsi" w:eastAsiaTheme="minorEastAsia" w:hAnsiTheme="minorHAnsi" w:cstheme="minorBidi"/>
          <w:noProof/>
          <w:sz w:val="22"/>
          <w:szCs w:val="22"/>
          <w:lang w:val="en-ZA" w:eastAsia="en-ZA"/>
        </w:rPr>
      </w:pPr>
      <w:hyperlink w:anchor="_Toc147916665" w:history="1">
        <w:r w:rsidRPr="009A204D">
          <w:rPr>
            <w:rStyle w:val="Hyperlink"/>
            <w:noProof/>
          </w:rPr>
          <w:t>2.2.1 Normative</w:t>
        </w:r>
        <w:r>
          <w:rPr>
            <w:noProof/>
            <w:webHidden/>
          </w:rPr>
          <w:tab/>
        </w:r>
        <w:r>
          <w:rPr>
            <w:noProof/>
            <w:webHidden/>
          </w:rPr>
          <w:fldChar w:fldCharType="begin"/>
        </w:r>
        <w:r>
          <w:rPr>
            <w:noProof/>
            <w:webHidden/>
          </w:rPr>
          <w:instrText xml:space="preserve"> PAGEREF _Toc147916665 \h </w:instrText>
        </w:r>
        <w:r>
          <w:rPr>
            <w:noProof/>
            <w:webHidden/>
          </w:rPr>
        </w:r>
        <w:r>
          <w:rPr>
            <w:noProof/>
            <w:webHidden/>
          </w:rPr>
          <w:fldChar w:fldCharType="separate"/>
        </w:r>
        <w:r>
          <w:rPr>
            <w:noProof/>
            <w:webHidden/>
          </w:rPr>
          <w:t>3</w:t>
        </w:r>
        <w:r>
          <w:rPr>
            <w:noProof/>
            <w:webHidden/>
          </w:rPr>
          <w:fldChar w:fldCharType="end"/>
        </w:r>
      </w:hyperlink>
    </w:p>
    <w:p w14:paraId="6008C5D4" w14:textId="19610AF2" w:rsidR="00215DE1" w:rsidRDefault="00215DE1">
      <w:pPr>
        <w:pStyle w:val="TOC3"/>
        <w:rPr>
          <w:rFonts w:asciiTheme="minorHAnsi" w:eastAsiaTheme="minorEastAsia" w:hAnsiTheme="minorHAnsi" w:cstheme="minorBidi"/>
          <w:noProof/>
          <w:sz w:val="22"/>
          <w:szCs w:val="22"/>
          <w:lang w:val="en-ZA" w:eastAsia="en-ZA"/>
        </w:rPr>
      </w:pPr>
      <w:hyperlink w:anchor="_Toc147916666" w:history="1">
        <w:r w:rsidRPr="009A204D">
          <w:rPr>
            <w:rStyle w:val="Hyperlink"/>
            <w:noProof/>
          </w:rPr>
          <w:t>2.2.2 Informative</w:t>
        </w:r>
        <w:r>
          <w:rPr>
            <w:noProof/>
            <w:webHidden/>
          </w:rPr>
          <w:tab/>
        </w:r>
        <w:r>
          <w:rPr>
            <w:noProof/>
            <w:webHidden/>
          </w:rPr>
          <w:fldChar w:fldCharType="begin"/>
        </w:r>
        <w:r>
          <w:rPr>
            <w:noProof/>
            <w:webHidden/>
          </w:rPr>
          <w:instrText xml:space="preserve"> PAGEREF _Toc147916666 \h </w:instrText>
        </w:r>
        <w:r>
          <w:rPr>
            <w:noProof/>
            <w:webHidden/>
          </w:rPr>
        </w:r>
        <w:r>
          <w:rPr>
            <w:noProof/>
            <w:webHidden/>
          </w:rPr>
          <w:fldChar w:fldCharType="separate"/>
        </w:r>
        <w:r>
          <w:rPr>
            <w:noProof/>
            <w:webHidden/>
          </w:rPr>
          <w:t>4</w:t>
        </w:r>
        <w:r>
          <w:rPr>
            <w:noProof/>
            <w:webHidden/>
          </w:rPr>
          <w:fldChar w:fldCharType="end"/>
        </w:r>
      </w:hyperlink>
    </w:p>
    <w:p w14:paraId="4B9A4D4D" w14:textId="0644169B" w:rsidR="00215DE1" w:rsidRDefault="00215DE1">
      <w:pPr>
        <w:pStyle w:val="TOC2"/>
        <w:rPr>
          <w:rFonts w:asciiTheme="minorHAnsi" w:eastAsiaTheme="minorEastAsia" w:hAnsiTheme="minorHAnsi" w:cstheme="minorBidi"/>
          <w:caps w:val="0"/>
          <w:noProof/>
          <w:sz w:val="22"/>
          <w:szCs w:val="22"/>
          <w:lang w:val="en-ZA" w:eastAsia="en-ZA"/>
        </w:rPr>
      </w:pPr>
      <w:hyperlink w:anchor="_Toc147916667" w:history="1">
        <w:r w:rsidRPr="009A204D">
          <w:rPr>
            <w:rStyle w:val="Hyperlink"/>
            <w:noProof/>
          </w:rPr>
          <w:t>2.3 Definitions</w:t>
        </w:r>
        <w:r>
          <w:rPr>
            <w:noProof/>
            <w:webHidden/>
          </w:rPr>
          <w:tab/>
        </w:r>
        <w:r>
          <w:rPr>
            <w:noProof/>
            <w:webHidden/>
          </w:rPr>
          <w:fldChar w:fldCharType="begin"/>
        </w:r>
        <w:r>
          <w:rPr>
            <w:noProof/>
            <w:webHidden/>
          </w:rPr>
          <w:instrText xml:space="preserve"> PAGEREF _Toc147916667 \h </w:instrText>
        </w:r>
        <w:r>
          <w:rPr>
            <w:noProof/>
            <w:webHidden/>
          </w:rPr>
        </w:r>
        <w:r>
          <w:rPr>
            <w:noProof/>
            <w:webHidden/>
          </w:rPr>
          <w:fldChar w:fldCharType="separate"/>
        </w:r>
        <w:r>
          <w:rPr>
            <w:noProof/>
            <w:webHidden/>
          </w:rPr>
          <w:t>4</w:t>
        </w:r>
        <w:r>
          <w:rPr>
            <w:noProof/>
            <w:webHidden/>
          </w:rPr>
          <w:fldChar w:fldCharType="end"/>
        </w:r>
      </w:hyperlink>
    </w:p>
    <w:p w14:paraId="79946367" w14:textId="14106B72" w:rsidR="00215DE1" w:rsidRDefault="00215DE1">
      <w:pPr>
        <w:pStyle w:val="TOC3"/>
        <w:rPr>
          <w:rFonts w:asciiTheme="minorHAnsi" w:eastAsiaTheme="minorEastAsia" w:hAnsiTheme="minorHAnsi" w:cstheme="minorBidi"/>
          <w:noProof/>
          <w:sz w:val="22"/>
          <w:szCs w:val="22"/>
          <w:lang w:val="en-ZA" w:eastAsia="en-ZA"/>
        </w:rPr>
      </w:pPr>
      <w:hyperlink w:anchor="_Toc147916668" w:history="1">
        <w:r w:rsidRPr="009A204D">
          <w:rPr>
            <w:rStyle w:val="Hyperlink"/>
            <w:noProof/>
          </w:rPr>
          <w:t>2.3.1 Classification</w:t>
        </w:r>
        <w:r>
          <w:rPr>
            <w:noProof/>
            <w:webHidden/>
          </w:rPr>
          <w:tab/>
        </w:r>
        <w:r>
          <w:rPr>
            <w:noProof/>
            <w:webHidden/>
          </w:rPr>
          <w:fldChar w:fldCharType="begin"/>
        </w:r>
        <w:r>
          <w:rPr>
            <w:noProof/>
            <w:webHidden/>
          </w:rPr>
          <w:instrText xml:space="preserve"> PAGEREF _Toc147916668 \h </w:instrText>
        </w:r>
        <w:r>
          <w:rPr>
            <w:noProof/>
            <w:webHidden/>
          </w:rPr>
        </w:r>
        <w:r>
          <w:rPr>
            <w:noProof/>
            <w:webHidden/>
          </w:rPr>
          <w:fldChar w:fldCharType="separate"/>
        </w:r>
        <w:r>
          <w:rPr>
            <w:noProof/>
            <w:webHidden/>
          </w:rPr>
          <w:t>5</w:t>
        </w:r>
        <w:r>
          <w:rPr>
            <w:noProof/>
            <w:webHidden/>
          </w:rPr>
          <w:fldChar w:fldCharType="end"/>
        </w:r>
      </w:hyperlink>
    </w:p>
    <w:p w14:paraId="4CB65DDA" w14:textId="09E410F0" w:rsidR="00215DE1" w:rsidRDefault="00215DE1">
      <w:pPr>
        <w:pStyle w:val="TOC2"/>
        <w:rPr>
          <w:rFonts w:asciiTheme="minorHAnsi" w:eastAsiaTheme="minorEastAsia" w:hAnsiTheme="minorHAnsi" w:cstheme="minorBidi"/>
          <w:caps w:val="0"/>
          <w:noProof/>
          <w:sz w:val="22"/>
          <w:szCs w:val="22"/>
          <w:lang w:val="en-ZA" w:eastAsia="en-ZA"/>
        </w:rPr>
      </w:pPr>
      <w:hyperlink w:anchor="_Toc147916669" w:history="1">
        <w:r w:rsidRPr="009A204D">
          <w:rPr>
            <w:rStyle w:val="Hyperlink"/>
            <w:noProof/>
          </w:rPr>
          <w:t>2.4 Abbreviations</w:t>
        </w:r>
        <w:r>
          <w:rPr>
            <w:noProof/>
            <w:webHidden/>
          </w:rPr>
          <w:tab/>
        </w:r>
        <w:r>
          <w:rPr>
            <w:noProof/>
            <w:webHidden/>
          </w:rPr>
          <w:fldChar w:fldCharType="begin"/>
        </w:r>
        <w:r>
          <w:rPr>
            <w:noProof/>
            <w:webHidden/>
          </w:rPr>
          <w:instrText xml:space="preserve"> PAGEREF _Toc147916669 \h </w:instrText>
        </w:r>
        <w:r>
          <w:rPr>
            <w:noProof/>
            <w:webHidden/>
          </w:rPr>
        </w:r>
        <w:r>
          <w:rPr>
            <w:noProof/>
            <w:webHidden/>
          </w:rPr>
          <w:fldChar w:fldCharType="separate"/>
        </w:r>
        <w:r>
          <w:rPr>
            <w:noProof/>
            <w:webHidden/>
          </w:rPr>
          <w:t>5</w:t>
        </w:r>
        <w:r>
          <w:rPr>
            <w:noProof/>
            <w:webHidden/>
          </w:rPr>
          <w:fldChar w:fldCharType="end"/>
        </w:r>
      </w:hyperlink>
    </w:p>
    <w:p w14:paraId="0B3B62B8" w14:textId="14BDC0D1" w:rsidR="00215DE1" w:rsidRDefault="00215DE1">
      <w:pPr>
        <w:pStyle w:val="TOC2"/>
        <w:rPr>
          <w:rFonts w:asciiTheme="minorHAnsi" w:eastAsiaTheme="minorEastAsia" w:hAnsiTheme="minorHAnsi" w:cstheme="minorBidi"/>
          <w:caps w:val="0"/>
          <w:noProof/>
          <w:sz w:val="22"/>
          <w:szCs w:val="22"/>
          <w:lang w:val="en-ZA" w:eastAsia="en-ZA"/>
        </w:rPr>
      </w:pPr>
      <w:hyperlink w:anchor="_Toc147916670" w:history="1">
        <w:r w:rsidRPr="009A204D">
          <w:rPr>
            <w:rStyle w:val="Hyperlink"/>
            <w:noProof/>
          </w:rPr>
          <w:t>2.5 Roles and Responsibilities</w:t>
        </w:r>
        <w:r>
          <w:rPr>
            <w:noProof/>
            <w:webHidden/>
          </w:rPr>
          <w:tab/>
        </w:r>
        <w:r>
          <w:rPr>
            <w:noProof/>
            <w:webHidden/>
          </w:rPr>
          <w:fldChar w:fldCharType="begin"/>
        </w:r>
        <w:r>
          <w:rPr>
            <w:noProof/>
            <w:webHidden/>
          </w:rPr>
          <w:instrText xml:space="preserve"> PAGEREF _Toc147916670 \h </w:instrText>
        </w:r>
        <w:r>
          <w:rPr>
            <w:noProof/>
            <w:webHidden/>
          </w:rPr>
        </w:r>
        <w:r>
          <w:rPr>
            <w:noProof/>
            <w:webHidden/>
          </w:rPr>
          <w:fldChar w:fldCharType="separate"/>
        </w:r>
        <w:r>
          <w:rPr>
            <w:noProof/>
            <w:webHidden/>
          </w:rPr>
          <w:t>6</w:t>
        </w:r>
        <w:r>
          <w:rPr>
            <w:noProof/>
            <w:webHidden/>
          </w:rPr>
          <w:fldChar w:fldCharType="end"/>
        </w:r>
      </w:hyperlink>
    </w:p>
    <w:p w14:paraId="0046DD40" w14:textId="043C8850" w:rsidR="00215DE1" w:rsidRDefault="00215DE1">
      <w:pPr>
        <w:pStyle w:val="TOC2"/>
        <w:rPr>
          <w:rFonts w:asciiTheme="minorHAnsi" w:eastAsiaTheme="minorEastAsia" w:hAnsiTheme="minorHAnsi" w:cstheme="minorBidi"/>
          <w:caps w:val="0"/>
          <w:noProof/>
          <w:sz w:val="22"/>
          <w:szCs w:val="22"/>
          <w:lang w:val="en-ZA" w:eastAsia="en-ZA"/>
        </w:rPr>
      </w:pPr>
      <w:hyperlink w:anchor="_Toc147916671" w:history="1">
        <w:r w:rsidRPr="009A204D">
          <w:rPr>
            <w:rStyle w:val="Hyperlink"/>
            <w:noProof/>
          </w:rPr>
          <w:t>2.6 Process for monitoring</w:t>
        </w:r>
        <w:r>
          <w:rPr>
            <w:noProof/>
            <w:webHidden/>
          </w:rPr>
          <w:tab/>
        </w:r>
        <w:r>
          <w:rPr>
            <w:noProof/>
            <w:webHidden/>
          </w:rPr>
          <w:fldChar w:fldCharType="begin"/>
        </w:r>
        <w:r>
          <w:rPr>
            <w:noProof/>
            <w:webHidden/>
          </w:rPr>
          <w:instrText xml:space="preserve"> PAGEREF _Toc147916671 \h </w:instrText>
        </w:r>
        <w:r>
          <w:rPr>
            <w:noProof/>
            <w:webHidden/>
          </w:rPr>
        </w:r>
        <w:r>
          <w:rPr>
            <w:noProof/>
            <w:webHidden/>
          </w:rPr>
          <w:fldChar w:fldCharType="separate"/>
        </w:r>
        <w:r>
          <w:rPr>
            <w:noProof/>
            <w:webHidden/>
          </w:rPr>
          <w:t>6</w:t>
        </w:r>
        <w:r>
          <w:rPr>
            <w:noProof/>
            <w:webHidden/>
          </w:rPr>
          <w:fldChar w:fldCharType="end"/>
        </w:r>
      </w:hyperlink>
    </w:p>
    <w:p w14:paraId="39A2A0C4" w14:textId="52D122E7" w:rsidR="00215DE1" w:rsidRDefault="00215DE1">
      <w:pPr>
        <w:pStyle w:val="TOC2"/>
        <w:rPr>
          <w:rFonts w:asciiTheme="minorHAnsi" w:eastAsiaTheme="minorEastAsia" w:hAnsiTheme="minorHAnsi" w:cstheme="minorBidi"/>
          <w:caps w:val="0"/>
          <w:noProof/>
          <w:sz w:val="22"/>
          <w:szCs w:val="22"/>
          <w:lang w:val="en-ZA" w:eastAsia="en-ZA"/>
        </w:rPr>
      </w:pPr>
      <w:hyperlink w:anchor="_Toc147916672" w:history="1">
        <w:r w:rsidRPr="009A204D">
          <w:rPr>
            <w:rStyle w:val="Hyperlink"/>
            <w:noProof/>
          </w:rPr>
          <w:t>2.7 Related/Supporting Documents</w:t>
        </w:r>
        <w:r>
          <w:rPr>
            <w:noProof/>
            <w:webHidden/>
          </w:rPr>
          <w:tab/>
        </w:r>
        <w:r>
          <w:rPr>
            <w:noProof/>
            <w:webHidden/>
          </w:rPr>
          <w:fldChar w:fldCharType="begin"/>
        </w:r>
        <w:r>
          <w:rPr>
            <w:noProof/>
            <w:webHidden/>
          </w:rPr>
          <w:instrText xml:space="preserve"> PAGEREF _Toc147916672 \h </w:instrText>
        </w:r>
        <w:r>
          <w:rPr>
            <w:noProof/>
            <w:webHidden/>
          </w:rPr>
        </w:r>
        <w:r>
          <w:rPr>
            <w:noProof/>
            <w:webHidden/>
          </w:rPr>
          <w:fldChar w:fldCharType="separate"/>
        </w:r>
        <w:r>
          <w:rPr>
            <w:noProof/>
            <w:webHidden/>
          </w:rPr>
          <w:t>6</w:t>
        </w:r>
        <w:r>
          <w:rPr>
            <w:noProof/>
            <w:webHidden/>
          </w:rPr>
          <w:fldChar w:fldCharType="end"/>
        </w:r>
      </w:hyperlink>
    </w:p>
    <w:p w14:paraId="2EFE41BE" w14:textId="49495787" w:rsidR="00215DE1" w:rsidRDefault="00215DE1">
      <w:pPr>
        <w:pStyle w:val="TOC1"/>
        <w:rPr>
          <w:rFonts w:asciiTheme="minorHAnsi" w:eastAsiaTheme="minorEastAsia" w:hAnsiTheme="minorHAnsi" w:cstheme="minorBidi"/>
          <w:b w:val="0"/>
          <w:caps w:val="0"/>
          <w:noProof/>
          <w:sz w:val="22"/>
          <w:szCs w:val="22"/>
          <w:lang w:val="en-ZA" w:eastAsia="en-ZA"/>
        </w:rPr>
      </w:pPr>
      <w:hyperlink w:anchor="_Toc147916673" w:history="1">
        <w:r w:rsidRPr="009A204D">
          <w:rPr>
            <w:rStyle w:val="Hyperlink"/>
            <w:noProof/>
          </w:rPr>
          <w:t>3. Tender Techncial Evalaution Strategy</w:t>
        </w:r>
        <w:r>
          <w:rPr>
            <w:noProof/>
            <w:webHidden/>
          </w:rPr>
          <w:tab/>
        </w:r>
        <w:r>
          <w:rPr>
            <w:noProof/>
            <w:webHidden/>
          </w:rPr>
          <w:fldChar w:fldCharType="begin"/>
        </w:r>
        <w:r>
          <w:rPr>
            <w:noProof/>
            <w:webHidden/>
          </w:rPr>
          <w:instrText xml:space="preserve"> PAGEREF _Toc147916673 \h </w:instrText>
        </w:r>
        <w:r>
          <w:rPr>
            <w:noProof/>
            <w:webHidden/>
          </w:rPr>
        </w:r>
        <w:r>
          <w:rPr>
            <w:noProof/>
            <w:webHidden/>
          </w:rPr>
          <w:fldChar w:fldCharType="separate"/>
        </w:r>
        <w:r>
          <w:rPr>
            <w:noProof/>
            <w:webHidden/>
          </w:rPr>
          <w:t>6</w:t>
        </w:r>
        <w:r>
          <w:rPr>
            <w:noProof/>
            <w:webHidden/>
          </w:rPr>
          <w:fldChar w:fldCharType="end"/>
        </w:r>
      </w:hyperlink>
    </w:p>
    <w:p w14:paraId="6B2CE346" w14:textId="42FAAF59" w:rsidR="00215DE1" w:rsidRDefault="00215DE1">
      <w:pPr>
        <w:pStyle w:val="TOC2"/>
        <w:rPr>
          <w:rFonts w:asciiTheme="minorHAnsi" w:eastAsiaTheme="minorEastAsia" w:hAnsiTheme="minorHAnsi" w:cstheme="minorBidi"/>
          <w:caps w:val="0"/>
          <w:noProof/>
          <w:sz w:val="22"/>
          <w:szCs w:val="22"/>
          <w:lang w:val="en-ZA" w:eastAsia="en-ZA"/>
        </w:rPr>
      </w:pPr>
      <w:hyperlink w:anchor="_Toc147916674" w:history="1">
        <w:r w:rsidRPr="009A204D">
          <w:rPr>
            <w:rStyle w:val="Hyperlink"/>
            <w:noProof/>
          </w:rPr>
          <w:t>3.1 Technical Evaluation Threshold</w:t>
        </w:r>
        <w:r>
          <w:rPr>
            <w:noProof/>
            <w:webHidden/>
          </w:rPr>
          <w:tab/>
        </w:r>
        <w:r>
          <w:rPr>
            <w:noProof/>
            <w:webHidden/>
          </w:rPr>
          <w:fldChar w:fldCharType="begin"/>
        </w:r>
        <w:r>
          <w:rPr>
            <w:noProof/>
            <w:webHidden/>
          </w:rPr>
          <w:instrText xml:space="preserve"> PAGEREF _Toc147916674 \h </w:instrText>
        </w:r>
        <w:r>
          <w:rPr>
            <w:noProof/>
            <w:webHidden/>
          </w:rPr>
        </w:r>
        <w:r>
          <w:rPr>
            <w:noProof/>
            <w:webHidden/>
          </w:rPr>
          <w:fldChar w:fldCharType="separate"/>
        </w:r>
        <w:r>
          <w:rPr>
            <w:noProof/>
            <w:webHidden/>
          </w:rPr>
          <w:t>6</w:t>
        </w:r>
        <w:r>
          <w:rPr>
            <w:noProof/>
            <w:webHidden/>
          </w:rPr>
          <w:fldChar w:fldCharType="end"/>
        </w:r>
      </w:hyperlink>
    </w:p>
    <w:p w14:paraId="3417D8AF" w14:textId="72AA5D5C" w:rsidR="00215DE1" w:rsidRDefault="00215DE1">
      <w:pPr>
        <w:pStyle w:val="TOC2"/>
        <w:rPr>
          <w:rFonts w:asciiTheme="minorHAnsi" w:eastAsiaTheme="minorEastAsia" w:hAnsiTheme="minorHAnsi" w:cstheme="minorBidi"/>
          <w:caps w:val="0"/>
          <w:noProof/>
          <w:sz w:val="22"/>
          <w:szCs w:val="22"/>
          <w:lang w:val="en-ZA" w:eastAsia="en-ZA"/>
        </w:rPr>
      </w:pPr>
      <w:hyperlink w:anchor="_Toc147916675" w:history="1">
        <w:r w:rsidRPr="009A204D">
          <w:rPr>
            <w:rStyle w:val="Hyperlink"/>
            <w:noProof/>
          </w:rPr>
          <w:t>3.2 TET members</w:t>
        </w:r>
        <w:r>
          <w:rPr>
            <w:noProof/>
            <w:webHidden/>
          </w:rPr>
          <w:tab/>
        </w:r>
        <w:r>
          <w:rPr>
            <w:noProof/>
            <w:webHidden/>
          </w:rPr>
          <w:fldChar w:fldCharType="begin"/>
        </w:r>
        <w:r>
          <w:rPr>
            <w:noProof/>
            <w:webHidden/>
          </w:rPr>
          <w:instrText xml:space="preserve"> PAGEREF _Toc147916675 \h </w:instrText>
        </w:r>
        <w:r>
          <w:rPr>
            <w:noProof/>
            <w:webHidden/>
          </w:rPr>
        </w:r>
        <w:r>
          <w:rPr>
            <w:noProof/>
            <w:webHidden/>
          </w:rPr>
          <w:fldChar w:fldCharType="separate"/>
        </w:r>
        <w:r>
          <w:rPr>
            <w:noProof/>
            <w:webHidden/>
          </w:rPr>
          <w:t>6</w:t>
        </w:r>
        <w:r>
          <w:rPr>
            <w:noProof/>
            <w:webHidden/>
          </w:rPr>
          <w:fldChar w:fldCharType="end"/>
        </w:r>
      </w:hyperlink>
    </w:p>
    <w:p w14:paraId="11E08CEA" w14:textId="57DA69BF" w:rsidR="00215DE1" w:rsidRDefault="00215DE1">
      <w:pPr>
        <w:pStyle w:val="TOC2"/>
        <w:rPr>
          <w:rFonts w:asciiTheme="minorHAnsi" w:eastAsiaTheme="minorEastAsia" w:hAnsiTheme="minorHAnsi" w:cstheme="minorBidi"/>
          <w:caps w:val="0"/>
          <w:noProof/>
          <w:sz w:val="22"/>
          <w:szCs w:val="22"/>
          <w:lang w:val="en-ZA" w:eastAsia="en-ZA"/>
        </w:rPr>
      </w:pPr>
      <w:hyperlink w:anchor="_Toc147916676" w:history="1">
        <w:r w:rsidRPr="009A204D">
          <w:rPr>
            <w:rStyle w:val="Hyperlink"/>
            <w:noProof/>
          </w:rPr>
          <w:t>3.3 Mandatory Technical Evaluation Criteria</w:t>
        </w:r>
        <w:r>
          <w:rPr>
            <w:noProof/>
            <w:webHidden/>
          </w:rPr>
          <w:tab/>
        </w:r>
        <w:r>
          <w:rPr>
            <w:noProof/>
            <w:webHidden/>
          </w:rPr>
          <w:fldChar w:fldCharType="begin"/>
        </w:r>
        <w:r>
          <w:rPr>
            <w:noProof/>
            <w:webHidden/>
          </w:rPr>
          <w:instrText xml:space="preserve"> PAGEREF _Toc147916676 \h </w:instrText>
        </w:r>
        <w:r>
          <w:rPr>
            <w:noProof/>
            <w:webHidden/>
          </w:rPr>
        </w:r>
        <w:r>
          <w:rPr>
            <w:noProof/>
            <w:webHidden/>
          </w:rPr>
          <w:fldChar w:fldCharType="separate"/>
        </w:r>
        <w:r>
          <w:rPr>
            <w:noProof/>
            <w:webHidden/>
          </w:rPr>
          <w:t>7</w:t>
        </w:r>
        <w:r>
          <w:rPr>
            <w:noProof/>
            <w:webHidden/>
          </w:rPr>
          <w:fldChar w:fldCharType="end"/>
        </w:r>
      </w:hyperlink>
    </w:p>
    <w:p w14:paraId="6E8AB097" w14:textId="31366DBC" w:rsidR="00215DE1" w:rsidRDefault="00215DE1">
      <w:pPr>
        <w:pStyle w:val="TOC2"/>
        <w:rPr>
          <w:rFonts w:asciiTheme="minorHAnsi" w:eastAsiaTheme="minorEastAsia" w:hAnsiTheme="minorHAnsi" w:cstheme="minorBidi"/>
          <w:caps w:val="0"/>
          <w:noProof/>
          <w:sz w:val="22"/>
          <w:szCs w:val="22"/>
          <w:lang w:val="en-ZA" w:eastAsia="en-ZA"/>
        </w:rPr>
      </w:pPr>
      <w:hyperlink w:anchor="_Toc147916677" w:history="1">
        <w:r w:rsidRPr="009A204D">
          <w:rPr>
            <w:rStyle w:val="Hyperlink"/>
            <w:noProof/>
          </w:rPr>
          <w:t>3.4 Qualitative Technical Evaluation Criteria</w:t>
        </w:r>
        <w:r>
          <w:rPr>
            <w:noProof/>
            <w:webHidden/>
          </w:rPr>
          <w:tab/>
        </w:r>
        <w:r>
          <w:rPr>
            <w:noProof/>
            <w:webHidden/>
          </w:rPr>
          <w:fldChar w:fldCharType="begin"/>
        </w:r>
        <w:r>
          <w:rPr>
            <w:noProof/>
            <w:webHidden/>
          </w:rPr>
          <w:instrText xml:space="preserve"> PAGEREF _Toc147916677 \h </w:instrText>
        </w:r>
        <w:r>
          <w:rPr>
            <w:noProof/>
            <w:webHidden/>
          </w:rPr>
        </w:r>
        <w:r>
          <w:rPr>
            <w:noProof/>
            <w:webHidden/>
          </w:rPr>
          <w:fldChar w:fldCharType="separate"/>
        </w:r>
        <w:r>
          <w:rPr>
            <w:noProof/>
            <w:webHidden/>
          </w:rPr>
          <w:t>7</w:t>
        </w:r>
        <w:r>
          <w:rPr>
            <w:noProof/>
            <w:webHidden/>
          </w:rPr>
          <w:fldChar w:fldCharType="end"/>
        </w:r>
      </w:hyperlink>
    </w:p>
    <w:p w14:paraId="59A58AEA" w14:textId="6EF1FCC6" w:rsidR="00215DE1" w:rsidRDefault="00215DE1">
      <w:pPr>
        <w:pStyle w:val="TOC2"/>
        <w:rPr>
          <w:rFonts w:asciiTheme="minorHAnsi" w:eastAsiaTheme="minorEastAsia" w:hAnsiTheme="minorHAnsi" w:cstheme="minorBidi"/>
          <w:caps w:val="0"/>
          <w:noProof/>
          <w:sz w:val="22"/>
          <w:szCs w:val="22"/>
          <w:lang w:val="en-ZA" w:eastAsia="en-ZA"/>
        </w:rPr>
      </w:pPr>
      <w:hyperlink w:anchor="_Toc147916678" w:history="1">
        <w:r w:rsidRPr="009A204D">
          <w:rPr>
            <w:rStyle w:val="Hyperlink"/>
            <w:noProof/>
          </w:rPr>
          <w:t>3.5 TET Member Responsibilities</w:t>
        </w:r>
        <w:r>
          <w:rPr>
            <w:noProof/>
            <w:webHidden/>
          </w:rPr>
          <w:tab/>
        </w:r>
        <w:r>
          <w:rPr>
            <w:noProof/>
            <w:webHidden/>
          </w:rPr>
          <w:fldChar w:fldCharType="begin"/>
        </w:r>
        <w:r>
          <w:rPr>
            <w:noProof/>
            <w:webHidden/>
          </w:rPr>
          <w:instrText xml:space="preserve"> PAGEREF _Toc147916678 \h </w:instrText>
        </w:r>
        <w:r>
          <w:rPr>
            <w:noProof/>
            <w:webHidden/>
          </w:rPr>
        </w:r>
        <w:r>
          <w:rPr>
            <w:noProof/>
            <w:webHidden/>
          </w:rPr>
          <w:fldChar w:fldCharType="separate"/>
        </w:r>
        <w:r>
          <w:rPr>
            <w:noProof/>
            <w:webHidden/>
          </w:rPr>
          <w:t>8</w:t>
        </w:r>
        <w:r>
          <w:rPr>
            <w:noProof/>
            <w:webHidden/>
          </w:rPr>
          <w:fldChar w:fldCharType="end"/>
        </w:r>
      </w:hyperlink>
    </w:p>
    <w:p w14:paraId="3ECF08CD" w14:textId="31E5202B" w:rsidR="00215DE1" w:rsidRDefault="00215DE1">
      <w:pPr>
        <w:pStyle w:val="TOC2"/>
        <w:rPr>
          <w:rFonts w:asciiTheme="minorHAnsi" w:eastAsiaTheme="minorEastAsia" w:hAnsiTheme="minorHAnsi" w:cstheme="minorBidi"/>
          <w:caps w:val="0"/>
          <w:noProof/>
          <w:sz w:val="22"/>
          <w:szCs w:val="22"/>
          <w:lang w:val="en-ZA" w:eastAsia="en-ZA"/>
        </w:rPr>
      </w:pPr>
      <w:hyperlink w:anchor="_Toc147916679" w:history="1">
        <w:r w:rsidRPr="009A204D">
          <w:rPr>
            <w:rStyle w:val="Hyperlink"/>
            <w:noProof/>
          </w:rPr>
          <w:t>3.6 Foreseen Acceptable / Unacceptable Qualifications</w:t>
        </w:r>
        <w:r>
          <w:rPr>
            <w:noProof/>
            <w:webHidden/>
          </w:rPr>
          <w:tab/>
        </w:r>
        <w:r>
          <w:rPr>
            <w:noProof/>
            <w:webHidden/>
          </w:rPr>
          <w:fldChar w:fldCharType="begin"/>
        </w:r>
        <w:r>
          <w:rPr>
            <w:noProof/>
            <w:webHidden/>
          </w:rPr>
          <w:instrText xml:space="preserve"> PAGEREF _Toc147916679 \h </w:instrText>
        </w:r>
        <w:r>
          <w:rPr>
            <w:noProof/>
            <w:webHidden/>
          </w:rPr>
        </w:r>
        <w:r>
          <w:rPr>
            <w:noProof/>
            <w:webHidden/>
          </w:rPr>
          <w:fldChar w:fldCharType="separate"/>
        </w:r>
        <w:r>
          <w:rPr>
            <w:noProof/>
            <w:webHidden/>
          </w:rPr>
          <w:t>9</w:t>
        </w:r>
        <w:r>
          <w:rPr>
            <w:noProof/>
            <w:webHidden/>
          </w:rPr>
          <w:fldChar w:fldCharType="end"/>
        </w:r>
      </w:hyperlink>
    </w:p>
    <w:p w14:paraId="2791797D" w14:textId="2C05BDC9" w:rsidR="00215DE1" w:rsidRDefault="00215DE1">
      <w:pPr>
        <w:pStyle w:val="TOC3"/>
        <w:rPr>
          <w:rFonts w:asciiTheme="minorHAnsi" w:eastAsiaTheme="minorEastAsia" w:hAnsiTheme="minorHAnsi" w:cstheme="minorBidi"/>
          <w:noProof/>
          <w:sz w:val="22"/>
          <w:szCs w:val="22"/>
          <w:lang w:val="en-ZA" w:eastAsia="en-ZA"/>
        </w:rPr>
      </w:pPr>
      <w:hyperlink w:anchor="_Toc147916680" w:history="1">
        <w:r w:rsidRPr="009A204D">
          <w:rPr>
            <w:rStyle w:val="Hyperlink"/>
            <w:noProof/>
          </w:rPr>
          <w:t>3.6.1 Risks</w:t>
        </w:r>
        <w:r>
          <w:rPr>
            <w:noProof/>
            <w:webHidden/>
          </w:rPr>
          <w:tab/>
        </w:r>
        <w:r>
          <w:rPr>
            <w:noProof/>
            <w:webHidden/>
          </w:rPr>
          <w:fldChar w:fldCharType="begin"/>
        </w:r>
        <w:r>
          <w:rPr>
            <w:noProof/>
            <w:webHidden/>
          </w:rPr>
          <w:instrText xml:space="preserve"> PAGEREF _Toc147916680 \h </w:instrText>
        </w:r>
        <w:r>
          <w:rPr>
            <w:noProof/>
            <w:webHidden/>
          </w:rPr>
        </w:r>
        <w:r>
          <w:rPr>
            <w:noProof/>
            <w:webHidden/>
          </w:rPr>
          <w:fldChar w:fldCharType="separate"/>
        </w:r>
        <w:r>
          <w:rPr>
            <w:noProof/>
            <w:webHidden/>
          </w:rPr>
          <w:t>9</w:t>
        </w:r>
        <w:r>
          <w:rPr>
            <w:noProof/>
            <w:webHidden/>
          </w:rPr>
          <w:fldChar w:fldCharType="end"/>
        </w:r>
      </w:hyperlink>
    </w:p>
    <w:p w14:paraId="12EE8229" w14:textId="4BE5A4F7" w:rsidR="00215DE1" w:rsidRDefault="00215DE1">
      <w:pPr>
        <w:pStyle w:val="TOC3"/>
        <w:rPr>
          <w:rFonts w:asciiTheme="minorHAnsi" w:eastAsiaTheme="minorEastAsia" w:hAnsiTheme="minorHAnsi" w:cstheme="minorBidi"/>
          <w:noProof/>
          <w:sz w:val="22"/>
          <w:szCs w:val="22"/>
          <w:lang w:val="en-ZA" w:eastAsia="en-ZA"/>
        </w:rPr>
      </w:pPr>
      <w:hyperlink w:anchor="_Toc147916681" w:history="1">
        <w:r w:rsidRPr="009A204D">
          <w:rPr>
            <w:rStyle w:val="Hyperlink"/>
            <w:noProof/>
          </w:rPr>
          <w:t>3.6.2 Exceptions / Conditions</w:t>
        </w:r>
        <w:r>
          <w:rPr>
            <w:noProof/>
            <w:webHidden/>
          </w:rPr>
          <w:tab/>
        </w:r>
        <w:r>
          <w:rPr>
            <w:noProof/>
            <w:webHidden/>
          </w:rPr>
          <w:fldChar w:fldCharType="begin"/>
        </w:r>
        <w:r>
          <w:rPr>
            <w:noProof/>
            <w:webHidden/>
          </w:rPr>
          <w:instrText xml:space="preserve"> PAGEREF _Toc147916681 \h </w:instrText>
        </w:r>
        <w:r>
          <w:rPr>
            <w:noProof/>
            <w:webHidden/>
          </w:rPr>
        </w:r>
        <w:r>
          <w:rPr>
            <w:noProof/>
            <w:webHidden/>
          </w:rPr>
          <w:fldChar w:fldCharType="separate"/>
        </w:r>
        <w:r>
          <w:rPr>
            <w:noProof/>
            <w:webHidden/>
          </w:rPr>
          <w:t>9</w:t>
        </w:r>
        <w:r>
          <w:rPr>
            <w:noProof/>
            <w:webHidden/>
          </w:rPr>
          <w:fldChar w:fldCharType="end"/>
        </w:r>
      </w:hyperlink>
    </w:p>
    <w:p w14:paraId="630418E3" w14:textId="1F310AAF" w:rsidR="00215DE1" w:rsidRDefault="00215DE1">
      <w:pPr>
        <w:pStyle w:val="TOC1"/>
        <w:rPr>
          <w:rFonts w:asciiTheme="minorHAnsi" w:eastAsiaTheme="minorEastAsia" w:hAnsiTheme="minorHAnsi" w:cstheme="minorBidi"/>
          <w:b w:val="0"/>
          <w:caps w:val="0"/>
          <w:noProof/>
          <w:sz w:val="22"/>
          <w:szCs w:val="22"/>
          <w:lang w:val="en-ZA" w:eastAsia="en-ZA"/>
        </w:rPr>
      </w:pPr>
      <w:hyperlink w:anchor="_Toc147916682" w:history="1">
        <w:r w:rsidRPr="009A204D">
          <w:rPr>
            <w:rStyle w:val="Hyperlink"/>
            <w:noProof/>
          </w:rPr>
          <w:t>4. Authorisation</w:t>
        </w:r>
        <w:r>
          <w:rPr>
            <w:noProof/>
            <w:webHidden/>
          </w:rPr>
          <w:tab/>
        </w:r>
        <w:r>
          <w:rPr>
            <w:noProof/>
            <w:webHidden/>
          </w:rPr>
          <w:fldChar w:fldCharType="begin"/>
        </w:r>
        <w:r>
          <w:rPr>
            <w:noProof/>
            <w:webHidden/>
          </w:rPr>
          <w:instrText xml:space="preserve"> PAGEREF _Toc147916682 \h </w:instrText>
        </w:r>
        <w:r>
          <w:rPr>
            <w:noProof/>
            <w:webHidden/>
          </w:rPr>
        </w:r>
        <w:r>
          <w:rPr>
            <w:noProof/>
            <w:webHidden/>
          </w:rPr>
          <w:fldChar w:fldCharType="separate"/>
        </w:r>
        <w:r>
          <w:rPr>
            <w:noProof/>
            <w:webHidden/>
          </w:rPr>
          <w:t>10</w:t>
        </w:r>
        <w:r>
          <w:rPr>
            <w:noProof/>
            <w:webHidden/>
          </w:rPr>
          <w:fldChar w:fldCharType="end"/>
        </w:r>
      </w:hyperlink>
    </w:p>
    <w:p w14:paraId="2F3BACEF" w14:textId="1C100B04" w:rsidR="00215DE1" w:rsidRDefault="00215DE1">
      <w:pPr>
        <w:pStyle w:val="TOC1"/>
        <w:rPr>
          <w:rFonts w:asciiTheme="minorHAnsi" w:eastAsiaTheme="minorEastAsia" w:hAnsiTheme="minorHAnsi" w:cstheme="minorBidi"/>
          <w:b w:val="0"/>
          <w:caps w:val="0"/>
          <w:noProof/>
          <w:sz w:val="22"/>
          <w:szCs w:val="22"/>
          <w:lang w:val="en-ZA" w:eastAsia="en-ZA"/>
        </w:rPr>
      </w:pPr>
      <w:hyperlink w:anchor="_Toc147916683" w:history="1">
        <w:r w:rsidRPr="009A204D">
          <w:rPr>
            <w:rStyle w:val="Hyperlink"/>
            <w:noProof/>
          </w:rPr>
          <w:t>5. Revisions</w:t>
        </w:r>
        <w:r>
          <w:rPr>
            <w:noProof/>
            <w:webHidden/>
          </w:rPr>
          <w:tab/>
        </w:r>
        <w:r>
          <w:rPr>
            <w:noProof/>
            <w:webHidden/>
          </w:rPr>
          <w:fldChar w:fldCharType="begin"/>
        </w:r>
        <w:r>
          <w:rPr>
            <w:noProof/>
            <w:webHidden/>
          </w:rPr>
          <w:instrText xml:space="preserve"> PAGEREF _Toc147916683 \h </w:instrText>
        </w:r>
        <w:r>
          <w:rPr>
            <w:noProof/>
            <w:webHidden/>
          </w:rPr>
        </w:r>
        <w:r>
          <w:rPr>
            <w:noProof/>
            <w:webHidden/>
          </w:rPr>
          <w:fldChar w:fldCharType="separate"/>
        </w:r>
        <w:r>
          <w:rPr>
            <w:noProof/>
            <w:webHidden/>
          </w:rPr>
          <w:t>10</w:t>
        </w:r>
        <w:r>
          <w:rPr>
            <w:noProof/>
            <w:webHidden/>
          </w:rPr>
          <w:fldChar w:fldCharType="end"/>
        </w:r>
      </w:hyperlink>
    </w:p>
    <w:p w14:paraId="1F6618F4" w14:textId="7ADF4F9E" w:rsidR="00215DE1" w:rsidRDefault="00215DE1">
      <w:pPr>
        <w:pStyle w:val="TOC1"/>
        <w:rPr>
          <w:rFonts w:asciiTheme="minorHAnsi" w:eastAsiaTheme="minorEastAsia" w:hAnsiTheme="minorHAnsi" w:cstheme="minorBidi"/>
          <w:b w:val="0"/>
          <w:caps w:val="0"/>
          <w:noProof/>
          <w:sz w:val="22"/>
          <w:szCs w:val="22"/>
          <w:lang w:val="en-ZA" w:eastAsia="en-ZA"/>
        </w:rPr>
      </w:pPr>
      <w:hyperlink w:anchor="_Toc147916684" w:history="1">
        <w:r w:rsidRPr="009A204D">
          <w:rPr>
            <w:rStyle w:val="Hyperlink"/>
            <w:noProof/>
          </w:rPr>
          <w:t>6. Development team</w:t>
        </w:r>
        <w:r>
          <w:rPr>
            <w:noProof/>
            <w:webHidden/>
          </w:rPr>
          <w:tab/>
        </w:r>
        <w:r>
          <w:rPr>
            <w:noProof/>
            <w:webHidden/>
          </w:rPr>
          <w:fldChar w:fldCharType="begin"/>
        </w:r>
        <w:r>
          <w:rPr>
            <w:noProof/>
            <w:webHidden/>
          </w:rPr>
          <w:instrText xml:space="preserve"> PAGEREF _Toc147916684 \h </w:instrText>
        </w:r>
        <w:r>
          <w:rPr>
            <w:noProof/>
            <w:webHidden/>
          </w:rPr>
        </w:r>
        <w:r>
          <w:rPr>
            <w:noProof/>
            <w:webHidden/>
          </w:rPr>
          <w:fldChar w:fldCharType="separate"/>
        </w:r>
        <w:r>
          <w:rPr>
            <w:noProof/>
            <w:webHidden/>
          </w:rPr>
          <w:t>10</w:t>
        </w:r>
        <w:r>
          <w:rPr>
            <w:noProof/>
            <w:webHidden/>
          </w:rPr>
          <w:fldChar w:fldCharType="end"/>
        </w:r>
      </w:hyperlink>
    </w:p>
    <w:p w14:paraId="2AD81119" w14:textId="6D4D8F9C" w:rsidR="00215DE1" w:rsidRDefault="00215DE1">
      <w:pPr>
        <w:pStyle w:val="TOC1"/>
        <w:rPr>
          <w:rFonts w:asciiTheme="minorHAnsi" w:eastAsiaTheme="minorEastAsia" w:hAnsiTheme="minorHAnsi" w:cstheme="minorBidi"/>
          <w:b w:val="0"/>
          <w:caps w:val="0"/>
          <w:noProof/>
          <w:sz w:val="22"/>
          <w:szCs w:val="22"/>
          <w:lang w:val="en-ZA" w:eastAsia="en-ZA"/>
        </w:rPr>
      </w:pPr>
      <w:hyperlink w:anchor="_Toc147916685" w:history="1">
        <w:r w:rsidRPr="009A204D">
          <w:rPr>
            <w:rStyle w:val="Hyperlink"/>
            <w:noProof/>
          </w:rPr>
          <w:t>7. Acknowledgements</w:t>
        </w:r>
        <w:r>
          <w:rPr>
            <w:noProof/>
            <w:webHidden/>
          </w:rPr>
          <w:tab/>
        </w:r>
        <w:r>
          <w:rPr>
            <w:noProof/>
            <w:webHidden/>
          </w:rPr>
          <w:fldChar w:fldCharType="begin"/>
        </w:r>
        <w:r>
          <w:rPr>
            <w:noProof/>
            <w:webHidden/>
          </w:rPr>
          <w:instrText xml:space="preserve"> PAGEREF _Toc147916685 \h </w:instrText>
        </w:r>
        <w:r>
          <w:rPr>
            <w:noProof/>
            <w:webHidden/>
          </w:rPr>
        </w:r>
        <w:r>
          <w:rPr>
            <w:noProof/>
            <w:webHidden/>
          </w:rPr>
          <w:fldChar w:fldCharType="separate"/>
        </w:r>
        <w:r>
          <w:rPr>
            <w:noProof/>
            <w:webHidden/>
          </w:rPr>
          <w:t>10</w:t>
        </w:r>
        <w:r>
          <w:rPr>
            <w:noProof/>
            <w:webHidden/>
          </w:rPr>
          <w:fldChar w:fldCharType="end"/>
        </w:r>
      </w:hyperlink>
    </w:p>
    <w:p w14:paraId="3E14B85C" w14:textId="09306BF9" w:rsidR="00215DE1" w:rsidRDefault="00215DE1">
      <w:pPr>
        <w:pStyle w:val="TOC1"/>
        <w:rPr>
          <w:rFonts w:asciiTheme="minorHAnsi" w:eastAsiaTheme="minorEastAsia" w:hAnsiTheme="minorHAnsi" w:cstheme="minorBidi"/>
          <w:b w:val="0"/>
          <w:caps w:val="0"/>
          <w:noProof/>
          <w:sz w:val="22"/>
          <w:szCs w:val="22"/>
          <w:lang w:val="en-ZA" w:eastAsia="en-ZA"/>
        </w:rPr>
      </w:pPr>
      <w:hyperlink w:anchor="_Toc147916686" w:history="1">
        <w:r w:rsidRPr="009A204D">
          <w:rPr>
            <w:rStyle w:val="Hyperlink"/>
            <w:noProof/>
          </w:rPr>
          <w:t>Appendix A : Mandatory Technical Evaluation Criteria</w:t>
        </w:r>
        <w:r>
          <w:rPr>
            <w:noProof/>
            <w:webHidden/>
          </w:rPr>
          <w:tab/>
        </w:r>
        <w:r>
          <w:rPr>
            <w:noProof/>
            <w:webHidden/>
          </w:rPr>
          <w:fldChar w:fldCharType="begin"/>
        </w:r>
        <w:r>
          <w:rPr>
            <w:noProof/>
            <w:webHidden/>
          </w:rPr>
          <w:instrText xml:space="preserve"> PAGEREF _Toc147916686 \h </w:instrText>
        </w:r>
        <w:r>
          <w:rPr>
            <w:noProof/>
            <w:webHidden/>
          </w:rPr>
        </w:r>
        <w:r>
          <w:rPr>
            <w:noProof/>
            <w:webHidden/>
          </w:rPr>
          <w:fldChar w:fldCharType="separate"/>
        </w:r>
        <w:r>
          <w:rPr>
            <w:noProof/>
            <w:webHidden/>
          </w:rPr>
          <w:t>11</w:t>
        </w:r>
        <w:r>
          <w:rPr>
            <w:noProof/>
            <w:webHidden/>
          </w:rPr>
          <w:fldChar w:fldCharType="end"/>
        </w:r>
      </w:hyperlink>
    </w:p>
    <w:p w14:paraId="3BF177D1" w14:textId="63FE3279" w:rsidR="00215DE1" w:rsidRDefault="00215DE1">
      <w:pPr>
        <w:pStyle w:val="TOC1"/>
        <w:rPr>
          <w:rFonts w:asciiTheme="minorHAnsi" w:eastAsiaTheme="minorEastAsia" w:hAnsiTheme="minorHAnsi" w:cstheme="minorBidi"/>
          <w:b w:val="0"/>
          <w:caps w:val="0"/>
          <w:noProof/>
          <w:sz w:val="22"/>
          <w:szCs w:val="22"/>
          <w:lang w:val="en-ZA" w:eastAsia="en-ZA"/>
        </w:rPr>
      </w:pPr>
      <w:hyperlink w:anchor="_Toc147916687" w:history="1">
        <w:r w:rsidRPr="009A204D">
          <w:rPr>
            <w:rStyle w:val="Hyperlink"/>
            <w:noProof/>
          </w:rPr>
          <w:t>1. Mandatory Technical Evaluation Criteria</w:t>
        </w:r>
        <w:r>
          <w:rPr>
            <w:noProof/>
            <w:webHidden/>
          </w:rPr>
          <w:tab/>
        </w:r>
        <w:r>
          <w:rPr>
            <w:noProof/>
            <w:webHidden/>
          </w:rPr>
          <w:fldChar w:fldCharType="begin"/>
        </w:r>
        <w:r>
          <w:rPr>
            <w:noProof/>
            <w:webHidden/>
          </w:rPr>
          <w:instrText xml:space="preserve"> PAGEREF _Toc147916687 \h </w:instrText>
        </w:r>
        <w:r>
          <w:rPr>
            <w:noProof/>
            <w:webHidden/>
          </w:rPr>
        </w:r>
        <w:r>
          <w:rPr>
            <w:noProof/>
            <w:webHidden/>
          </w:rPr>
          <w:fldChar w:fldCharType="separate"/>
        </w:r>
        <w:r>
          <w:rPr>
            <w:noProof/>
            <w:webHidden/>
          </w:rPr>
          <w:t>11</w:t>
        </w:r>
        <w:r>
          <w:rPr>
            <w:noProof/>
            <w:webHidden/>
          </w:rPr>
          <w:fldChar w:fldCharType="end"/>
        </w:r>
      </w:hyperlink>
    </w:p>
    <w:p w14:paraId="398E50F6" w14:textId="2A778108" w:rsidR="00215DE1" w:rsidRDefault="00215DE1">
      <w:pPr>
        <w:pStyle w:val="TOC1"/>
        <w:rPr>
          <w:rFonts w:asciiTheme="minorHAnsi" w:eastAsiaTheme="minorEastAsia" w:hAnsiTheme="minorHAnsi" w:cstheme="minorBidi"/>
          <w:b w:val="0"/>
          <w:caps w:val="0"/>
          <w:noProof/>
          <w:sz w:val="22"/>
          <w:szCs w:val="22"/>
          <w:lang w:val="en-ZA" w:eastAsia="en-ZA"/>
        </w:rPr>
      </w:pPr>
      <w:hyperlink w:anchor="_Toc147916688" w:history="1">
        <w:r w:rsidRPr="009A204D">
          <w:rPr>
            <w:rStyle w:val="Hyperlink"/>
            <w:noProof/>
          </w:rPr>
          <w:t>Appendix B : Qualitative Technical Evaluation Criteria</w:t>
        </w:r>
        <w:r>
          <w:rPr>
            <w:noProof/>
            <w:webHidden/>
          </w:rPr>
          <w:tab/>
        </w:r>
        <w:r>
          <w:rPr>
            <w:noProof/>
            <w:webHidden/>
          </w:rPr>
          <w:fldChar w:fldCharType="begin"/>
        </w:r>
        <w:r>
          <w:rPr>
            <w:noProof/>
            <w:webHidden/>
          </w:rPr>
          <w:instrText xml:space="preserve"> PAGEREF _Toc147916688 \h </w:instrText>
        </w:r>
        <w:r>
          <w:rPr>
            <w:noProof/>
            <w:webHidden/>
          </w:rPr>
        </w:r>
        <w:r>
          <w:rPr>
            <w:noProof/>
            <w:webHidden/>
          </w:rPr>
          <w:fldChar w:fldCharType="separate"/>
        </w:r>
        <w:r>
          <w:rPr>
            <w:noProof/>
            <w:webHidden/>
          </w:rPr>
          <w:t>13</w:t>
        </w:r>
        <w:r>
          <w:rPr>
            <w:noProof/>
            <w:webHidden/>
          </w:rPr>
          <w:fldChar w:fldCharType="end"/>
        </w:r>
      </w:hyperlink>
    </w:p>
    <w:p w14:paraId="23C4C483" w14:textId="3551F03F" w:rsidR="00215DE1" w:rsidRDefault="00215DE1">
      <w:pPr>
        <w:pStyle w:val="TOC1"/>
        <w:rPr>
          <w:rFonts w:asciiTheme="minorHAnsi" w:eastAsiaTheme="minorEastAsia" w:hAnsiTheme="minorHAnsi" w:cstheme="minorBidi"/>
          <w:b w:val="0"/>
          <w:caps w:val="0"/>
          <w:noProof/>
          <w:sz w:val="22"/>
          <w:szCs w:val="22"/>
          <w:lang w:val="en-ZA" w:eastAsia="en-ZA"/>
        </w:rPr>
      </w:pPr>
      <w:hyperlink w:anchor="_Toc147916689" w:history="1">
        <w:r w:rsidRPr="009A204D">
          <w:rPr>
            <w:rStyle w:val="Hyperlink"/>
            <w:noProof/>
          </w:rPr>
          <w:t>1. Qualitative Technical Evaluation Criteria</w:t>
        </w:r>
        <w:r>
          <w:rPr>
            <w:noProof/>
            <w:webHidden/>
          </w:rPr>
          <w:tab/>
        </w:r>
        <w:r>
          <w:rPr>
            <w:noProof/>
            <w:webHidden/>
          </w:rPr>
          <w:fldChar w:fldCharType="begin"/>
        </w:r>
        <w:r>
          <w:rPr>
            <w:noProof/>
            <w:webHidden/>
          </w:rPr>
          <w:instrText xml:space="preserve"> PAGEREF _Toc147916689 \h </w:instrText>
        </w:r>
        <w:r>
          <w:rPr>
            <w:noProof/>
            <w:webHidden/>
          </w:rPr>
        </w:r>
        <w:r>
          <w:rPr>
            <w:noProof/>
            <w:webHidden/>
          </w:rPr>
          <w:fldChar w:fldCharType="separate"/>
        </w:r>
        <w:r>
          <w:rPr>
            <w:noProof/>
            <w:webHidden/>
          </w:rPr>
          <w:t>13</w:t>
        </w:r>
        <w:r>
          <w:rPr>
            <w:noProof/>
            <w:webHidden/>
          </w:rPr>
          <w:fldChar w:fldCharType="end"/>
        </w:r>
      </w:hyperlink>
    </w:p>
    <w:p w14:paraId="5EA8CBDC" w14:textId="4EB39295" w:rsidR="002F524A" w:rsidRPr="00E37AA1" w:rsidRDefault="00F8721C">
      <w:pPr>
        <w:pStyle w:val="TableBodyLeft"/>
      </w:pPr>
      <w:r w:rsidRPr="00E37AA1">
        <w:fldChar w:fldCharType="end"/>
      </w:r>
    </w:p>
    <w:p w14:paraId="0CA197CF" w14:textId="77777777" w:rsidR="002F524A" w:rsidRPr="00026CE8" w:rsidRDefault="002F524A">
      <w:pPr>
        <w:pStyle w:val="Title"/>
        <w:rPr>
          <w:b w:val="0"/>
        </w:rPr>
      </w:pPr>
      <w:r w:rsidRPr="00026CE8">
        <w:rPr>
          <w:b w:val="0"/>
        </w:rPr>
        <w:t>TABLES</w:t>
      </w:r>
    </w:p>
    <w:p w14:paraId="54DF1B6A" w14:textId="514AABD2" w:rsidR="00215DE1" w:rsidRDefault="00F8721C">
      <w:pPr>
        <w:pStyle w:val="TableofFigures"/>
        <w:rPr>
          <w:rFonts w:asciiTheme="minorHAnsi" w:eastAsiaTheme="minorEastAsia" w:hAnsiTheme="minorHAnsi" w:cstheme="minorBidi"/>
          <w:noProof/>
          <w:sz w:val="22"/>
          <w:szCs w:val="22"/>
          <w:lang w:val="en-ZA" w:eastAsia="en-ZA"/>
        </w:rPr>
      </w:pPr>
      <w:r w:rsidRPr="00E37AA1">
        <w:fldChar w:fldCharType="begin"/>
      </w:r>
      <w:r w:rsidR="002F524A" w:rsidRPr="00E37AA1">
        <w:instrText xml:space="preserve"> TOC \h \z \c "Table" </w:instrText>
      </w:r>
      <w:r w:rsidRPr="00E37AA1">
        <w:fldChar w:fldCharType="separate"/>
      </w:r>
      <w:hyperlink w:anchor="_Toc147916690" w:history="1">
        <w:r w:rsidR="00215DE1" w:rsidRPr="000F118D">
          <w:rPr>
            <w:rStyle w:val="Hyperlink"/>
            <w:noProof/>
          </w:rPr>
          <w:t>Table 3</w:t>
        </w:r>
        <w:r w:rsidR="00215DE1" w:rsidRPr="000F118D">
          <w:rPr>
            <w:rStyle w:val="Hyperlink"/>
            <w:noProof/>
          </w:rPr>
          <w:noBreakHyphen/>
          <w:t>1: TET Members</w:t>
        </w:r>
        <w:r w:rsidR="00215DE1">
          <w:rPr>
            <w:noProof/>
            <w:webHidden/>
          </w:rPr>
          <w:tab/>
        </w:r>
        <w:r w:rsidR="00215DE1">
          <w:rPr>
            <w:noProof/>
            <w:webHidden/>
          </w:rPr>
          <w:fldChar w:fldCharType="begin"/>
        </w:r>
        <w:r w:rsidR="00215DE1">
          <w:rPr>
            <w:noProof/>
            <w:webHidden/>
          </w:rPr>
          <w:instrText xml:space="preserve"> PAGEREF _Toc147916690 \h </w:instrText>
        </w:r>
        <w:r w:rsidR="00215DE1">
          <w:rPr>
            <w:noProof/>
            <w:webHidden/>
          </w:rPr>
        </w:r>
        <w:r w:rsidR="00215DE1">
          <w:rPr>
            <w:noProof/>
            <w:webHidden/>
          </w:rPr>
          <w:fldChar w:fldCharType="separate"/>
        </w:r>
        <w:r w:rsidR="00215DE1">
          <w:rPr>
            <w:noProof/>
            <w:webHidden/>
          </w:rPr>
          <w:t>6</w:t>
        </w:r>
        <w:r w:rsidR="00215DE1">
          <w:rPr>
            <w:noProof/>
            <w:webHidden/>
          </w:rPr>
          <w:fldChar w:fldCharType="end"/>
        </w:r>
      </w:hyperlink>
    </w:p>
    <w:p w14:paraId="0E2BA6D9" w14:textId="101A680A" w:rsidR="00215DE1" w:rsidRDefault="00215DE1">
      <w:pPr>
        <w:pStyle w:val="TableofFigures"/>
        <w:rPr>
          <w:rFonts w:asciiTheme="minorHAnsi" w:eastAsiaTheme="minorEastAsia" w:hAnsiTheme="minorHAnsi" w:cstheme="minorBidi"/>
          <w:noProof/>
          <w:sz w:val="22"/>
          <w:szCs w:val="22"/>
          <w:lang w:val="en-ZA" w:eastAsia="en-ZA"/>
        </w:rPr>
      </w:pPr>
      <w:hyperlink w:anchor="_Toc147916691" w:history="1">
        <w:r w:rsidRPr="000F118D">
          <w:rPr>
            <w:rStyle w:val="Hyperlink"/>
            <w:noProof/>
          </w:rPr>
          <w:t>Table 3</w:t>
        </w:r>
        <w:r w:rsidRPr="000F118D">
          <w:rPr>
            <w:rStyle w:val="Hyperlink"/>
            <w:noProof/>
          </w:rPr>
          <w:noBreakHyphen/>
          <w:t>2: TET Member Responsibilities</w:t>
        </w:r>
        <w:r>
          <w:rPr>
            <w:noProof/>
            <w:webHidden/>
          </w:rPr>
          <w:tab/>
        </w:r>
        <w:r>
          <w:rPr>
            <w:noProof/>
            <w:webHidden/>
          </w:rPr>
          <w:fldChar w:fldCharType="begin"/>
        </w:r>
        <w:r>
          <w:rPr>
            <w:noProof/>
            <w:webHidden/>
          </w:rPr>
          <w:instrText xml:space="preserve"> PAGEREF _Toc147916691 \h </w:instrText>
        </w:r>
        <w:r>
          <w:rPr>
            <w:noProof/>
            <w:webHidden/>
          </w:rPr>
        </w:r>
        <w:r>
          <w:rPr>
            <w:noProof/>
            <w:webHidden/>
          </w:rPr>
          <w:fldChar w:fldCharType="separate"/>
        </w:r>
        <w:r>
          <w:rPr>
            <w:noProof/>
            <w:webHidden/>
          </w:rPr>
          <w:t>8</w:t>
        </w:r>
        <w:r>
          <w:rPr>
            <w:noProof/>
            <w:webHidden/>
          </w:rPr>
          <w:fldChar w:fldCharType="end"/>
        </w:r>
      </w:hyperlink>
    </w:p>
    <w:p w14:paraId="3BAC978B" w14:textId="608D954C" w:rsidR="00215DE1" w:rsidRDefault="00215DE1">
      <w:pPr>
        <w:pStyle w:val="TableofFigures"/>
        <w:rPr>
          <w:rFonts w:asciiTheme="minorHAnsi" w:eastAsiaTheme="minorEastAsia" w:hAnsiTheme="minorHAnsi" w:cstheme="minorBidi"/>
          <w:noProof/>
          <w:sz w:val="22"/>
          <w:szCs w:val="22"/>
          <w:lang w:val="en-ZA" w:eastAsia="en-ZA"/>
        </w:rPr>
      </w:pPr>
      <w:hyperlink w:anchor="_Toc147916692" w:history="1">
        <w:r w:rsidRPr="000F118D">
          <w:rPr>
            <w:rStyle w:val="Hyperlink"/>
            <w:noProof/>
          </w:rPr>
          <w:t>Table 3</w:t>
        </w:r>
        <w:r w:rsidRPr="000F118D">
          <w:rPr>
            <w:rStyle w:val="Hyperlink"/>
            <w:noProof/>
          </w:rPr>
          <w:noBreakHyphen/>
          <w:t>3: Acceptable Technical Risks</w:t>
        </w:r>
        <w:r>
          <w:rPr>
            <w:noProof/>
            <w:webHidden/>
          </w:rPr>
          <w:tab/>
        </w:r>
        <w:r>
          <w:rPr>
            <w:noProof/>
            <w:webHidden/>
          </w:rPr>
          <w:fldChar w:fldCharType="begin"/>
        </w:r>
        <w:r>
          <w:rPr>
            <w:noProof/>
            <w:webHidden/>
          </w:rPr>
          <w:instrText xml:space="preserve"> PAGEREF _Toc147916692 \h </w:instrText>
        </w:r>
        <w:r>
          <w:rPr>
            <w:noProof/>
            <w:webHidden/>
          </w:rPr>
        </w:r>
        <w:r>
          <w:rPr>
            <w:noProof/>
            <w:webHidden/>
          </w:rPr>
          <w:fldChar w:fldCharType="separate"/>
        </w:r>
        <w:r>
          <w:rPr>
            <w:noProof/>
            <w:webHidden/>
          </w:rPr>
          <w:t>9</w:t>
        </w:r>
        <w:r>
          <w:rPr>
            <w:noProof/>
            <w:webHidden/>
          </w:rPr>
          <w:fldChar w:fldCharType="end"/>
        </w:r>
      </w:hyperlink>
    </w:p>
    <w:p w14:paraId="673E78A0" w14:textId="7A6C8732" w:rsidR="00215DE1" w:rsidRDefault="00215DE1">
      <w:pPr>
        <w:pStyle w:val="TableofFigures"/>
        <w:rPr>
          <w:rFonts w:asciiTheme="minorHAnsi" w:eastAsiaTheme="minorEastAsia" w:hAnsiTheme="minorHAnsi" w:cstheme="minorBidi"/>
          <w:noProof/>
          <w:sz w:val="22"/>
          <w:szCs w:val="22"/>
          <w:lang w:val="en-ZA" w:eastAsia="en-ZA"/>
        </w:rPr>
      </w:pPr>
      <w:hyperlink w:anchor="_Toc147916693" w:history="1">
        <w:r w:rsidRPr="000F118D">
          <w:rPr>
            <w:rStyle w:val="Hyperlink"/>
            <w:noProof/>
          </w:rPr>
          <w:t>Table 3</w:t>
        </w:r>
        <w:r w:rsidRPr="000F118D">
          <w:rPr>
            <w:rStyle w:val="Hyperlink"/>
            <w:noProof/>
          </w:rPr>
          <w:noBreakHyphen/>
          <w:t>4: Unacceptable Technical Risks</w:t>
        </w:r>
        <w:r>
          <w:rPr>
            <w:noProof/>
            <w:webHidden/>
          </w:rPr>
          <w:tab/>
        </w:r>
        <w:r>
          <w:rPr>
            <w:noProof/>
            <w:webHidden/>
          </w:rPr>
          <w:fldChar w:fldCharType="begin"/>
        </w:r>
        <w:r>
          <w:rPr>
            <w:noProof/>
            <w:webHidden/>
          </w:rPr>
          <w:instrText xml:space="preserve"> PAGEREF _Toc147916693 \h </w:instrText>
        </w:r>
        <w:r>
          <w:rPr>
            <w:noProof/>
            <w:webHidden/>
          </w:rPr>
        </w:r>
        <w:r>
          <w:rPr>
            <w:noProof/>
            <w:webHidden/>
          </w:rPr>
          <w:fldChar w:fldCharType="separate"/>
        </w:r>
        <w:r>
          <w:rPr>
            <w:noProof/>
            <w:webHidden/>
          </w:rPr>
          <w:t>9</w:t>
        </w:r>
        <w:r>
          <w:rPr>
            <w:noProof/>
            <w:webHidden/>
          </w:rPr>
          <w:fldChar w:fldCharType="end"/>
        </w:r>
      </w:hyperlink>
    </w:p>
    <w:p w14:paraId="62A676C0" w14:textId="16B4397B" w:rsidR="00215DE1" w:rsidRDefault="00215DE1">
      <w:pPr>
        <w:pStyle w:val="TableofFigures"/>
        <w:rPr>
          <w:rFonts w:asciiTheme="minorHAnsi" w:eastAsiaTheme="minorEastAsia" w:hAnsiTheme="minorHAnsi" w:cstheme="minorBidi"/>
          <w:noProof/>
          <w:sz w:val="22"/>
          <w:szCs w:val="22"/>
          <w:lang w:val="en-ZA" w:eastAsia="en-ZA"/>
        </w:rPr>
      </w:pPr>
      <w:hyperlink w:anchor="_Toc147916694" w:history="1">
        <w:r w:rsidRPr="000F118D">
          <w:rPr>
            <w:rStyle w:val="Hyperlink"/>
            <w:noProof/>
          </w:rPr>
          <w:t>Table 3</w:t>
        </w:r>
        <w:r w:rsidRPr="000F118D">
          <w:rPr>
            <w:rStyle w:val="Hyperlink"/>
            <w:noProof/>
          </w:rPr>
          <w:noBreakHyphen/>
          <w:t>5: Acceptable Technical Exceptions / Conditions</w:t>
        </w:r>
        <w:r>
          <w:rPr>
            <w:noProof/>
            <w:webHidden/>
          </w:rPr>
          <w:tab/>
        </w:r>
        <w:r>
          <w:rPr>
            <w:noProof/>
            <w:webHidden/>
          </w:rPr>
          <w:fldChar w:fldCharType="begin"/>
        </w:r>
        <w:r>
          <w:rPr>
            <w:noProof/>
            <w:webHidden/>
          </w:rPr>
          <w:instrText xml:space="preserve"> PAGEREF _Toc147916694 \h </w:instrText>
        </w:r>
        <w:r>
          <w:rPr>
            <w:noProof/>
            <w:webHidden/>
          </w:rPr>
        </w:r>
        <w:r>
          <w:rPr>
            <w:noProof/>
            <w:webHidden/>
          </w:rPr>
          <w:fldChar w:fldCharType="separate"/>
        </w:r>
        <w:r>
          <w:rPr>
            <w:noProof/>
            <w:webHidden/>
          </w:rPr>
          <w:t>9</w:t>
        </w:r>
        <w:r>
          <w:rPr>
            <w:noProof/>
            <w:webHidden/>
          </w:rPr>
          <w:fldChar w:fldCharType="end"/>
        </w:r>
      </w:hyperlink>
    </w:p>
    <w:p w14:paraId="2726A1C8" w14:textId="6F8C9A90" w:rsidR="00215DE1" w:rsidRDefault="00215DE1">
      <w:pPr>
        <w:pStyle w:val="TableofFigures"/>
        <w:rPr>
          <w:rFonts w:asciiTheme="minorHAnsi" w:eastAsiaTheme="minorEastAsia" w:hAnsiTheme="minorHAnsi" w:cstheme="minorBidi"/>
          <w:noProof/>
          <w:sz w:val="22"/>
          <w:szCs w:val="22"/>
          <w:lang w:val="en-ZA" w:eastAsia="en-ZA"/>
        </w:rPr>
      </w:pPr>
      <w:hyperlink w:anchor="_Toc147916695" w:history="1">
        <w:r w:rsidRPr="000F118D">
          <w:rPr>
            <w:rStyle w:val="Hyperlink"/>
            <w:noProof/>
          </w:rPr>
          <w:t>Table 3</w:t>
        </w:r>
        <w:r w:rsidRPr="000F118D">
          <w:rPr>
            <w:rStyle w:val="Hyperlink"/>
            <w:noProof/>
          </w:rPr>
          <w:noBreakHyphen/>
          <w:t>6: Unacceptable Technical Exceptions / Conditions</w:t>
        </w:r>
        <w:r>
          <w:rPr>
            <w:noProof/>
            <w:webHidden/>
          </w:rPr>
          <w:tab/>
        </w:r>
        <w:r>
          <w:rPr>
            <w:noProof/>
            <w:webHidden/>
          </w:rPr>
          <w:fldChar w:fldCharType="begin"/>
        </w:r>
        <w:r>
          <w:rPr>
            <w:noProof/>
            <w:webHidden/>
          </w:rPr>
          <w:instrText xml:space="preserve"> PAGEREF _Toc147916695 \h </w:instrText>
        </w:r>
        <w:r>
          <w:rPr>
            <w:noProof/>
            <w:webHidden/>
          </w:rPr>
        </w:r>
        <w:r>
          <w:rPr>
            <w:noProof/>
            <w:webHidden/>
          </w:rPr>
          <w:fldChar w:fldCharType="separate"/>
        </w:r>
        <w:r>
          <w:rPr>
            <w:noProof/>
            <w:webHidden/>
          </w:rPr>
          <w:t>9</w:t>
        </w:r>
        <w:r>
          <w:rPr>
            <w:noProof/>
            <w:webHidden/>
          </w:rPr>
          <w:fldChar w:fldCharType="end"/>
        </w:r>
      </w:hyperlink>
    </w:p>
    <w:p w14:paraId="10193D11" w14:textId="11D842F8" w:rsidR="00215DE1" w:rsidRDefault="00215DE1">
      <w:pPr>
        <w:pStyle w:val="TableofFigures"/>
        <w:rPr>
          <w:rFonts w:asciiTheme="minorHAnsi" w:eastAsiaTheme="minorEastAsia" w:hAnsiTheme="minorHAnsi" w:cstheme="minorBidi"/>
          <w:noProof/>
          <w:sz w:val="22"/>
          <w:szCs w:val="22"/>
          <w:lang w:val="en-ZA" w:eastAsia="en-ZA"/>
        </w:rPr>
      </w:pPr>
      <w:hyperlink w:anchor="_Toc147916696" w:history="1">
        <w:r w:rsidRPr="000F118D">
          <w:rPr>
            <w:rStyle w:val="Hyperlink"/>
            <w:noProof/>
          </w:rPr>
          <w:t>Table 1</w:t>
        </w:r>
        <w:r w:rsidRPr="000F118D">
          <w:rPr>
            <w:rStyle w:val="Hyperlink"/>
            <w:noProof/>
          </w:rPr>
          <w:noBreakHyphen/>
          <w:t>1: Mandatory Technical Evaluation Criteria</w:t>
        </w:r>
        <w:r>
          <w:rPr>
            <w:noProof/>
            <w:webHidden/>
          </w:rPr>
          <w:tab/>
        </w:r>
        <w:r>
          <w:rPr>
            <w:noProof/>
            <w:webHidden/>
          </w:rPr>
          <w:fldChar w:fldCharType="begin"/>
        </w:r>
        <w:r>
          <w:rPr>
            <w:noProof/>
            <w:webHidden/>
          </w:rPr>
          <w:instrText xml:space="preserve"> PAGEREF _Toc147916696 \h </w:instrText>
        </w:r>
        <w:r>
          <w:rPr>
            <w:noProof/>
            <w:webHidden/>
          </w:rPr>
        </w:r>
        <w:r>
          <w:rPr>
            <w:noProof/>
            <w:webHidden/>
          </w:rPr>
          <w:fldChar w:fldCharType="separate"/>
        </w:r>
        <w:r>
          <w:rPr>
            <w:noProof/>
            <w:webHidden/>
          </w:rPr>
          <w:t>11</w:t>
        </w:r>
        <w:r>
          <w:rPr>
            <w:noProof/>
            <w:webHidden/>
          </w:rPr>
          <w:fldChar w:fldCharType="end"/>
        </w:r>
      </w:hyperlink>
    </w:p>
    <w:p w14:paraId="33486CA0" w14:textId="24AD9E73" w:rsidR="00215DE1" w:rsidRDefault="00215DE1">
      <w:pPr>
        <w:pStyle w:val="TableofFigures"/>
        <w:rPr>
          <w:rFonts w:asciiTheme="minorHAnsi" w:eastAsiaTheme="minorEastAsia" w:hAnsiTheme="minorHAnsi" w:cstheme="minorBidi"/>
          <w:noProof/>
          <w:sz w:val="22"/>
          <w:szCs w:val="22"/>
          <w:lang w:val="en-ZA" w:eastAsia="en-ZA"/>
        </w:rPr>
      </w:pPr>
      <w:hyperlink w:anchor="_Toc147916697" w:history="1">
        <w:r w:rsidRPr="000F118D">
          <w:rPr>
            <w:rStyle w:val="Hyperlink"/>
            <w:noProof/>
          </w:rPr>
          <w:t>Table 1</w:t>
        </w:r>
        <w:r w:rsidRPr="000F118D">
          <w:rPr>
            <w:rStyle w:val="Hyperlink"/>
            <w:noProof/>
          </w:rPr>
          <w:noBreakHyphen/>
          <w:t>1: Scoring Guide for Qualitative Technical Evaluation Criteria</w:t>
        </w:r>
        <w:r>
          <w:rPr>
            <w:noProof/>
            <w:webHidden/>
          </w:rPr>
          <w:tab/>
        </w:r>
        <w:r>
          <w:rPr>
            <w:noProof/>
            <w:webHidden/>
          </w:rPr>
          <w:fldChar w:fldCharType="begin"/>
        </w:r>
        <w:r>
          <w:rPr>
            <w:noProof/>
            <w:webHidden/>
          </w:rPr>
          <w:instrText xml:space="preserve"> PAGEREF _Toc147916697 \h </w:instrText>
        </w:r>
        <w:r>
          <w:rPr>
            <w:noProof/>
            <w:webHidden/>
          </w:rPr>
        </w:r>
        <w:r>
          <w:rPr>
            <w:noProof/>
            <w:webHidden/>
          </w:rPr>
          <w:fldChar w:fldCharType="separate"/>
        </w:r>
        <w:r>
          <w:rPr>
            <w:noProof/>
            <w:webHidden/>
          </w:rPr>
          <w:t>13</w:t>
        </w:r>
        <w:r>
          <w:rPr>
            <w:noProof/>
            <w:webHidden/>
          </w:rPr>
          <w:fldChar w:fldCharType="end"/>
        </w:r>
      </w:hyperlink>
    </w:p>
    <w:p w14:paraId="7C7BF97B" w14:textId="705410FF" w:rsidR="00215DE1" w:rsidRDefault="00215DE1">
      <w:pPr>
        <w:pStyle w:val="TableofFigures"/>
        <w:rPr>
          <w:rFonts w:asciiTheme="minorHAnsi" w:eastAsiaTheme="minorEastAsia" w:hAnsiTheme="minorHAnsi" w:cstheme="minorBidi"/>
          <w:noProof/>
          <w:sz w:val="22"/>
          <w:szCs w:val="22"/>
          <w:lang w:val="en-ZA" w:eastAsia="en-ZA"/>
        </w:rPr>
      </w:pPr>
      <w:hyperlink w:anchor="_Toc147916698" w:history="1">
        <w:r w:rsidRPr="000F118D">
          <w:rPr>
            <w:rStyle w:val="Hyperlink"/>
            <w:noProof/>
          </w:rPr>
          <w:t>Table 1</w:t>
        </w:r>
        <w:r w:rsidRPr="000F118D">
          <w:rPr>
            <w:rStyle w:val="Hyperlink"/>
            <w:noProof/>
          </w:rPr>
          <w:noBreakHyphen/>
          <w:t>2: Qualitative Technical Evaluation Criteria</w:t>
        </w:r>
        <w:r>
          <w:rPr>
            <w:noProof/>
            <w:webHidden/>
          </w:rPr>
          <w:tab/>
        </w:r>
        <w:r>
          <w:rPr>
            <w:noProof/>
            <w:webHidden/>
          </w:rPr>
          <w:fldChar w:fldCharType="begin"/>
        </w:r>
        <w:r>
          <w:rPr>
            <w:noProof/>
            <w:webHidden/>
          </w:rPr>
          <w:instrText xml:space="preserve"> PAGEREF _Toc147916698 \h </w:instrText>
        </w:r>
        <w:r>
          <w:rPr>
            <w:noProof/>
            <w:webHidden/>
          </w:rPr>
        </w:r>
        <w:r>
          <w:rPr>
            <w:noProof/>
            <w:webHidden/>
          </w:rPr>
          <w:fldChar w:fldCharType="separate"/>
        </w:r>
        <w:r>
          <w:rPr>
            <w:noProof/>
            <w:webHidden/>
          </w:rPr>
          <w:t>14</w:t>
        </w:r>
        <w:r>
          <w:rPr>
            <w:noProof/>
            <w:webHidden/>
          </w:rPr>
          <w:fldChar w:fldCharType="end"/>
        </w:r>
      </w:hyperlink>
    </w:p>
    <w:p w14:paraId="5BA01F31" w14:textId="3B1EEF33" w:rsidR="002F524A" w:rsidRPr="00E37AA1" w:rsidRDefault="00F8721C" w:rsidP="00B06B06">
      <w:pPr>
        <w:pStyle w:val="BodyText"/>
      </w:pPr>
      <w:r w:rsidRPr="00E37AA1">
        <w:fldChar w:fldCharType="end"/>
      </w:r>
    </w:p>
    <w:p w14:paraId="28D974B7" w14:textId="77777777" w:rsidR="002F524A" w:rsidRPr="00E37AA1" w:rsidRDefault="002F524A">
      <w:pPr>
        <w:pStyle w:val="BodyText"/>
        <w:sectPr w:rsidR="002F524A" w:rsidRPr="00E37AA1" w:rsidSect="00B3121B">
          <w:headerReference w:type="default" r:id="rId12"/>
          <w:footerReference w:type="default" r:id="rId13"/>
          <w:pgSz w:w="11906" w:h="16838"/>
          <w:pgMar w:top="1814" w:right="567" w:bottom="1701" w:left="1134" w:header="1296" w:footer="864" w:gutter="0"/>
          <w:cols w:space="708"/>
          <w:docGrid w:linePitch="360"/>
        </w:sectPr>
      </w:pPr>
    </w:p>
    <w:p w14:paraId="395F691F" w14:textId="5E22481B" w:rsidR="002F524A" w:rsidRPr="00026CE8" w:rsidRDefault="002F524A">
      <w:pPr>
        <w:pStyle w:val="Heading1"/>
        <w:rPr>
          <w:b w:val="0"/>
        </w:rPr>
      </w:pPr>
      <w:bookmarkStart w:id="1" w:name="_Toc147916659"/>
      <w:r w:rsidRPr="00026CE8">
        <w:rPr>
          <w:b w:val="0"/>
        </w:rPr>
        <w:t>Introduction</w:t>
      </w:r>
      <w:bookmarkEnd w:id="1"/>
    </w:p>
    <w:p w14:paraId="06F28FFF" w14:textId="089C864E" w:rsidR="00FC65A4" w:rsidRPr="00E37AA1" w:rsidRDefault="00FC65A4" w:rsidP="00771A6B">
      <w:pPr>
        <w:pStyle w:val="BodyText"/>
      </w:pPr>
      <w:r w:rsidRPr="00E37AA1">
        <w:t xml:space="preserve">Eskom Holdings SOC Ltd desires to engage the services of an Engineering, Procurement and Construction (EPC) Contractor to undertake, on a lump-sum basis under </w:t>
      </w:r>
      <w:r w:rsidR="00D27D33">
        <w:t>a NEC ECC</w:t>
      </w:r>
      <w:r w:rsidRPr="00E37AA1">
        <w:t xml:space="preserve"> contract</w:t>
      </w:r>
      <w:r w:rsidR="006918B8">
        <w:t xml:space="preserve">, </w:t>
      </w:r>
      <w:r w:rsidRPr="00E37AA1">
        <w:t xml:space="preserve">all studies, permitting, design, engineering, procurement, manufacturing, deliveries to Site, execution, erection, commissioning, testing, completion, </w:t>
      </w:r>
      <w:r w:rsidR="000461DA">
        <w:t>operation and maintenance (</w:t>
      </w:r>
      <w:r w:rsidRPr="00E37AA1">
        <w:t>O&amp;M</w:t>
      </w:r>
      <w:r w:rsidR="000461DA">
        <w:t>)</w:t>
      </w:r>
      <w:r w:rsidRPr="00E37AA1">
        <w:t xml:space="preserve"> until Taking Over, making good defects and warranty cover during the Defects Liability Period, and other works necessary to construct a solar photovoltaic (PV) power Plant</w:t>
      </w:r>
      <w:r w:rsidR="006918B8">
        <w:t xml:space="preserve">, </w:t>
      </w:r>
      <w:r w:rsidRPr="00E37AA1">
        <w:t xml:space="preserve">the access road, the Site facilities and any additional infrastructure at </w:t>
      </w:r>
      <w:r w:rsidR="00F831E9">
        <w:t>Arnot</w:t>
      </w:r>
      <w:r w:rsidR="00F65F1E" w:rsidRPr="00E37AA1">
        <w:t xml:space="preserve"> </w:t>
      </w:r>
      <w:r w:rsidRPr="00E37AA1">
        <w:t>Power Station</w:t>
      </w:r>
      <w:r w:rsidR="006918B8">
        <w:t>.</w:t>
      </w:r>
    </w:p>
    <w:p w14:paraId="44EB5BF5" w14:textId="77777777" w:rsidR="002F524A" w:rsidRPr="00026CE8" w:rsidRDefault="002F524A">
      <w:pPr>
        <w:pStyle w:val="Heading1"/>
        <w:rPr>
          <w:b w:val="0"/>
        </w:rPr>
      </w:pPr>
      <w:bookmarkStart w:id="2" w:name="_Toc147916660"/>
      <w:r w:rsidRPr="00026CE8">
        <w:rPr>
          <w:b w:val="0"/>
        </w:rPr>
        <w:t>Supporting Clauses</w:t>
      </w:r>
      <w:bookmarkEnd w:id="2"/>
    </w:p>
    <w:p w14:paraId="1433A3BE" w14:textId="4252E421" w:rsidR="002F524A" w:rsidRPr="00026CE8" w:rsidRDefault="002F524A">
      <w:pPr>
        <w:pStyle w:val="Heading2"/>
        <w:rPr>
          <w:b w:val="0"/>
        </w:rPr>
      </w:pPr>
      <w:bookmarkStart w:id="3" w:name="_Toc147916661"/>
      <w:r w:rsidRPr="00026CE8">
        <w:rPr>
          <w:b w:val="0"/>
        </w:rPr>
        <w:t>Scope</w:t>
      </w:r>
      <w:bookmarkEnd w:id="3"/>
    </w:p>
    <w:p w14:paraId="33E80368" w14:textId="6B9D8F8D" w:rsidR="00771A6B" w:rsidRPr="00E37AA1" w:rsidRDefault="00771A6B" w:rsidP="00771A6B">
      <w:pPr>
        <w:pStyle w:val="BodyText"/>
      </w:pPr>
      <w:r w:rsidRPr="00E37AA1">
        <w:t>This document contains the Tender Technical Evaluation Strategy and associated documents relating to a commercial enquiry for the design, manufacture, testing, supply, delivery, off-loading, construction, commissioning, development of user documentation, training, operating and maintenance</w:t>
      </w:r>
      <w:r w:rsidR="005C07B2">
        <w:t xml:space="preserve"> of a Solar PV facility at </w:t>
      </w:r>
      <w:r w:rsidR="00F831E9">
        <w:t>Arnot</w:t>
      </w:r>
      <w:r w:rsidR="00F65F1E">
        <w:t xml:space="preserve"> </w:t>
      </w:r>
      <w:r w:rsidR="005C07B2">
        <w:t>Power Station.</w:t>
      </w:r>
    </w:p>
    <w:p w14:paraId="66D76CEB" w14:textId="77777777" w:rsidR="00771A6B" w:rsidRPr="00E37AA1" w:rsidRDefault="00771A6B" w:rsidP="00771A6B">
      <w:pPr>
        <w:pStyle w:val="BodyText"/>
      </w:pPr>
      <w:r w:rsidRPr="00E37AA1">
        <w:t>The Tender Technical Evaluation Strategy will define the following technical evaluation criteria:</w:t>
      </w:r>
    </w:p>
    <w:p w14:paraId="717A5FCA" w14:textId="777B6FD6" w:rsidR="00771A6B" w:rsidRPr="00E37AA1" w:rsidRDefault="00771A6B" w:rsidP="005C7870">
      <w:pPr>
        <w:pStyle w:val="BodyText"/>
        <w:numPr>
          <w:ilvl w:val="0"/>
          <w:numId w:val="14"/>
        </w:numPr>
      </w:pPr>
      <w:r w:rsidRPr="00E37AA1">
        <w:t>Mandatory Evaluation Criteria</w:t>
      </w:r>
    </w:p>
    <w:p w14:paraId="7EB9C236" w14:textId="405CE2EC" w:rsidR="00771A6B" w:rsidRPr="00E37AA1" w:rsidRDefault="00771A6B" w:rsidP="005C7870">
      <w:pPr>
        <w:pStyle w:val="BodyText"/>
        <w:numPr>
          <w:ilvl w:val="0"/>
          <w:numId w:val="14"/>
        </w:numPr>
      </w:pPr>
      <w:r w:rsidRPr="00E37AA1">
        <w:t>Qualitative Evaluation Criteria</w:t>
      </w:r>
    </w:p>
    <w:p w14:paraId="467A541F" w14:textId="2216A641" w:rsidR="00771A6B" w:rsidRPr="00E37AA1" w:rsidRDefault="00771A6B" w:rsidP="005C7870">
      <w:pPr>
        <w:pStyle w:val="BodyText"/>
        <w:numPr>
          <w:ilvl w:val="0"/>
          <w:numId w:val="14"/>
        </w:numPr>
      </w:pPr>
      <w:r w:rsidRPr="00E37AA1">
        <w:t>Tender Returnable Technical Schedules</w:t>
      </w:r>
    </w:p>
    <w:p w14:paraId="01068F92" w14:textId="59F4C90E" w:rsidR="00771A6B" w:rsidRPr="00E37AA1" w:rsidRDefault="00771A6B" w:rsidP="005C7870">
      <w:pPr>
        <w:pStyle w:val="BodyText"/>
        <w:numPr>
          <w:ilvl w:val="0"/>
          <w:numId w:val="14"/>
        </w:numPr>
      </w:pPr>
      <w:r w:rsidRPr="00E37AA1">
        <w:t>TET Member Responsibilities</w:t>
      </w:r>
    </w:p>
    <w:p w14:paraId="1ED1F5D4" w14:textId="612D70B4" w:rsidR="00771A6B" w:rsidRPr="00E37AA1" w:rsidRDefault="00771A6B" w:rsidP="005C7870">
      <w:pPr>
        <w:pStyle w:val="BodyText"/>
        <w:numPr>
          <w:ilvl w:val="0"/>
          <w:numId w:val="14"/>
        </w:numPr>
      </w:pPr>
      <w:r w:rsidRPr="00E37AA1">
        <w:t>Foreseen Acceptable / Unacceptable Qualifications</w:t>
      </w:r>
    </w:p>
    <w:p w14:paraId="1A98655E" w14:textId="274989AD" w:rsidR="002F524A" w:rsidRPr="00692424" w:rsidRDefault="002F524A">
      <w:pPr>
        <w:pStyle w:val="Heading3"/>
        <w:rPr>
          <w:b w:val="0"/>
        </w:rPr>
      </w:pPr>
      <w:bookmarkStart w:id="4" w:name="_Toc228877398"/>
      <w:bookmarkStart w:id="5" w:name="_Toc228877440"/>
      <w:bookmarkStart w:id="6" w:name="_Ref228785086"/>
      <w:bookmarkStart w:id="7" w:name="_Toc147916662"/>
      <w:bookmarkEnd w:id="4"/>
      <w:bookmarkEnd w:id="5"/>
      <w:r w:rsidRPr="00692424">
        <w:rPr>
          <w:b w:val="0"/>
        </w:rPr>
        <w:t>Purpose</w:t>
      </w:r>
      <w:bookmarkEnd w:id="6"/>
      <w:bookmarkEnd w:id="7"/>
    </w:p>
    <w:p w14:paraId="4B3374FC" w14:textId="44B4E85C" w:rsidR="00771A6B" w:rsidRPr="00E37AA1" w:rsidRDefault="00771A6B" w:rsidP="00771A6B">
      <w:pPr>
        <w:pStyle w:val="BodyText"/>
      </w:pPr>
      <w:r w:rsidRPr="00E37AA1">
        <w:t xml:space="preserve">The purpose of this tender technical evaluation strategy is to define the Mandatory Evaluation Criteria, Qualitative Evaluation Criteria, Tender Returnable Technical Schedules, TET </w:t>
      </w:r>
      <w:r w:rsidR="00985220" w:rsidRPr="00E37AA1">
        <w:t>M</w:t>
      </w:r>
      <w:r w:rsidRPr="00E37AA1">
        <w:t xml:space="preserve">ember </w:t>
      </w:r>
      <w:r w:rsidR="00985220" w:rsidRPr="00E37AA1">
        <w:t>R</w:t>
      </w:r>
      <w:r w:rsidRPr="00E37AA1">
        <w:t xml:space="preserve">esponsibilities, and Foreseen Acceptable / Unacceptable Qualifications for </w:t>
      </w:r>
      <w:r w:rsidR="005C07B2">
        <w:t xml:space="preserve">the </w:t>
      </w:r>
      <w:r w:rsidR="00F831E9">
        <w:t>Arnot</w:t>
      </w:r>
      <w:r w:rsidR="00F65F1E" w:rsidRPr="00E37AA1">
        <w:t xml:space="preserve"> </w:t>
      </w:r>
      <w:r w:rsidRPr="00E37AA1">
        <w:t>Solar PV Plant tender technical evaluation. The technical evaluation strategy serves as the basis for the tender technical evaluation process.</w:t>
      </w:r>
    </w:p>
    <w:p w14:paraId="2C1F271C" w14:textId="2FC2258D" w:rsidR="002F524A" w:rsidRPr="00692424" w:rsidRDefault="002F524A">
      <w:pPr>
        <w:pStyle w:val="Heading3"/>
        <w:rPr>
          <w:b w:val="0"/>
        </w:rPr>
      </w:pPr>
      <w:bookmarkStart w:id="8" w:name="_Ref228599044"/>
      <w:bookmarkStart w:id="9" w:name="_Ref228599049"/>
      <w:bookmarkStart w:id="10" w:name="_Toc147916663"/>
      <w:r w:rsidRPr="00692424">
        <w:rPr>
          <w:b w:val="0"/>
        </w:rPr>
        <w:t>Applicability</w:t>
      </w:r>
      <w:bookmarkEnd w:id="8"/>
      <w:bookmarkEnd w:id="9"/>
      <w:bookmarkEnd w:id="10"/>
    </w:p>
    <w:p w14:paraId="1DC0E5A8" w14:textId="77777777" w:rsidR="00E551E7" w:rsidRDefault="00E551E7" w:rsidP="00E551E7">
      <w:pPr>
        <w:pStyle w:val="BodyText"/>
      </w:pPr>
      <w:r>
        <w:t>The technical evaluation criteria stated in this document shall apply to all parties who submit a Tender Bid for the Project described herein and the TET members responsible for the tender technical evaluation.</w:t>
      </w:r>
    </w:p>
    <w:p w14:paraId="54912B9A" w14:textId="0C372DC2" w:rsidR="00692424" w:rsidRPr="00E37AA1" w:rsidRDefault="00E551E7" w:rsidP="00E551E7">
      <w:pPr>
        <w:pStyle w:val="BodyText"/>
      </w:pPr>
      <w:r>
        <w:rPr>
          <w:szCs w:val="22"/>
        </w:rPr>
        <w:t xml:space="preserve">It must be noted that the Tender Technical Evaluation Strategy Report, with the team members names and authorisation signatures, will </w:t>
      </w:r>
      <w:r>
        <w:rPr>
          <w:szCs w:val="22"/>
          <w:u w:val="single"/>
        </w:rPr>
        <w:t>not</w:t>
      </w:r>
      <w:r>
        <w:rPr>
          <w:szCs w:val="22"/>
        </w:rPr>
        <w:t xml:space="preserve"> be included in the enquiry as a document, but only the content thereof</w:t>
      </w:r>
    </w:p>
    <w:p w14:paraId="5E5738C1" w14:textId="77777777" w:rsidR="002F524A" w:rsidRPr="00E551E7" w:rsidRDefault="002F524A">
      <w:pPr>
        <w:pStyle w:val="Heading2"/>
        <w:rPr>
          <w:b w:val="0"/>
        </w:rPr>
      </w:pPr>
      <w:bookmarkStart w:id="11" w:name="_Toc147916664"/>
      <w:r w:rsidRPr="00E551E7">
        <w:rPr>
          <w:b w:val="0"/>
        </w:rPr>
        <w:t>Normative/Informative References</w:t>
      </w:r>
      <w:bookmarkEnd w:id="11"/>
    </w:p>
    <w:p w14:paraId="532929DD" w14:textId="77777777" w:rsidR="002F524A" w:rsidRPr="00E37AA1" w:rsidRDefault="002F524A">
      <w:pPr>
        <w:pStyle w:val="BodyText"/>
        <w:rPr>
          <w:rStyle w:val="Instruction"/>
          <w:color w:val="auto"/>
        </w:rPr>
      </w:pPr>
      <w:r w:rsidRPr="00E37AA1">
        <w:t>Parties using this document shall apply the most recent edition of the documents listed in the following paragraphs.</w:t>
      </w:r>
    </w:p>
    <w:p w14:paraId="1701FA12" w14:textId="77777777" w:rsidR="002F524A" w:rsidRPr="00E551E7" w:rsidRDefault="002F524A">
      <w:pPr>
        <w:pStyle w:val="Heading3"/>
        <w:rPr>
          <w:b w:val="0"/>
        </w:rPr>
      </w:pPr>
      <w:bookmarkStart w:id="12" w:name="_Toc147916665"/>
      <w:r w:rsidRPr="00E551E7">
        <w:rPr>
          <w:b w:val="0"/>
        </w:rPr>
        <w:t>Normative</w:t>
      </w:r>
      <w:bookmarkEnd w:id="12"/>
    </w:p>
    <w:p w14:paraId="41E3419B" w14:textId="77A299BB" w:rsidR="004648C2" w:rsidRPr="00E37AA1" w:rsidRDefault="004648C2" w:rsidP="004648C2">
      <w:pPr>
        <w:pStyle w:val="Reference"/>
      </w:pPr>
      <w:bookmarkStart w:id="13" w:name="_Ref127620151"/>
      <w:r w:rsidRPr="00E37AA1">
        <w:t>240-</w:t>
      </w:r>
      <w:r w:rsidR="00240AC5" w:rsidRPr="00E37AA1">
        <w:t>168966153</w:t>
      </w:r>
      <w:r w:rsidRPr="00E37AA1">
        <w:t xml:space="preserve">: </w:t>
      </w:r>
      <w:r w:rsidR="00240AC5" w:rsidRPr="00E37AA1">
        <w:t xml:space="preserve">Generation </w:t>
      </w:r>
      <w:r w:rsidRPr="00E37AA1">
        <w:t>Tender Technical Evaluation Procedure</w:t>
      </w:r>
      <w:bookmarkEnd w:id="13"/>
    </w:p>
    <w:p w14:paraId="7093B17D" w14:textId="77777777" w:rsidR="008635DB" w:rsidRPr="00E37AA1" w:rsidRDefault="008635DB" w:rsidP="008635DB">
      <w:pPr>
        <w:pStyle w:val="Reference"/>
      </w:pPr>
      <w:bookmarkStart w:id="14" w:name="_Hlk99360439"/>
      <w:r w:rsidRPr="00E37AA1">
        <w:t>240-48929482: Tender Technical Evaluation Procedure</w:t>
      </w:r>
    </w:p>
    <w:p w14:paraId="1851F4E8" w14:textId="6F107C7C" w:rsidR="002D722E" w:rsidRPr="00E37AA1" w:rsidRDefault="002D722E" w:rsidP="002D722E">
      <w:pPr>
        <w:pStyle w:val="Reference"/>
      </w:pPr>
      <w:r w:rsidRPr="00E37AA1">
        <w:t xml:space="preserve">375-172742 </w:t>
      </w:r>
      <w:r w:rsidR="008E7B17">
        <w:t>Arnot</w:t>
      </w:r>
      <w:r w:rsidRPr="00E37AA1">
        <w:t xml:space="preserve"> Solar PV Facility Employer's Requirements</w:t>
      </w:r>
    </w:p>
    <w:p w14:paraId="1B2D2700" w14:textId="77777777" w:rsidR="002D722E" w:rsidRPr="00E37AA1" w:rsidRDefault="002D722E" w:rsidP="002D722E">
      <w:pPr>
        <w:pStyle w:val="Reference"/>
      </w:pPr>
      <w:r w:rsidRPr="00E37AA1">
        <w:t>32-1033: Eskom Procurement and Supply Chain Management Policy</w:t>
      </w:r>
    </w:p>
    <w:p w14:paraId="2E3DDFC0" w14:textId="77777777" w:rsidR="002D722E" w:rsidRPr="00E37AA1" w:rsidRDefault="002D722E" w:rsidP="002D722E">
      <w:pPr>
        <w:pStyle w:val="Reference"/>
      </w:pPr>
      <w:r w:rsidRPr="00E37AA1">
        <w:t>32-1034: Eskom Procurement and Supply Chain Management Procedure</w:t>
      </w:r>
    </w:p>
    <w:p w14:paraId="53C76E05" w14:textId="77777777" w:rsidR="002F524A" w:rsidRPr="00E551E7" w:rsidRDefault="002F524A">
      <w:pPr>
        <w:pStyle w:val="Heading3"/>
        <w:rPr>
          <w:b w:val="0"/>
        </w:rPr>
      </w:pPr>
      <w:bookmarkStart w:id="15" w:name="_Toc146053102"/>
      <w:bookmarkStart w:id="16" w:name="_Toc147916666"/>
      <w:bookmarkEnd w:id="14"/>
      <w:bookmarkEnd w:id="15"/>
      <w:r w:rsidRPr="00E551E7">
        <w:rPr>
          <w:b w:val="0"/>
        </w:rPr>
        <w:t>Informative</w:t>
      </w:r>
      <w:bookmarkEnd w:id="16"/>
    </w:p>
    <w:p w14:paraId="4EC601BD" w14:textId="77777777" w:rsidR="002B654E" w:rsidRPr="00E37AA1" w:rsidRDefault="002B654E" w:rsidP="002B654E">
      <w:pPr>
        <w:pStyle w:val="Reference"/>
        <w:rPr>
          <w:rStyle w:val="Instruction"/>
          <w:color w:val="auto"/>
        </w:rPr>
      </w:pPr>
      <w:r w:rsidRPr="00E37AA1">
        <w:rPr>
          <w:rStyle w:val="Instruction"/>
          <w:color w:val="auto"/>
        </w:rPr>
        <w:t>240-53114190: Internal Audit Procedure</w:t>
      </w:r>
    </w:p>
    <w:p w14:paraId="1D3D878E" w14:textId="77777777" w:rsidR="002B654E" w:rsidRPr="00E37AA1" w:rsidRDefault="002B654E" w:rsidP="002B654E">
      <w:pPr>
        <w:pStyle w:val="Reference"/>
        <w:rPr>
          <w:rStyle w:val="Instruction"/>
          <w:color w:val="auto"/>
        </w:rPr>
      </w:pPr>
      <w:r w:rsidRPr="00E37AA1">
        <w:rPr>
          <w:rStyle w:val="Instruction"/>
          <w:color w:val="auto"/>
        </w:rPr>
        <w:t>ISO 9001 Quality Management Systems</w:t>
      </w:r>
    </w:p>
    <w:p w14:paraId="5C860888" w14:textId="77777777" w:rsidR="002B654E" w:rsidRPr="00E37AA1" w:rsidRDefault="002B654E" w:rsidP="002B654E">
      <w:pPr>
        <w:pStyle w:val="Reference"/>
        <w:rPr>
          <w:rStyle w:val="Instruction"/>
          <w:color w:val="auto"/>
        </w:rPr>
      </w:pPr>
      <w:r w:rsidRPr="00E37AA1">
        <w:rPr>
          <w:rStyle w:val="Instruction"/>
          <w:color w:val="auto"/>
        </w:rPr>
        <w:t>240-141007195 Electronic Signature Usage Policy</w:t>
      </w:r>
    </w:p>
    <w:p w14:paraId="1D024138" w14:textId="77777777" w:rsidR="002B654E" w:rsidRPr="00E37AA1" w:rsidRDefault="002B654E" w:rsidP="002B654E">
      <w:pPr>
        <w:pStyle w:val="Reference"/>
        <w:rPr>
          <w:rStyle w:val="Instruction"/>
          <w:color w:val="auto"/>
        </w:rPr>
      </w:pPr>
      <w:r w:rsidRPr="00E37AA1">
        <w:rPr>
          <w:lang w:val="en-ZA" w:eastAsia="en-ZA"/>
        </w:rPr>
        <w:t>240-156280553 Procedure for signing documentation electronically using the Eskom Electronic</w:t>
      </w:r>
      <w:r w:rsidRPr="00E37AA1">
        <w:rPr>
          <w:sz w:val="24"/>
          <w:lang w:val="en-ZA" w:eastAsia="en-ZA"/>
        </w:rPr>
        <w:t xml:space="preserve"> </w:t>
      </w:r>
      <w:r w:rsidRPr="00E37AA1">
        <w:rPr>
          <w:lang w:val="en-ZA" w:eastAsia="en-ZA"/>
        </w:rPr>
        <w:t>Signing System</w:t>
      </w:r>
    </w:p>
    <w:p w14:paraId="094A5533" w14:textId="7F8E95D8" w:rsidR="002F524A" w:rsidRPr="00E551E7" w:rsidRDefault="002F524A">
      <w:pPr>
        <w:pStyle w:val="Heading2"/>
        <w:rPr>
          <w:b w:val="0"/>
        </w:rPr>
      </w:pPr>
      <w:bookmarkStart w:id="17" w:name="_Toc146053104"/>
      <w:bookmarkStart w:id="18" w:name="_Toc147916667"/>
      <w:bookmarkEnd w:id="17"/>
      <w:r w:rsidRPr="00E551E7">
        <w:rPr>
          <w:b w:val="0"/>
        </w:rPr>
        <w:t>Definitions</w:t>
      </w:r>
      <w:bookmarkEnd w:id="18"/>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635"/>
        <w:gridCol w:w="7569"/>
      </w:tblGrid>
      <w:tr w:rsidR="00913481" w:rsidRPr="00E37AA1" w14:paraId="2BA33069" w14:textId="77777777">
        <w:trPr>
          <w:tblHeader/>
        </w:trPr>
        <w:tc>
          <w:tcPr>
            <w:tcW w:w="2635" w:type="dxa"/>
          </w:tcPr>
          <w:p w14:paraId="5E828492" w14:textId="5BC7CFF1" w:rsidR="00913481" w:rsidRPr="00E551E7" w:rsidRDefault="00913481">
            <w:pPr>
              <w:pStyle w:val="TableHeading"/>
              <w:rPr>
                <w:b w:val="0"/>
              </w:rPr>
            </w:pPr>
            <w:r w:rsidRPr="00E551E7">
              <w:rPr>
                <w:b w:val="0"/>
              </w:rPr>
              <w:t>Definition</w:t>
            </w:r>
          </w:p>
        </w:tc>
        <w:tc>
          <w:tcPr>
            <w:tcW w:w="7569" w:type="dxa"/>
          </w:tcPr>
          <w:p w14:paraId="5024B792" w14:textId="77777777" w:rsidR="00913481" w:rsidRPr="00E551E7" w:rsidRDefault="00913481">
            <w:pPr>
              <w:pStyle w:val="TableHeading"/>
              <w:rPr>
                <w:b w:val="0"/>
              </w:rPr>
            </w:pPr>
            <w:r w:rsidRPr="00E551E7">
              <w:rPr>
                <w:b w:val="0"/>
              </w:rPr>
              <w:t>Description</w:t>
            </w:r>
          </w:p>
        </w:tc>
      </w:tr>
      <w:tr w:rsidR="00913481" w:rsidRPr="00E37AA1" w14:paraId="36253232" w14:textId="77777777">
        <w:tc>
          <w:tcPr>
            <w:tcW w:w="2635" w:type="dxa"/>
          </w:tcPr>
          <w:p w14:paraId="2E84F3DA" w14:textId="396D5839" w:rsidR="00913481" w:rsidRPr="00E37AA1" w:rsidRDefault="008D2E87">
            <w:pPr>
              <w:pStyle w:val="TableBodyLeft"/>
            </w:pPr>
            <w:r w:rsidRPr="00E37AA1">
              <w:t>Tender</w:t>
            </w:r>
          </w:p>
        </w:tc>
        <w:tc>
          <w:tcPr>
            <w:tcW w:w="7569" w:type="dxa"/>
          </w:tcPr>
          <w:p w14:paraId="3D8BC584" w14:textId="27C16A70" w:rsidR="00913481" w:rsidRPr="00E37AA1" w:rsidRDefault="008D2E87">
            <w:pPr>
              <w:pStyle w:val="TableBodyLeft"/>
            </w:pPr>
            <w:r w:rsidRPr="00E37AA1">
              <w:t>A tender refers to an open or closed competitive request for quotations/prices against a clearly defined scope/specification.</w:t>
            </w:r>
          </w:p>
        </w:tc>
      </w:tr>
      <w:tr w:rsidR="00564E06" w:rsidRPr="00E37AA1" w14:paraId="1EA01376" w14:textId="77777777">
        <w:tc>
          <w:tcPr>
            <w:tcW w:w="2635" w:type="dxa"/>
          </w:tcPr>
          <w:p w14:paraId="71ACF6A8" w14:textId="52982597" w:rsidR="00564E06" w:rsidRPr="00E37AA1" w:rsidRDefault="00564E06" w:rsidP="00564E06">
            <w:pPr>
              <w:pStyle w:val="TableBodyLeft"/>
            </w:pPr>
            <w:r w:rsidRPr="00E37AA1">
              <w:t>(Tender’s) Bid</w:t>
            </w:r>
          </w:p>
        </w:tc>
        <w:tc>
          <w:tcPr>
            <w:tcW w:w="7569" w:type="dxa"/>
          </w:tcPr>
          <w:p w14:paraId="137F8864" w14:textId="3CB3BFCF" w:rsidR="00564E06" w:rsidRPr="00E37AA1" w:rsidRDefault="00564E06" w:rsidP="00564E06">
            <w:pPr>
              <w:pStyle w:val="TableBodyLeft"/>
            </w:pPr>
            <w:r w:rsidRPr="00E37AA1">
              <w:t xml:space="preserve">The documentation submitted by a Bidder for consideration for the tender process concerning the Project at </w:t>
            </w:r>
            <w:r w:rsidR="008E7B17">
              <w:t>Arnot</w:t>
            </w:r>
            <w:r w:rsidRPr="00E37AA1">
              <w:t xml:space="preserve"> Power Station.</w:t>
            </w:r>
          </w:p>
        </w:tc>
      </w:tr>
      <w:tr w:rsidR="00564E06" w:rsidRPr="00E37AA1" w14:paraId="4C2C8808" w14:textId="77777777">
        <w:tc>
          <w:tcPr>
            <w:tcW w:w="2635" w:type="dxa"/>
          </w:tcPr>
          <w:p w14:paraId="096676F1" w14:textId="036B57A6" w:rsidR="00564E06" w:rsidRPr="00E37AA1" w:rsidRDefault="00564E06" w:rsidP="00564E06">
            <w:pPr>
              <w:pStyle w:val="TableBodyLeft"/>
            </w:pPr>
            <w:r w:rsidRPr="00E37AA1">
              <w:t>Bidder</w:t>
            </w:r>
          </w:p>
        </w:tc>
        <w:tc>
          <w:tcPr>
            <w:tcW w:w="7569" w:type="dxa"/>
          </w:tcPr>
          <w:p w14:paraId="3AEDB459" w14:textId="7FE14007" w:rsidR="00564E06" w:rsidRPr="00E37AA1" w:rsidRDefault="00564E06" w:rsidP="00564E06">
            <w:pPr>
              <w:pStyle w:val="TableBodyLeft"/>
            </w:pPr>
            <w:r w:rsidRPr="00E37AA1">
              <w:t xml:space="preserve">A third party who submits a Bid in response to the tender issued for the Project at </w:t>
            </w:r>
            <w:r w:rsidR="008E7B17">
              <w:t>Arnot</w:t>
            </w:r>
            <w:r w:rsidRPr="00E37AA1">
              <w:t xml:space="preserve"> Power Station.</w:t>
            </w:r>
          </w:p>
        </w:tc>
      </w:tr>
      <w:tr w:rsidR="00BF120F" w:rsidRPr="00E37AA1" w14:paraId="69B250AC" w14:textId="77777777">
        <w:tc>
          <w:tcPr>
            <w:tcW w:w="2635" w:type="dxa"/>
          </w:tcPr>
          <w:p w14:paraId="035FE827" w14:textId="0B51A830" w:rsidR="002C59EA" w:rsidRPr="00E37AA1" w:rsidRDefault="002C59EA" w:rsidP="002C59EA">
            <w:pPr>
              <w:pStyle w:val="TableBodyLeft"/>
            </w:pPr>
            <w:r w:rsidRPr="00E37AA1">
              <w:t>Contract</w:t>
            </w:r>
          </w:p>
        </w:tc>
        <w:tc>
          <w:tcPr>
            <w:tcW w:w="7569" w:type="dxa"/>
          </w:tcPr>
          <w:p w14:paraId="1159C868" w14:textId="3AEBF1B9" w:rsidR="002C59EA" w:rsidRPr="00E37AA1" w:rsidRDefault="002C59EA" w:rsidP="002C59EA">
            <w:pPr>
              <w:pStyle w:val="TableBodyLeft"/>
            </w:pPr>
            <w:r w:rsidRPr="00E37AA1">
              <w:t xml:space="preserve">The </w:t>
            </w:r>
            <w:r w:rsidR="00D27D33">
              <w:t>NEC ECC Contract</w:t>
            </w:r>
            <w:r w:rsidRPr="00E37AA1">
              <w:t xml:space="preserve"> governing the engineering, procurement and construction work required for the Project.</w:t>
            </w:r>
          </w:p>
        </w:tc>
      </w:tr>
      <w:tr w:rsidR="00BF120F" w:rsidRPr="00E37AA1" w14:paraId="50A44E73" w14:textId="77777777">
        <w:tc>
          <w:tcPr>
            <w:tcW w:w="2635" w:type="dxa"/>
          </w:tcPr>
          <w:p w14:paraId="4A757ED3" w14:textId="69D0F9E4" w:rsidR="002C59EA" w:rsidRPr="00E37AA1" w:rsidRDefault="002C59EA" w:rsidP="002C59EA">
            <w:pPr>
              <w:pStyle w:val="TableBodyLeft"/>
            </w:pPr>
            <w:r w:rsidRPr="00E37AA1">
              <w:t xml:space="preserve">Contractor </w:t>
            </w:r>
          </w:p>
        </w:tc>
        <w:tc>
          <w:tcPr>
            <w:tcW w:w="7569" w:type="dxa"/>
          </w:tcPr>
          <w:p w14:paraId="188F4769" w14:textId="32AF0287" w:rsidR="002C59EA" w:rsidRPr="00E37AA1" w:rsidRDefault="002C59EA" w:rsidP="002C59EA">
            <w:pPr>
              <w:pStyle w:val="TableBodyLeft"/>
            </w:pPr>
            <w:r w:rsidRPr="00E37AA1">
              <w:t xml:space="preserve">The primary Contractor who will be responsible for the entire Project Works, including all studies, permitting, design, engineering, procurement, manufacturing, deliveries to Site, execution, erection, commissioning, testing, completion, O&amp;M until Taking Over, making good defects and warranty cover during the Defects Liability Period, and other works necessary to construct a solar PV power plant at </w:t>
            </w:r>
            <w:r w:rsidR="008E7B17">
              <w:t>Arnot</w:t>
            </w:r>
            <w:r w:rsidRPr="00E37AA1">
              <w:t xml:space="preserve"> Power Station.</w:t>
            </w:r>
          </w:p>
        </w:tc>
      </w:tr>
      <w:tr w:rsidR="00BF120F" w:rsidRPr="00E37AA1" w14:paraId="065E22CB" w14:textId="77777777">
        <w:tc>
          <w:tcPr>
            <w:tcW w:w="2635" w:type="dxa"/>
          </w:tcPr>
          <w:p w14:paraId="382CDCCB" w14:textId="1F8F43AD" w:rsidR="002C59EA" w:rsidRPr="00E37AA1" w:rsidRDefault="002C59EA" w:rsidP="002C59EA">
            <w:pPr>
              <w:pStyle w:val="TableBodyLeft"/>
            </w:pPr>
            <w:r w:rsidRPr="00E37AA1">
              <w:t>Defects Liability Period</w:t>
            </w:r>
          </w:p>
        </w:tc>
        <w:tc>
          <w:tcPr>
            <w:tcW w:w="7569" w:type="dxa"/>
          </w:tcPr>
          <w:p w14:paraId="2C1F2C31" w14:textId="56240064" w:rsidR="002C59EA" w:rsidRPr="00E37AA1" w:rsidRDefault="002C59EA" w:rsidP="002C59EA">
            <w:pPr>
              <w:pStyle w:val="TableBodyLeft"/>
            </w:pPr>
            <w:r w:rsidRPr="00E37AA1">
              <w:t>A fixed period of time after the Taking Over Date (usually a twenty-four (24) month period) in which the Contractor shall remedy any outstanding defects and work required for the Project, and during which the Project is monitored to ensure it meets certain performance related thresholds as per the Contract.</w:t>
            </w:r>
          </w:p>
        </w:tc>
      </w:tr>
      <w:tr w:rsidR="00BF120F" w:rsidRPr="00E37AA1" w14:paraId="0FABE6E2" w14:textId="77777777">
        <w:tc>
          <w:tcPr>
            <w:tcW w:w="2635" w:type="dxa"/>
          </w:tcPr>
          <w:p w14:paraId="2B598DAE" w14:textId="3E2FCD2D" w:rsidR="002C59EA" w:rsidRPr="00E37AA1" w:rsidRDefault="002C59EA" w:rsidP="002C59EA">
            <w:pPr>
              <w:pStyle w:val="TableBodyLeft"/>
            </w:pPr>
            <w:r w:rsidRPr="00E37AA1">
              <w:t>Employer</w:t>
            </w:r>
          </w:p>
        </w:tc>
        <w:tc>
          <w:tcPr>
            <w:tcW w:w="7569" w:type="dxa"/>
          </w:tcPr>
          <w:p w14:paraId="259D1BB6" w14:textId="4ADF10D0" w:rsidR="002C59EA" w:rsidRPr="00E37AA1" w:rsidRDefault="002C59EA" w:rsidP="002C59EA">
            <w:pPr>
              <w:pStyle w:val="TableBodyLeft"/>
            </w:pPr>
            <w:r w:rsidRPr="00E37AA1">
              <w:t>Eskom Holdings SOC Ltd</w:t>
            </w:r>
          </w:p>
        </w:tc>
      </w:tr>
      <w:tr w:rsidR="00BF120F" w:rsidRPr="00E37AA1" w14:paraId="45B9F34A" w14:textId="77777777">
        <w:tc>
          <w:tcPr>
            <w:tcW w:w="2635" w:type="dxa"/>
          </w:tcPr>
          <w:p w14:paraId="160CF12C" w14:textId="00318D05" w:rsidR="00855140" w:rsidRPr="00E37AA1" w:rsidRDefault="00855140" w:rsidP="00855140">
            <w:pPr>
              <w:pStyle w:val="TableBodyLeft"/>
            </w:pPr>
            <w:r w:rsidRPr="00E37AA1">
              <w:t>Plant</w:t>
            </w:r>
          </w:p>
        </w:tc>
        <w:tc>
          <w:tcPr>
            <w:tcW w:w="7569" w:type="dxa"/>
          </w:tcPr>
          <w:p w14:paraId="098CE5E0" w14:textId="62CC6C33" w:rsidR="00855140" w:rsidRPr="00E37AA1" w:rsidRDefault="00855140" w:rsidP="00855140">
            <w:pPr>
              <w:pStyle w:val="TableBodyLeft"/>
            </w:pPr>
            <w:r w:rsidRPr="00E37AA1">
              <w:t xml:space="preserve">All component and parts forming part of the </w:t>
            </w:r>
            <w:r w:rsidR="008E7B17">
              <w:t>Arnot</w:t>
            </w:r>
            <w:r w:rsidRPr="00E37AA1">
              <w:t xml:space="preserve"> solar PV power plant which are necessary for the generation of electricity. </w:t>
            </w:r>
          </w:p>
        </w:tc>
      </w:tr>
      <w:tr w:rsidR="00BF120F" w:rsidRPr="00E37AA1" w14:paraId="3B80E919" w14:textId="77777777">
        <w:tc>
          <w:tcPr>
            <w:tcW w:w="2635" w:type="dxa"/>
          </w:tcPr>
          <w:p w14:paraId="3A7FA9F4" w14:textId="5DA5E410" w:rsidR="00855140" w:rsidRPr="00E37AA1" w:rsidRDefault="00855140" w:rsidP="00855140">
            <w:pPr>
              <w:pStyle w:val="TableBodyLeft"/>
            </w:pPr>
            <w:r w:rsidRPr="00E37AA1">
              <w:t>Project</w:t>
            </w:r>
          </w:p>
        </w:tc>
        <w:tc>
          <w:tcPr>
            <w:tcW w:w="7569" w:type="dxa"/>
          </w:tcPr>
          <w:p w14:paraId="4EA7BA33" w14:textId="402B2D58" w:rsidR="00855140" w:rsidRPr="00E37AA1" w:rsidRDefault="00855140" w:rsidP="00855140">
            <w:pPr>
              <w:pStyle w:val="TableBodyLeft"/>
            </w:pPr>
            <w:r w:rsidRPr="00E37AA1">
              <w:t>The Plant and all access roads, site facilities and additional infrastructure located on Site.</w:t>
            </w:r>
          </w:p>
        </w:tc>
      </w:tr>
      <w:tr w:rsidR="00BF120F" w:rsidRPr="00E37AA1" w14:paraId="44046CF8" w14:textId="77777777">
        <w:tc>
          <w:tcPr>
            <w:tcW w:w="2635" w:type="dxa"/>
          </w:tcPr>
          <w:p w14:paraId="302A35FF" w14:textId="537756F8" w:rsidR="00855140" w:rsidRPr="00E37AA1" w:rsidRDefault="00855140" w:rsidP="00855140">
            <w:pPr>
              <w:pStyle w:val="TableBodyLeft"/>
            </w:pPr>
            <w:r w:rsidRPr="00E37AA1">
              <w:t>Taking Over</w:t>
            </w:r>
          </w:p>
        </w:tc>
        <w:tc>
          <w:tcPr>
            <w:tcW w:w="7569" w:type="dxa"/>
          </w:tcPr>
          <w:p w14:paraId="5E663800" w14:textId="2450454E" w:rsidR="00855140" w:rsidRPr="00E37AA1" w:rsidRDefault="00855140" w:rsidP="00855140">
            <w:pPr>
              <w:pStyle w:val="TableBodyLeft"/>
            </w:pPr>
            <w:r w:rsidRPr="00E37AA1">
              <w:t>The date on which the Project Works are determined to be complete in terms of the Contract (except for minor defects and outstanding work) and are taken over by the Employer.</w:t>
            </w:r>
          </w:p>
        </w:tc>
      </w:tr>
      <w:tr w:rsidR="00BF120F" w:rsidRPr="00E37AA1" w14:paraId="484B329F" w14:textId="77777777">
        <w:tc>
          <w:tcPr>
            <w:tcW w:w="2635" w:type="dxa"/>
          </w:tcPr>
          <w:p w14:paraId="34D2F4D7" w14:textId="367F99AD" w:rsidR="00855140" w:rsidRPr="00E37AA1" w:rsidRDefault="00855140" w:rsidP="00855140">
            <w:pPr>
              <w:pStyle w:val="TableBodyLeft"/>
            </w:pPr>
            <w:r w:rsidRPr="00E37AA1">
              <w:t>Technical Evaluation Team</w:t>
            </w:r>
          </w:p>
        </w:tc>
        <w:tc>
          <w:tcPr>
            <w:tcW w:w="7569" w:type="dxa"/>
          </w:tcPr>
          <w:p w14:paraId="1C079E0B" w14:textId="5837619B" w:rsidR="00855140" w:rsidRPr="00E37AA1" w:rsidRDefault="00855140" w:rsidP="00855140">
            <w:pPr>
              <w:pStyle w:val="TableBodyLeft"/>
            </w:pPr>
            <w:r w:rsidRPr="00E37AA1">
              <w:t>A team of individuals appointed by the Employer who are responsible for the review and evaluation of the Bids received in terms of the established technical evaluation criteria.</w:t>
            </w:r>
          </w:p>
        </w:tc>
      </w:tr>
      <w:tr w:rsidR="00BF120F" w:rsidRPr="00E37AA1" w14:paraId="37A7C917" w14:textId="77777777">
        <w:tc>
          <w:tcPr>
            <w:tcW w:w="2635" w:type="dxa"/>
          </w:tcPr>
          <w:p w14:paraId="19061EC3" w14:textId="2BB33F3D" w:rsidR="009706BC" w:rsidRPr="00E37AA1" w:rsidRDefault="009706BC" w:rsidP="009706BC">
            <w:pPr>
              <w:pStyle w:val="TableBodyLeft"/>
            </w:pPr>
            <w:r w:rsidRPr="00E37AA1">
              <w:t>Site</w:t>
            </w:r>
          </w:p>
        </w:tc>
        <w:tc>
          <w:tcPr>
            <w:tcW w:w="7569" w:type="dxa"/>
          </w:tcPr>
          <w:p w14:paraId="1AD6E8CC" w14:textId="168DD1F1" w:rsidR="009706BC" w:rsidRPr="00E37AA1" w:rsidRDefault="009706BC" w:rsidP="009706BC">
            <w:pPr>
              <w:pStyle w:val="TableBodyLeft"/>
            </w:pPr>
            <w:r w:rsidRPr="00E37AA1">
              <w:t>The physical demarcated location on which the solar PV power plant is to be built.</w:t>
            </w:r>
          </w:p>
        </w:tc>
      </w:tr>
      <w:tr w:rsidR="00BF120F" w:rsidRPr="00E37AA1" w14:paraId="6B2F9D90" w14:textId="77777777">
        <w:tc>
          <w:tcPr>
            <w:tcW w:w="2635" w:type="dxa"/>
          </w:tcPr>
          <w:p w14:paraId="6C3111A0" w14:textId="59BBC8AA" w:rsidR="009706BC" w:rsidRPr="00E37AA1" w:rsidRDefault="009706BC" w:rsidP="009706BC">
            <w:pPr>
              <w:pStyle w:val="TableBodyLeft"/>
            </w:pPr>
            <w:r w:rsidRPr="00E37AA1">
              <w:t>Tender</w:t>
            </w:r>
          </w:p>
        </w:tc>
        <w:tc>
          <w:tcPr>
            <w:tcW w:w="7569" w:type="dxa"/>
          </w:tcPr>
          <w:p w14:paraId="317E1160" w14:textId="140E11DB" w:rsidR="009706BC" w:rsidRPr="00E37AA1" w:rsidRDefault="009706BC" w:rsidP="009706BC">
            <w:pPr>
              <w:pStyle w:val="TableBodyLeft"/>
            </w:pPr>
            <w:r w:rsidRPr="00E37AA1">
              <w:t>A tender refers to an open or closed competitive request for quotations/prices against a clearly defined scope/specification.</w:t>
            </w:r>
          </w:p>
        </w:tc>
      </w:tr>
      <w:tr w:rsidR="00BF120F" w:rsidRPr="00E37AA1" w14:paraId="3A5B58A5" w14:textId="77777777">
        <w:tc>
          <w:tcPr>
            <w:tcW w:w="2635" w:type="dxa"/>
          </w:tcPr>
          <w:p w14:paraId="1A04FF9B" w14:textId="7ACFA7D7" w:rsidR="009706BC" w:rsidRPr="00E37AA1" w:rsidRDefault="009706BC" w:rsidP="009706BC">
            <w:pPr>
              <w:pStyle w:val="TableBodyLeft"/>
            </w:pPr>
            <w:r w:rsidRPr="00E37AA1">
              <w:t>Works</w:t>
            </w:r>
          </w:p>
        </w:tc>
        <w:tc>
          <w:tcPr>
            <w:tcW w:w="7569" w:type="dxa"/>
          </w:tcPr>
          <w:p w14:paraId="4CCEA89C" w14:textId="43D75894" w:rsidR="009706BC" w:rsidRPr="00E37AA1" w:rsidRDefault="009706BC" w:rsidP="009706BC">
            <w:pPr>
              <w:pStyle w:val="TableBodyLeft"/>
            </w:pPr>
            <w:r w:rsidRPr="00E37AA1">
              <w:t xml:space="preserve">All studies, permitting, design, engineering, procurement, manufacturing, deliveries to Site, execution, erection, commissioning, testing, completion, O&amp;M until Taking Over, making good defects and warranty cover during the Defects Liability Period, and other works necessary to construct a solar PV power plant at </w:t>
            </w:r>
            <w:r w:rsidR="008E7B17">
              <w:t>Arnot</w:t>
            </w:r>
            <w:r w:rsidRPr="00E37AA1">
              <w:t xml:space="preserve"> Power Station.</w:t>
            </w:r>
          </w:p>
        </w:tc>
      </w:tr>
    </w:tbl>
    <w:p w14:paraId="1C178093" w14:textId="4CAC39AE" w:rsidR="00913481" w:rsidRPr="00E37AA1" w:rsidRDefault="00913481" w:rsidP="00913481">
      <w:pPr>
        <w:pStyle w:val="BodyText"/>
      </w:pPr>
    </w:p>
    <w:p w14:paraId="0CFAD469" w14:textId="77777777" w:rsidR="002F524A" w:rsidRPr="00BB2A25" w:rsidRDefault="002F524A">
      <w:pPr>
        <w:pStyle w:val="Heading3"/>
        <w:rPr>
          <w:b w:val="0"/>
        </w:rPr>
      </w:pPr>
      <w:bookmarkStart w:id="19" w:name="_Toc147916668"/>
      <w:r w:rsidRPr="00BB2A25">
        <w:rPr>
          <w:b w:val="0"/>
        </w:rPr>
        <w:t>Classification</w:t>
      </w:r>
      <w:bookmarkEnd w:id="19"/>
      <w:r w:rsidR="00BD3E46" w:rsidRPr="00BB2A25">
        <w:rPr>
          <w:b w:val="0"/>
        </w:rPr>
        <w:t xml:space="preserve"> </w:t>
      </w:r>
    </w:p>
    <w:p w14:paraId="0DB377E5" w14:textId="77777777" w:rsidR="007D6510" w:rsidRPr="00E37AA1" w:rsidRDefault="007D6510" w:rsidP="007D6510">
      <w:pPr>
        <w:pStyle w:val="Heading6"/>
        <w:numPr>
          <w:ilvl w:val="0"/>
          <w:numId w:val="0"/>
        </w:numPr>
      </w:pPr>
      <w:r w:rsidRPr="00BB2A25">
        <w:rPr>
          <w:rStyle w:val="Emphasis"/>
          <w:b w:val="0"/>
        </w:rPr>
        <w:t>Controlled Disclosure:</w:t>
      </w:r>
      <w:r w:rsidRPr="00E37AA1">
        <w:t xml:space="preserve"> Controlled Disclosure to external parties (either enforced by law, or discretionary).</w:t>
      </w:r>
    </w:p>
    <w:p w14:paraId="390B4510" w14:textId="77777777" w:rsidR="002F524A" w:rsidRPr="00BB2A25" w:rsidRDefault="002F524A">
      <w:pPr>
        <w:pStyle w:val="Heading2"/>
        <w:rPr>
          <w:b w:val="0"/>
        </w:rPr>
      </w:pPr>
      <w:bookmarkStart w:id="20" w:name="_Toc147916669"/>
      <w:r w:rsidRPr="00BB2A25">
        <w:rPr>
          <w:b w:val="0"/>
        </w:rPr>
        <w:t>Abbreviations</w:t>
      </w:r>
      <w:bookmarkEnd w:id="20"/>
    </w:p>
    <w:tbl>
      <w:tblPr>
        <w:tblW w:w="10201"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606"/>
        <w:gridCol w:w="7595"/>
      </w:tblGrid>
      <w:tr w:rsidR="002F524A" w:rsidRPr="00E37AA1" w14:paraId="288AA08B" w14:textId="77777777" w:rsidTr="00BB2A25">
        <w:trPr>
          <w:tblHeader/>
        </w:trPr>
        <w:tc>
          <w:tcPr>
            <w:tcW w:w="2606" w:type="dxa"/>
          </w:tcPr>
          <w:p w14:paraId="00654B7C" w14:textId="77777777" w:rsidR="002F524A" w:rsidRPr="00BB2A25" w:rsidRDefault="002F524A">
            <w:pPr>
              <w:pStyle w:val="TableHeading"/>
              <w:rPr>
                <w:b w:val="0"/>
              </w:rPr>
            </w:pPr>
            <w:r w:rsidRPr="00BB2A25">
              <w:rPr>
                <w:b w:val="0"/>
              </w:rPr>
              <w:t>Abbreviation</w:t>
            </w:r>
          </w:p>
        </w:tc>
        <w:tc>
          <w:tcPr>
            <w:tcW w:w="7595" w:type="dxa"/>
          </w:tcPr>
          <w:p w14:paraId="490D9143" w14:textId="77777777" w:rsidR="002F524A" w:rsidRPr="00BB2A25" w:rsidRDefault="002F524A">
            <w:pPr>
              <w:pStyle w:val="TableHeading"/>
              <w:rPr>
                <w:b w:val="0"/>
              </w:rPr>
            </w:pPr>
            <w:r w:rsidRPr="00BB2A25">
              <w:rPr>
                <w:b w:val="0"/>
              </w:rPr>
              <w:t>Description</w:t>
            </w:r>
          </w:p>
        </w:tc>
      </w:tr>
      <w:tr w:rsidR="008B095A" w:rsidRPr="00E37AA1" w14:paraId="72FEE925" w14:textId="77777777" w:rsidTr="00BB2A25">
        <w:tc>
          <w:tcPr>
            <w:tcW w:w="2606" w:type="dxa"/>
          </w:tcPr>
          <w:p w14:paraId="4FF94002" w14:textId="256DFB96" w:rsidR="008B095A" w:rsidRPr="00E37AA1" w:rsidRDefault="008B095A" w:rsidP="00CF06A0">
            <w:pPr>
              <w:pStyle w:val="TableBodyLeft"/>
            </w:pPr>
            <w:r>
              <w:t>AC</w:t>
            </w:r>
          </w:p>
        </w:tc>
        <w:tc>
          <w:tcPr>
            <w:tcW w:w="7595" w:type="dxa"/>
          </w:tcPr>
          <w:p w14:paraId="28197088" w14:textId="395C7300" w:rsidR="008B095A" w:rsidRPr="00E37AA1" w:rsidRDefault="008B095A" w:rsidP="00CF06A0">
            <w:pPr>
              <w:pStyle w:val="TableBodyLeft"/>
            </w:pPr>
            <w:r>
              <w:t>Alternating Current</w:t>
            </w:r>
          </w:p>
        </w:tc>
      </w:tr>
      <w:tr w:rsidR="009104F6" w:rsidRPr="00E37AA1" w14:paraId="79F1F301" w14:textId="77777777" w:rsidTr="00BB2A25">
        <w:tc>
          <w:tcPr>
            <w:tcW w:w="2606" w:type="dxa"/>
          </w:tcPr>
          <w:p w14:paraId="0AD64EA6" w14:textId="1EBDE0CB" w:rsidR="009104F6" w:rsidRDefault="009104F6" w:rsidP="00CF06A0">
            <w:pPr>
              <w:pStyle w:val="TableBodyLeft"/>
            </w:pPr>
            <w:r>
              <w:t>AIS</w:t>
            </w:r>
          </w:p>
        </w:tc>
        <w:tc>
          <w:tcPr>
            <w:tcW w:w="7595" w:type="dxa"/>
          </w:tcPr>
          <w:p w14:paraId="5A93FA30" w14:textId="0F2C9823" w:rsidR="009104F6" w:rsidRDefault="009104F6" w:rsidP="00CF06A0">
            <w:pPr>
              <w:pStyle w:val="TableBodyLeft"/>
            </w:pPr>
            <w:r>
              <w:t>Air Insulated Switchgear</w:t>
            </w:r>
          </w:p>
        </w:tc>
      </w:tr>
      <w:tr w:rsidR="00004570" w:rsidRPr="00E37AA1" w14:paraId="4337D2E8" w14:textId="77777777" w:rsidTr="00BB2A25">
        <w:tc>
          <w:tcPr>
            <w:tcW w:w="2606" w:type="dxa"/>
          </w:tcPr>
          <w:p w14:paraId="45207197" w14:textId="236F73B7" w:rsidR="00004570" w:rsidRDefault="00004570" w:rsidP="00CF06A0">
            <w:pPr>
              <w:pStyle w:val="TableBodyLeft"/>
            </w:pPr>
            <w:r>
              <w:t>C&amp;I</w:t>
            </w:r>
          </w:p>
        </w:tc>
        <w:tc>
          <w:tcPr>
            <w:tcW w:w="7595" w:type="dxa"/>
          </w:tcPr>
          <w:p w14:paraId="08B28227" w14:textId="1FAF630F" w:rsidR="00004570" w:rsidRDefault="00004570" w:rsidP="00CF06A0">
            <w:pPr>
              <w:pStyle w:val="TableBodyLeft"/>
            </w:pPr>
            <w:r>
              <w:t>Control and Instrumentation</w:t>
            </w:r>
          </w:p>
        </w:tc>
      </w:tr>
      <w:tr w:rsidR="001E21C4" w:rsidRPr="00E37AA1" w14:paraId="45DA20E1" w14:textId="77777777" w:rsidTr="00BB2A25">
        <w:tc>
          <w:tcPr>
            <w:tcW w:w="2606" w:type="dxa"/>
          </w:tcPr>
          <w:p w14:paraId="6F12E3AE" w14:textId="155ECD3F" w:rsidR="001E21C4" w:rsidRDefault="001E21C4" w:rsidP="00CF06A0">
            <w:pPr>
              <w:pStyle w:val="TableBodyLeft"/>
            </w:pPr>
            <w:r>
              <w:t>CMS</w:t>
            </w:r>
          </w:p>
        </w:tc>
        <w:tc>
          <w:tcPr>
            <w:tcW w:w="7595" w:type="dxa"/>
          </w:tcPr>
          <w:p w14:paraId="42B571C3" w14:textId="51ABB888" w:rsidR="001E21C4" w:rsidRDefault="001E21C4" w:rsidP="00CF06A0">
            <w:pPr>
              <w:pStyle w:val="TableBodyLeft"/>
            </w:pPr>
            <w:r>
              <w:t>Control and Monitoring System</w:t>
            </w:r>
          </w:p>
        </w:tc>
      </w:tr>
      <w:tr w:rsidR="00C57F30" w:rsidRPr="00E37AA1" w14:paraId="5BA1609D" w14:textId="77777777" w:rsidTr="00BB2A25">
        <w:tc>
          <w:tcPr>
            <w:tcW w:w="2606" w:type="dxa"/>
          </w:tcPr>
          <w:p w14:paraId="475E98E9" w14:textId="720A1B97" w:rsidR="00C57F30" w:rsidRDefault="00C57F30" w:rsidP="00CF06A0">
            <w:pPr>
              <w:pStyle w:val="TableBodyLeft"/>
            </w:pPr>
            <w:r>
              <w:t>CV</w:t>
            </w:r>
          </w:p>
        </w:tc>
        <w:tc>
          <w:tcPr>
            <w:tcW w:w="7595" w:type="dxa"/>
          </w:tcPr>
          <w:p w14:paraId="131D06FA" w14:textId="59043EED" w:rsidR="00C57F30" w:rsidRDefault="00C57F30" w:rsidP="00CF06A0">
            <w:pPr>
              <w:pStyle w:val="TableBodyLeft"/>
            </w:pPr>
            <w:r>
              <w:rPr>
                <w:rFonts w:eastAsia="Calibri"/>
                <w:szCs w:val="22"/>
              </w:rPr>
              <w:t>Curriculum Vitae</w:t>
            </w:r>
          </w:p>
        </w:tc>
      </w:tr>
      <w:tr w:rsidR="008B095A" w:rsidRPr="00E37AA1" w14:paraId="7E026706" w14:textId="77777777" w:rsidTr="00BB2A25">
        <w:tc>
          <w:tcPr>
            <w:tcW w:w="2606" w:type="dxa"/>
          </w:tcPr>
          <w:p w14:paraId="19BD1A14" w14:textId="101FB86C" w:rsidR="008B095A" w:rsidRDefault="008B095A" w:rsidP="00CF06A0">
            <w:pPr>
              <w:pStyle w:val="TableBodyLeft"/>
            </w:pPr>
            <w:r>
              <w:t>DC</w:t>
            </w:r>
          </w:p>
        </w:tc>
        <w:tc>
          <w:tcPr>
            <w:tcW w:w="7595" w:type="dxa"/>
          </w:tcPr>
          <w:p w14:paraId="069E3275" w14:textId="6D04F394" w:rsidR="008B095A" w:rsidRDefault="008B095A" w:rsidP="00CF06A0">
            <w:pPr>
              <w:pStyle w:val="TableBodyLeft"/>
            </w:pPr>
            <w:r>
              <w:t>Direct Current</w:t>
            </w:r>
          </w:p>
        </w:tc>
      </w:tr>
      <w:tr w:rsidR="00630CD8" w:rsidRPr="00E37AA1" w14:paraId="2BA74D49" w14:textId="77777777" w:rsidTr="00BB2A25">
        <w:tc>
          <w:tcPr>
            <w:tcW w:w="2606" w:type="dxa"/>
          </w:tcPr>
          <w:p w14:paraId="007E425A" w14:textId="383C0341" w:rsidR="00630CD8" w:rsidRPr="00E37AA1" w:rsidRDefault="00630CD8" w:rsidP="00CF06A0">
            <w:pPr>
              <w:pStyle w:val="TableBodyLeft"/>
            </w:pPr>
            <w:r>
              <w:t>ECSA</w:t>
            </w:r>
          </w:p>
        </w:tc>
        <w:tc>
          <w:tcPr>
            <w:tcW w:w="7595" w:type="dxa"/>
          </w:tcPr>
          <w:p w14:paraId="06C416B2" w14:textId="7BA01116" w:rsidR="00630CD8" w:rsidRPr="00E37AA1" w:rsidRDefault="00630CD8" w:rsidP="00CF06A0">
            <w:pPr>
              <w:pStyle w:val="TableBodyLeft"/>
            </w:pPr>
            <w:r w:rsidRPr="00E37AA1">
              <w:rPr>
                <w:rFonts w:eastAsia="Calibri"/>
                <w:szCs w:val="22"/>
              </w:rPr>
              <w:t>Engineering Council of South Africa</w:t>
            </w:r>
          </w:p>
        </w:tc>
      </w:tr>
      <w:tr w:rsidR="00381F85" w:rsidRPr="00E37AA1" w14:paraId="15F8EBCE" w14:textId="77777777" w:rsidTr="00BB2A25">
        <w:tc>
          <w:tcPr>
            <w:tcW w:w="2606" w:type="dxa"/>
          </w:tcPr>
          <w:p w14:paraId="153D6350" w14:textId="05ED98A5" w:rsidR="00CF06A0" w:rsidRPr="00E37AA1" w:rsidRDefault="00CF06A0" w:rsidP="00CF06A0">
            <w:pPr>
              <w:pStyle w:val="TableBodyLeft"/>
            </w:pPr>
            <w:r w:rsidRPr="00E37AA1">
              <w:t>EDWL</w:t>
            </w:r>
          </w:p>
        </w:tc>
        <w:tc>
          <w:tcPr>
            <w:tcW w:w="7595" w:type="dxa"/>
          </w:tcPr>
          <w:p w14:paraId="6F17A0CB" w14:textId="0705B215" w:rsidR="00CF06A0" w:rsidRPr="00E37AA1" w:rsidRDefault="00CF06A0" w:rsidP="00CF06A0">
            <w:pPr>
              <w:pStyle w:val="TableBodyLeft"/>
            </w:pPr>
            <w:r w:rsidRPr="00E37AA1">
              <w:t>Engineering Design Work Lead</w:t>
            </w:r>
          </w:p>
        </w:tc>
      </w:tr>
      <w:tr w:rsidR="000449BC" w:rsidRPr="00E37AA1" w14:paraId="7B680562" w14:textId="77777777" w:rsidTr="00BB2A25">
        <w:tc>
          <w:tcPr>
            <w:tcW w:w="2606" w:type="dxa"/>
          </w:tcPr>
          <w:p w14:paraId="6562492D" w14:textId="3BD711F2" w:rsidR="000449BC" w:rsidRPr="00E37AA1" w:rsidRDefault="000449BC">
            <w:pPr>
              <w:pStyle w:val="TableBodyLeft"/>
            </w:pPr>
            <w:r w:rsidRPr="00E37AA1">
              <w:t>EPC</w:t>
            </w:r>
          </w:p>
        </w:tc>
        <w:tc>
          <w:tcPr>
            <w:tcW w:w="7595" w:type="dxa"/>
          </w:tcPr>
          <w:p w14:paraId="069E2116" w14:textId="5600F4E6" w:rsidR="000449BC" w:rsidRPr="00E37AA1" w:rsidRDefault="000449BC">
            <w:pPr>
              <w:pStyle w:val="TableBodyLeft"/>
            </w:pPr>
            <w:r w:rsidRPr="00E37AA1">
              <w:t>Engineering, Procurement and Construction</w:t>
            </w:r>
          </w:p>
        </w:tc>
      </w:tr>
      <w:tr w:rsidR="00381F85" w:rsidRPr="00E37AA1" w14:paraId="65C7EAD2" w14:textId="77777777" w:rsidTr="00BB2A25">
        <w:tc>
          <w:tcPr>
            <w:tcW w:w="2606" w:type="dxa"/>
          </w:tcPr>
          <w:p w14:paraId="15C2AB2E" w14:textId="7BAFE9FB" w:rsidR="00FD6C78" w:rsidRPr="00E37AA1" w:rsidRDefault="00FD6C78" w:rsidP="00FD6C78">
            <w:pPr>
              <w:pStyle w:val="TableBodyLeft"/>
            </w:pPr>
            <w:r w:rsidRPr="00E37AA1">
              <w:t>EYA</w:t>
            </w:r>
          </w:p>
        </w:tc>
        <w:tc>
          <w:tcPr>
            <w:tcW w:w="7595" w:type="dxa"/>
          </w:tcPr>
          <w:p w14:paraId="682DC50C" w14:textId="26B04011" w:rsidR="00FD6C78" w:rsidRPr="00E37AA1" w:rsidRDefault="00FD6C78" w:rsidP="00FD6C78">
            <w:pPr>
              <w:pStyle w:val="TableBodyLeft"/>
            </w:pPr>
            <w:r w:rsidRPr="00E37AA1">
              <w:t>Energy Yield Analysis</w:t>
            </w:r>
          </w:p>
        </w:tc>
      </w:tr>
      <w:tr w:rsidR="009104F6" w:rsidRPr="00E37AA1" w14:paraId="5F406F7A" w14:textId="77777777" w:rsidTr="00BB2A25">
        <w:tc>
          <w:tcPr>
            <w:tcW w:w="2606" w:type="dxa"/>
          </w:tcPr>
          <w:p w14:paraId="24078315" w14:textId="3C69DF59" w:rsidR="009104F6" w:rsidRDefault="009104F6" w:rsidP="00FD6C78">
            <w:pPr>
              <w:pStyle w:val="TableBodyLeft"/>
            </w:pPr>
            <w:r>
              <w:t>GIS</w:t>
            </w:r>
          </w:p>
        </w:tc>
        <w:tc>
          <w:tcPr>
            <w:tcW w:w="7595" w:type="dxa"/>
          </w:tcPr>
          <w:p w14:paraId="4F3C817D" w14:textId="26FA5BDE" w:rsidR="009104F6" w:rsidRDefault="009104F6" w:rsidP="00FD6C78">
            <w:pPr>
              <w:pStyle w:val="TableBodyLeft"/>
            </w:pPr>
            <w:r>
              <w:t>Gas Insulated Switchgear</w:t>
            </w:r>
          </w:p>
        </w:tc>
      </w:tr>
      <w:tr w:rsidR="00FE3380" w:rsidRPr="00E37AA1" w14:paraId="73412576" w14:textId="77777777" w:rsidTr="00BB2A25">
        <w:tc>
          <w:tcPr>
            <w:tcW w:w="2606" w:type="dxa"/>
          </w:tcPr>
          <w:p w14:paraId="24382811" w14:textId="0DFCCE00" w:rsidR="00FE3380" w:rsidRDefault="00FE3380" w:rsidP="00FD6C78">
            <w:pPr>
              <w:pStyle w:val="TableBodyLeft"/>
            </w:pPr>
            <w:r>
              <w:t>HMI</w:t>
            </w:r>
          </w:p>
        </w:tc>
        <w:tc>
          <w:tcPr>
            <w:tcW w:w="7595" w:type="dxa"/>
          </w:tcPr>
          <w:p w14:paraId="1965D8F6" w14:textId="254726BD" w:rsidR="00FE3380" w:rsidRDefault="00FE3380" w:rsidP="00FD6C78">
            <w:pPr>
              <w:pStyle w:val="TableBodyLeft"/>
            </w:pPr>
            <w:r>
              <w:t>Human Machine Interface</w:t>
            </w:r>
          </w:p>
        </w:tc>
      </w:tr>
      <w:tr w:rsidR="008B095A" w:rsidRPr="00E37AA1" w14:paraId="66FF0A9F" w14:textId="77777777" w:rsidTr="00BB2A25">
        <w:tc>
          <w:tcPr>
            <w:tcW w:w="2606" w:type="dxa"/>
          </w:tcPr>
          <w:p w14:paraId="7ABD3EE8" w14:textId="0A019EE3" w:rsidR="008B095A" w:rsidRPr="00E37AA1" w:rsidRDefault="008B095A" w:rsidP="00FD6C78">
            <w:pPr>
              <w:pStyle w:val="TableBodyLeft"/>
            </w:pPr>
            <w:r>
              <w:t>HV</w:t>
            </w:r>
          </w:p>
        </w:tc>
        <w:tc>
          <w:tcPr>
            <w:tcW w:w="7595" w:type="dxa"/>
          </w:tcPr>
          <w:p w14:paraId="492336ED" w14:textId="4547D086" w:rsidR="008B095A" w:rsidRPr="00E37AA1" w:rsidRDefault="008B095A" w:rsidP="00FD6C78">
            <w:pPr>
              <w:pStyle w:val="TableBodyLeft"/>
            </w:pPr>
            <w:r>
              <w:t>High Voltage</w:t>
            </w:r>
          </w:p>
        </w:tc>
      </w:tr>
      <w:tr w:rsidR="00994897" w:rsidRPr="00E37AA1" w14:paraId="7FA905E2" w14:textId="77777777" w:rsidTr="00BB2A25">
        <w:tc>
          <w:tcPr>
            <w:tcW w:w="2606" w:type="dxa"/>
          </w:tcPr>
          <w:p w14:paraId="3A575820" w14:textId="76A6CEE2" w:rsidR="00994897" w:rsidRDefault="00994897" w:rsidP="00FD6C78">
            <w:pPr>
              <w:pStyle w:val="TableBodyLeft"/>
            </w:pPr>
            <w:r>
              <w:t>HVAC</w:t>
            </w:r>
          </w:p>
        </w:tc>
        <w:tc>
          <w:tcPr>
            <w:tcW w:w="7595" w:type="dxa"/>
          </w:tcPr>
          <w:p w14:paraId="43DC90BA" w14:textId="1253B8E6" w:rsidR="00994897" w:rsidRDefault="00994897" w:rsidP="00FD6C78">
            <w:pPr>
              <w:pStyle w:val="TableBodyLeft"/>
            </w:pPr>
            <w:r>
              <w:rPr>
                <w:rFonts w:eastAsia="Calibri"/>
                <w:szCs w:val="22"/>
              </w:rPr>
              <w:t>Heating, Ventilation and Air Conditioning (</w:t>
            </w:r>
          </w:p>
        </w:tc>
      </w:tr>
      <w:tr w:rsidR="008B095A" w:rsidRPr="00E37AA1" w14:paraId="399A7F73" w14:textId="77777777" w:rsidTr="00BB2A25">
        <w:tc>
          <w:tcPr>
            <w:tcW w:w="2606" w:type="dxa"/>
          </w:tcPr>
          <w:p w14:paraId="0C1D2B7C" w14:textId="75834B1D" w:rsidR="008B095A" w:rsidRPr="00E37AA1" w:rsidRDefault="008B095A" w:rsidP="00FD6C78">
            <w:pPr>
              <w:pStyle w:val="TableBodyLeft"/>
            </w:pPr>
            <w:r>
              <w:t>LV</w:t>
            </w:r>
          </w:p>
        </w:tc>
        <w:tc>
          <w:tcPr>
            <w:tcW w:w="7595" w:type="dxa"/>
          </w:tcPr>
          <w:p w14:paraId="5619DF5B" w14:textId="5C02C1B3" w:rsidR="008B095A" w:rsidRPr="00E37AA1" w:rsidRDefault="008B095A" w:rsidP="00FD6C78">
            <w:pPr>
              <w:pStyle w:val="TableBodyLeft"/>
            </w:pPr>
            <w:r>
              <w:t>Low Voltage</w:t>
            </w:r>
          </w:p>
        </w:tc>
      </w:tr>
      <w:tr w:rsidR="004C1360" w:rsidRPr="00E37AA1" w14:paraId="0ED68BD8" w14:textId="77777777" w:rsidTr="00BB2A25">
        <w:tc>
          <w:tcPr>
            <w:tcW w:w="2606" w:type="dxa"/>
          </w:tcPr>
          <w:p w14:paraId="4E84A117" w14:textId="50BA5E7D" w:rsidR="004C1360" w:rsidRPr="00E37AA1" w:rsidRDefault="004C1360" w:rsidP="00FD6C78">
            <w:pPr>
              <w:pStyle w:val="TableBodyLeft"/>
            </w:pPr>
            <w:r>
              <w:t>MEC</w:t>
            </w:r>
          </w:p>
        </w:tc>
        <w:tc>
          <w:tcPr>
            <w:tcW w:w="7595" w:type="dxa"/>
          </w:tcPr>
          <w:p w14:paraId="5124E0F2" w14:textId="3580C43A" w:rsidR="004C1360" w:rsidRPr="00E37AA1" w:rsidRDefault="00097BC1" w:rsidP="00FD6C78">
            <w:pPr>
              <w:pStyle w:val="TableBodyLeft"/>
            </w:pPr>
            <w:r>
              <w:t>Maximum Export Capacity</w:t>
            </w:r>
          </w:p>
        </w:tc>
      </w:tr>
      <w:tr w:rsidR="00381F85" w:rsidRPr="00E37AA1" w14:paraId="05C287D1" w14:textId="77777777" w:rsidTr="00BB2A25">
        <w:tc>
          <w:tcPr>
            <w:tcW w:w="2606" w:type="dxa"/>
          </w:tcPr>
          <w:p w14:paraId="55A25924" w14:textId="40D72940" w:rsidR="00FD6C78" w:rsidRPr="00E37AA1" w:rsidRDefault="00FD6C78" w:rsidP="00FD6C78">
            <w:pPr>
              <w:pStyle w:val="TableBodyLeft"/>
            </w:pPr>
            <w:r w:rsidRPr="00E37AA1">
              <w:t>MV</w:t>
            </w:r>
          </w:p>
        </w:tc>
        <w:tc>
          <w:tcPr>
            <w:tcW w:w="7595" w:type="dxa"/>
          </w:tcPr>
          <w:p w14:paraId="5042AD18" w14:textId="19564229" w:rsidR="00FD6C78" w:rsidRPr="00E37AA1" w:rsidRDefault="00FD6C78" w:rsidP="00FD6C78">
            <w:pPr>
              <w:pStyle w:val="TableBodyLeft"/>
            </w:pPr>
            <w:r w:rsidRPr="00E37AA1">
              <w:t>Medium Voltage</w:t>
            </w:r>
          </w:p>
        </w:tc>
      </w:tr>
      <w:tr w:rsidR="00F0053B" w:rsidRPr="00E37AA1" w14:paraId="2A44782B" w14:textId="77777777" w:rsidTr="00BB2A25">
        <w:tc>
          <w:tcPr>
            <w:tcW w:w="2606" w:type="dxa"/>
          </w:tcPr>
          <w:p w14:paraId="27D1B536" w14:textId="6827D8B0" w:rsidR="00F0053B" w:rsidRPr="00E37AA1" w:rsidRDefault="00F0053B" w:rsidP="00FD6C78">
            <w:pPr>
              <w:pStyle w:val="TableBodyLeft"/>
            </w:pPr>
            <w:r w:rsidRPr="003927D7">
              <w:rPr>
                <w:rFonts w:eastAsia="Calibri"/>
                <w:szCs w:val="22"/>
              </w:rPr>
              <w:t>NLEPDS</w:t>
            </w:r>
          </w:p>
        </w:tc>
        <w:tc>
          <w:tcPr>
            <w:tcW w:w="7595" w:type="dxa"/>
          </w:tcPr>
          <w:p w14:paraId="33219456" w14:textId="0AA860EB" w:rsidR="00F0053B" w:rsidRPr="00E37AA1" w:rsidRDefault="00F0053B" w:rsidP="00FD6C78">
            <w:pPr>
              <w:pStyle w:val="TableBodyLeft"/>
            </w:pPr>
            <w:r w:rsidRPr="003927D7">
              <w:rPr>
                <w:rFonts w:eastAsia="Calibri"/>
                <w:szCs w:val="22"/>
              </w:rPr>
              <w:t>Non-Lethal Energized Perimeter Detection System</w:t>
            </w:r>
          </w:p>
        </w:tc>
      </w:tr>
      <w:tr w:rsidR="00381F85" w:rsidRPr="00E37AA1" w14:paraId="38C06D18" w14:textId="77777777" w:rsidTr="00BB2A25">
        <w:tc>
          <w:tcPr>
            <w:tcW w:w="2606" w:type="dxa"/>
          </w:tcPr>
          <w:p w14:paraId="4C0A4D32" w14:textId="1D34E46E" w:rsidR="00FD6C78" w:rsidRPr="00E37AA1" w:rsidRDefault="00FD6C78" w:rsidP="00FD6C78">
            <w:pPr>
              <w:pStyle w:val="TableBodyLeft"/>
            </w:pPr>
            <w:r w:rsidRPr="00E37AA1">
              <w:t>O&amp;M</w:t>
            </w:r>
          </w:p>
        </w:tc>
        <w:tc>
          <w:tcPr>
            <w:tcW w:w="7595" w:type="dxa"/>
          </w:tcPr>
          <w:p w14:paraId="42405FB0" w14:textId="112C1905" w:rsidR="00FD6C78" w:rsidRPr="00E37AA1" w:rsidRDefault="00FD6C78" w:rsidP="00FD6C78">
            <w:pPr>
              <w:pStyle w:val="TableBodyLeft"/>
            </w:pPr>
            <w:r w:rsidRPr="00E37AA1">
              <w:t>Operation and Maintenance</w:t>
            </w:r>
          </w:p>
        </w:tc>
      </w:tr>
      <w:tr w:rsidR="00A13D24" w:rsidRPr="00E37AA1" w14:paraId="4A5C185A" w14:textId="77777777" w:rsidTr="00BB2A25">
        <w:tc>
          <w:tcPr>
            <w:tcW w:w="2606" w:type="dxa"/>
          </w:tcPr>
          <w:p w14:paraId="36C1237B" w14:textId="0E6C3E4C" w:rsidR="00A13D24" w:rsidRPr="00E37AA1" w:rsidRDefault="00A13D24" w:rsidP="00FD6C78">
            <w:pPr>
              <w:pStyle w:val="TableBodyLeft"/>
            </w:pPr>
            <w:r>
              <w:t>OEM</w:t>
            </w:r>
          </w:p>
        </w:tc>
        <w:tc>
          <w:tcPr>
            <w:tcW w:w="7595" w:type="dxa"/>
          </w:tcPr>
          <w:p w14:paraId="2A7AF6D5" w14:textId="40C3742C" w:rsidR="00A13D24" w:rsidRPr="00E37AA1" w:rsidRDefault="00A13D24" w:rsidP="00FD6C78">
            <w:pPr>
              <w:pStyle w:val="TableBodyLeft"/>
            </w:pPr>
            <w:r>
              <w:t>Original Equipment Manufacturer</w:t>
            </w:r>
          </w:p>
        </w:tc>
      </w:tr>
      <w:tr w:rsidR="00381F85" w:rsidRPr="00E37AA1" w14:paraId="38BC13D0" w14:textId="77777777" w:rsidTr="00BB2A25">
        <w:tc>
          <w:tcPr>
            <w:tcW w:w="2606" w:type="dxa"/>
          </w:tcPr>
          <w:p w14:paraId="38C9F63B" w14:textId="63C88C1D" w:rsidR="00FD6C78" w:rsidRPr="00E37AA1" w:rsidRDefault="00FD6C78" w:rsidP="00FD6C78">
            <w:pPr>
              <w:pStyle w:val="TableBodyLeft"/>
            </w:pPr>
            <w:r w:rsidRPr="00E37AA1">
              <w:t>OHL</w:t>
            </w:r>
          </w:p>
        </w:tc>
        <w:tc>
          <w:tcPr>
            <w:tcW w:w="7595" w:type="dxa"/>
          </w:tcPr>
          <w:p w14:paraId="36F8005D" w14:textId="1FB41053" w:rsidR="00FD6C78" w:rsidRPr="00E37AA1" w:rsidRDefault="00FD6C78" w:rsidP="00FD6C78">
            <w:pPr>
              <w:pStyle w:val="TableBodyLeft"/>
            </w:pPr>
            <w:r w:rsidRPr="00E37AA1">
              <w:t>Overhead line</w:t>
            </w:r>
          </w:p>
        </w:tc>
      </w:tr>
      <w:tr w:rsidR="00381F85" w:rsidRPr="00E37AA1" w14:paraId="09A2D30E" w14:textId="77777777" w:rsidTr="00BB2A25">
        <w:tc>
          <w:tcPr>
            <w:tcW w:w="2606" w:type="dxa"/>
          </w:tcPr>
          <w:p w14:paraId="2C5CE898" w14:textId="59E3072F" w:rsidR="00FD6C78" w:rsidRPr="00E37AA1" w:rsidRDefault="00FD6C78" w:rsidP="00FD6C78">
            <w:pPr>
              <w:pStyle w:val="TableBodyLeft"/>
            </w:pPr>
            <w:r w:rsidRPr="00E37AA1">
              <w:t>POC</w:t>
            </w:r>
          </w:p>
        </w:tc>
        <w:tc>
          <w:tcPr>
            <w:tcW w:w="7595" w:type="dxa"/>
          </w:tcPr>
          <w:p w14:paraId="0353DF9F" w14:textId="75977767" w:rsidR="00FD6C78" w:rsidRPr="00E37AA1" w:rsidRDefault="00FD6C78" w:rsidP="00FD6C78">
            <w:pPr>
              <w:pStyle w:val="TableBodyLeft"/>
            </w:pPr>
            <w:r w:rsidRPr="00E37AA1">
              <w:t>Point of Connection</w:t>
            </w:r>
          </w:p>
        </w:tc>
      </w:tr>
      <w:tr w:rsidR="001E0B25" w:rsidRPr="00E37AA1" w14:paraId="71351787" w14:textId="77777777" w:rsidTr="00BB2A25">
        <w:tc>
          <w:tcPr>
            <w:tcW w:w="2606" w:type="dxa"/>
          </w:tcPr>
          <w:p w14:paraId="792EFD42" w14:textId="7DA654C2" w:rsidR="001E0B25" w:rsidRPr="00E37AA1" w:rsidRDefault="001E0B25" w:rsidP="00FD6C78">
            <w:pPr>
              <w:pStyle w:val="TableBodyLeft"/>
            </w:pPr>
            <w:r>
              <w:t>PR</w:t>
            </w:r>
          </w:p>
        </w:tc>
        <w:tc>
          <w:tcPr>
            <w:tcW w:w="7595" w:type="dxa"/>
          </w:tcPr>
          <w:p w14:paraId="1AB6C876" w14:textId="05EC0D45" w:rsidR="001E0B25" w:rsidRPr="00E37AA1" w:rsidRDefault="001E0B25" w:rsidP="00FD6C78">
            <w:pPr>
              <w:pStyle w:val="TableBodyLeft"/>
            </w:pPr>
            <w:r w:rsidRPr="00E37AA1">
              <w:rPr>
                <w:rFonts w:eastAsia="Calibri"/>
                <w:szCs w:val="22"/>
              </w:rPr>
              <w:t>Performance Ratio</w:t>
            </w:r>
          </w:p>
        </w:tc>
      </w:tr>
      <w:tr w:rsidR="0085032C" w:rsidRPr="00E37AA1" w14:paraId="30746D3F" w14:textId="77777777" w:rsidTr="00BB2A25">
        <w:tc>
          <w:tcPr>
            <w:tcW w:w="2606" w:type="dxa"/>
          </w:tcPr>
          <w:p w14:paraId="5B393B99" w14:textId="4BF9523B" w:rsidR="0085032C" w:rsidRPr="00E37AA1" w:rsidRDefault="0085032C" w:rsidP="00FD6C78">
            <w:pPr>
              <w:pStyle w:val="TableBodyLeft"/>
            </w:pPr>
            <w:proofErr w:type="spellStart"/>
            <w:r>
              <w:t>PSiRA</w:t>
            </w:r>
            <w:proofErr w:type="spellEnd"/>
          </w:p>
        </w:tc>
        <w:tc>
          <w:tcPr>
            <w:tcW w:w="7595" w:type="dxa"/>
          </w:tcPr>
          <w:p w14:paraId="3DB05332" w14:textId="2D8E275E" w:rsidR="0085032C" w:rsidRPr="00E37AA1" w:rsidRDefault="0085032C" w:rsidP="00FD6C78">
            <w:pPr>
              <w:pStyle w:val="TableBodyLeft"/>
            </w:pPr>
            <w:r>
              <w:t>Private Security Industry Regulatory Authority</w:t>
            </w:r>
          </w:p>
        </w:tc>
      </w:tr>
      <w:tr w:rsidR="002F524A" w:rsidRPr="00E37AA1" w14:paraId="16CD0D55" w14:textId="77777777" w:rsidTr="00BB2A25">
        <w:tc>
          <w:tcPr>
            <w:tcW w:w="2606" w:type="dxa"/>
          </w:tcPr>
          <w:p w14:paraId="4EA6F4E7" w14:textId="6927E8EE" w:rsidR="002F524A" w:rsidRPr="00E37AA1" w:rsidRDefault="000449BC">
            <w:pPr>
              <w:pStyle w:val="TableBodyLeft"/>
            </w:pPr>
            <w:r w:rsidRPr="00E37AA1">
              <w:t>PV</w:t>
            </w:r>
          </w:p>
        </w:tc>
        <w:tc>
          <w:tcPr>
            <w:tcW w:w="7595" w:type="dxa"/>
          </w:tcPr>
          <w:p w14:paraId="760E1F20" w14:textId="18F8D181" w:rsidR="002F524A" w:rsidRPr="00E37AA1" w:rsidRDefault="000449BC">
            <w:pPr>
              <w:pStyle w:val="TableBodyLeft"/>
            </w:pPr>
            <w:r w:rsidRPr="00E37AA1">
              <w:t>Photovoltaic</w:t>
            </w:r>
          </w:p>
        </w:tc>
      </w:tr>
      <w:tr w:rsidR="00381F85" w:rsidRPr="00E37AA1" w14:paraId="0798E391" w14:textId="77777777" w:rsidTr="00BB2A25">
        <w:tc>
          <w:tcPr>
            <w:tcW w:w="2606" w:type="dxa"/>
          </w:tcPr>
          <w:p w14:paraId="32EA3962" w14:textId="39799A13" w:rsidR="006D47B8" w:rsidRPr="00E37AA1" w:rsidDel="004300E7" w:rsidRDefault="006D47B8" w:rsidP="006D47B8">
            <w:pPr>
              <w:pStyle w:val="TableBodyLeft"/>
            </w:pPr>
            <w:r w:rsidRPr="00E37AA1">
              <w:t>RMU</w:t>
            </w:r>
          </w:p>
        </w:tc>
        <w:tc>
          <w:tcPr>
            <w:tcW w:w="7595" w:type="dxa"/>
          </w:tcPr>
          <w:p w14:paraId="5EA82F01" w14:textId="09189981" w:rsidR="006D47B8" w:rsidRPr="00E37AA1" w:rsidDel="004300E7" w:rsidRDefault="006D47B8" w:rsidP="006D47B8">
            <w:pPr>
              <w:pStyle w:val="TableBodyLeft"/>
            </w:pPr>
            <w:r w:rsidRPr="00E37AA1">
              <w:t>Ring Main Unit</w:t>
            </w:r>
          </w:p>
        </w:tc>
      </w:tr>
      <w:tr w:rsidR="00266BF6" w:rsidRPr="00E37AA1" w14:paraId="70F8EC73" w14:textId="77777777" w:rsidTr="00BB2A25">
        <w:tc>
          <w:tcPr>
            <w:tcW w:w="2606" w:type="dxa"/>
          </w:tcPr>
          <w:p w14:paraId="029D99B5" w14:textId="280CDCBC" w:rsidR="00266BF6" w:rsidRDefault="00266BF6" w:rsidP="006D47B8">
            <w:pPr>
              <w:pStyle w:val="TableBodyLeft"/>
            </w:pPr>
            <w:r>
              <w:t>SACPCMP</w:t>
            </w:r>
          </w:p>
        </w:tc>
        <w:tc>
          <w:tcPr>
            <w:tcW w:w="7595" w:type="dxa"/>
          </w:tcPr>
          <w:p w14:paraId="731E6AED" w14:textId="2D035E9B" w:rsidR="00266BF6" w:rsidRDefault="00266BF6" w:rsidP="006D47B8">
            <w:pPr>
              <w:pStyle w:val="TableBodyLeft"/>
            </w:pPr>
            <w:r>
              <w:t>South African Council for the Project and Construction Management Professionals</w:t>
            </w:r>
          </w:p>
        </w:tc>
      </w:tr>
      <w:tr w:rsidR="00A253BA" w:rsidRPr="00E37AA1" w14:paraId="6A146E4D" w14:textId="77777777" w:rsidTr="00BB2A25">
        <w:tc>
          <w:tcPr>
            <w:tcW w:w="2606" w:type="dxa"/>
          </w:tcPr>
          <w:p w14:paraId="694B6E5F" w14:textId="671C3E8D" w:rsidR="00A253BA" w:rsidRDefault="00A253BA" w:rsidP="006D47B8">
            <w:pPr>
              <w:pStyle w:val="TableBodyLeft"/>
            </w:pPr>
            <w:r>
              <w:t>SCADA</w:t>
            </w:r>
          </w:p>
        </w:tc>
        <w:tc>
          <w:tcPr>
            <w:tcW w:w="7595" w:type="dxa"/>
          </w:tcPr>
          <w:p w14:paraId="0DD61C9D" w14:textId="00EEF1E3" w:rsidR="00A253BA" w:rsidRDefault="00A253BA" w:rsidP="006D47B8">
            <w:pPr>
              <w:pStyle w:val="TableBodyLeft"/>
            </w:pPr>
            <w:r>
              <w:t>Supervisory</w:t>
            </w:r>
            <w:r w:rsidR="006352CF">
              <w:t>, Control and Data Acquisition</w:t>
            </w:r>
          </w:p>
        </w:tc>
      </w:tr>
      <w:tr w:rsidR="002B127B" w:rsidRPr="00E37AA1" w14:paraId="040158BA" w14:textId="77777777" w:rsidTr="00BB2A25">
        <w:tc>
          <w:tcPr>
            <w:tcW w:w="2606" w:type="dxa"/>
          </w:tcPr>
          <w:p w14:paraId="662FABE6" w14:textId="5D166B5D" w:rsidR="002B127B" w:rsidRPr="00E37AA1" w:rsidRDefault="002B127B" w:rsidP="006D47B8">
            <w:pPr>
              <w:pStyle w:val="TableBodyLeft"/>
            </w:pPr>
            <w:r>
              <w:t>SLD</w:t>
            </w:r>
          </w:p>
        </w:tc>
        <w:tc>
          <w:tcPr>
            <w:tcW w:w="7595" w:type="dxa"/>
          </w:tcPr>
          <w:p w14:paraId="4DE27723" w14:textId="2ED1FCFF" w:rsidR="002B127B" w:rsidRPr="00E37AA1" w:rsidRDefault="002B127B" w:rsidP="006D47B8">
            <w:pPr>
              <w:pStyle w:val="TableBodyLeft"/>
            </w:pPr>
            <w:r>
              <w:t>Single Line Diagram</w:t>
            </w:r>
          </w:p>
        </w:tc>
      </w:tr>
      <w:tr w:rsidR="0031125D" w:rsidRPr="00E37AA1" w14:paraId="50D04B93" w14:textId="77777777" w:rsidTr="00BB2A25">
        <w:tc>
          <w:tcPr>
            <w:tcW w:w="2606" w:type="dxa"/>
          </w:tcPr>
          <w:p w14:paraId="53852F59" w14:textId="0154FB07" w:rsidR="0031125D" w:rsidRPr="00E37AA1" w:rsidRDefault="000449BC" w:rsidP="000F7B63">
            <w:pPr>
              <w:pStyle w:val="TableBodyLeft"/>
            </w:pPr>
            <w:r w:rsidRPr="00E37AA1">
              <w:t>TET</w:t>
            </w:r>
          </w:p>
        </w:tc>
        <w:tc>
          <w:tcPr>
            <w:tcW w:w="7595" w:type="dxa"/>
          </w:tcPr>
          <w:p w14:paraId="37764F63" w14:textId="285F6779" w:rsidR="0031125D" w:rsidRPr="00E37AA1" w:rsidRDefault="000449BC" w:rsidP="000F7B63">
            <w:pPr>
              <w:pStyle w:val="TableBodyLeft"/>
            </w:pPr>
            <w:r w:rsidRPr="00E37AA1">
              <w:t>Tender Evaluation Team</w:t>
            </w:r>
          </w:p>
        </w:tc>
      </w:tr>
    </w:tbl>
    <w:p w14:paraId="5BF4FB9A" w14:textId="1B812EA7" w:rsidR="002F524A" w:rsidRPr="00E37AA1" w:rsidRDefault="002F524A" w:rsidP="00913481">
      <w:pPr>
        <w:pStyle w:val="BodyText"/>
        <w:rPr>
          <w:rStyle w:val="Instruction"/>
          <w:color w:val="auto"/>
        </w:rPr>
      </w:pPr>
    </w:p>
    <w:p w14:paraId="2189E2A4" w14:textId="77777777" w:rsidR="002F524A" w:rsidRPr="00617D70" w:rsidRDefault="002F524A">
      <w:pPr>
        <w:pStyle w:val="Heading2"/>
        <w:rPr>
          <w:b w:val="0"/>
        </w:rPr>
      </w:pPr>
      <w:bookmarkStart w:id="21" w:name="_Toc147916670"/>
      <w:r w:rsidRPr="00617D70">
        <w:rPr>
          <w:b w:val="0"/>
        </w:rPr>
        <w:t>Roles and Responsibilities</w:t>
      </w:r>
      <w:bookmarkEnd w:id="21"/>
    </w:p>
    <w:p w14:paraId="41C884B8" w14:textId="213F79EC" w:rsidR="00334732" w:rsidRPr="00E37AA1" w:rsidRDefault="00913481" w:rsidP="00334732">
      <w:pPr>
        <w:pStyle w:val="Reference"/>
        <w:numPr>
          <w:ilvl w:val="0"/>
          <w:numId w:val="0"/>
        </w:numPr>
        <w:ind w:left="567" w:hanging="567"/>
      </w:pPr>
      <w:r w:rsidRPr="00E37AA1">
        <w:t xml:space="preserve">In accordance with </w:t>
      </w:r>
      <w:r w:rsidRPr="00E37AA1">
        <w:fldChar w:fldCharType="begin"/>
      </w:r>
      <w:r w:rsidRPr="00E37AA1">
        <w:instrText xml:space="preserve"> REF _Ref127620151 \w \h </w:instrText>
      </w:r>
      <w:r w:rsidR="00BE3672" w:rsidRPr="00617D70">
        <w:instrText xml:space="preserve"> \* MERGEFORMAT </w:instrText>
      </w:r>
      <w:r w:rsidRPr="00E37AA1">
        <w:fldChar w:fldCharType="separate"/>
      </w:r>
      <w:r w:rsidR="00B351FB" w:rsidRPr="00E37AA1">
        <w:t>[1]</w:t>
      </w:r>
      <w:r w:rsidRPr="00E37AA1">
        <w:fldChar w:fldCharType="end"/>
      </w:r>
      <w:r w:rsidRPr="00E37AA1">
        <w:t xml:space="preserve"> </w:t>
      </w:r>
      <w:r w:rsidRPr="00E37AA1">
        <w:fldChar w:fldCharType="begin"/>
      </w:r>
      <w:r w:rsidRPr="00E37AA1">
        <w:instrText xml:space="preserve"> REF _Ref127620151 \h </w:instrText>
      </w:r>
      <w:r w:rsidR="00BE3672" w:rsidRPr="00617D70">
        <w:instrText xml:space="preserve"> \* MERGEFORMAT </w:instrText>
      </w:r>
      <w:r w:rsidRPr="00E37AA1">
        <w:fldChar w:fldCharType="separate"/>
      </w:r>
      <w:r w:rsidR="00D33D9F" w:rsidRPr="00E37AA1">
        <w:t>240-168966153: Generation Tender Technical Evaluation Procedure</w:t>
      </w:r>
      <w:r w:rsidRPr="00E37AA1">
        <w:fldChar w:fldCharType="end"/>
      </w:r>
      <w:r w:rsidRPr="00E37AA1">
        <w:t>.</w:t>
      </w:r>
    </w:p>
    <w:p w14:paraId="44986A33" w14:textId="77777777" w:rsidR="002F524A" w:rsidRPr="00617D70" w:rsidRDefault="002F524A">
      <w:pPr>
        <w:pStyle w:val="Heading2"/>
        <w:rPr>
          <w:b w:val="0"/>
        </w:rPr>
      </w:pPr>
      <w:bookmarkStart w:id="22" w:name="_Toc228877414"/>
      <w:bookmarkStart w:id="23" w:name="_Toc228877456"/>
      <w:bookmarkStart w:id="24" w:name="_Toc228877416"/>
      <w:bookmarkStart w:id="25" w:name="_Toc228877458"/>
      <w:bookmarkStart w:id="26" w:name="_Toc228877417"/>
      <w:bookmarkStart w:id="27" w:name="_Toc228877459"/>
      <w:bookmarkStart w:id="28" w:name="_Toc228877418"/>
      <w:bookmarkStart w:id="29" w:name="_Toc228877460"/>
      <w:bookmarkStart w:id="30" w:name="_Toc147916671"/>
      <w:bookmarkEnd w:id="22"/>
      <w:bookmarkEnd w:id="23"/>
      <w:bookmarkEnd w:id="24"/>
      <w:bookmarkEnd w:id="25"/>
      <w:bookmarkEnd w:id="26"/>
      <w:bookmarkEnd w:id="27"/>
      <w:bookmarkEnd w:id="28"/>
      <w:bookmarkEnd w:id="29"/>
      <w:r w:rsidRPr="00617D70">
        <w:rPr>
          <w:b w:val="0"/>
        </w:rPr>
        <w:t>Process for monitoring</w:t>
      </w:r>
      <w:bookmarkEnd w:id="30"/>
    </w:p>
    <w:p w14:paraId="262EFAD3" w14:textId="77777777" w:rsidR="002F524A" w:rsidRPr="00E37AA1" w:rsidRDefault="00334732">
      <w:pPr>
        <w:pStyle w:val="BodyText"/>
        <w:rPr>
          <w:rStyle w:val="Instruction"/>
          <w:color w:val="auto"/>
        </w:rPr>
      </w:pPr>
      <w:r w:rsidRPr="00E37AA1">
        <w:rPr>
          <w:rStyle w:val="Instruction"/>
          <w:color w:val="auto"/>
        </w:rPr>
        <w:t>N/A</w:t>
      </w:r>
    </w:p>
    <w:p w14:paraId="73593163" w14:textId="6DB5F8FE" w:rsidR="002F524A" w:rsidRPr="00617D70" w:rsidRDefault="002F524A">
      <w:pPr>
        <w:pStyle w:val="Heading2"/>
        <w:rPr>
          <w:b w:val="0"/>
        </w:rPr>
      </w:pPr>
      <w:bookmarkStart w:id="31" w:name="_Toc147916672"/>
      <w:r w:rsidRPr="00617D70">
        <w:rPr>
          <w:b w:val="0"/>
        </w:rPr>
        <w:t>Related/Supporting Documents</w:t>
      </w:r>
      <w:bookmarkEnd w:id="31"/>
    </w:p>
    <w:p w14:paraId="791E081B" w14:textId="353B1E08" w:rsidR="00913481" w:rsidRDefault="00356A7D" w:rsidP="00913481">
      <w:pPr>
        <w:pStyle w:val="BodyText"/>
      </w:pPr>
      <w:r>
        <w:t>375-172763, Appendix C: Tender Returnable Technical Schedules</w:t>
      </w:r>
    </w:p>
    <w:p w14:paraId="0002F392" w14:textId="77777777" w:rsidR="004F0E85" w:rsidRPr="00E37AA1" w:rsidRDefault="004F0E85" w:rsidP="00913481">
      <w:pPr>
        <w:pStyle w:val="BodyText"/>
      </w:pPr>
    </w:p>
    <w:p w14:paraId="59BF66D7" w14:textId="77777777" w:rsidR="002F524A" w:rsidRPr="00617D70" w:rsidRDefault="00334732">
      <w:pPr>
        <w:pStyle w:val="Heading1"/>
        <w:rPr>
          <w:b w:val="0"/>
        </w:rPr>
      </w:pPr>
      <w:bookmarkStart w:id="32" w:name="_Toc147916673"/>
      <w:r w:rsidRPr="00617D70">
        <w:rPr>
          <w:b w:val="0"/>
        </w:rPr>
        <w:t>Tender Techncial Evalaution Strategy</w:t>
      </w:r>
      <w:bookmarkEnd w:id="32"/>
    </w:p>
    <w:p w14:paraId="1ED93633" w14:textId="77777777" w:rsidR="004B12B5" w:rsidRPr="00617D70" w:rsidRDefault="00D814FD" w:rsidP="004B12B5">
      <w:pPr>
        <w:pStyle w:val="Heading2"/>
        <w:rPr>
          <w:b w:val="0"/>
        </w:rPr>
      </w:pPr>
      <w:bookmarkStart w:id="33" w:name="_Toc147916674"/>
      <w:r w:rsidRPr="00617D70">
        <w:rPr>
          <w:b w:val="0"/>
        </w:rPr>
        <w:t>Technical Evaluation Threshold</w:t>
      </w:r>
      <w:bookmarkEnd w:id="33"/>
    </w:p>
    <w:p w14:paraId="0E01122E" w14:textId="59A00710" w:rsidR="00D814FD" w:rsidRPr="00E37AA1" w:rsidRDefault="00D814FD" w:rsidP="00D814FD">
      <w:pPr>
        <w:pStyle w:val="BodyText"/>
      </w:pPr>
      <w:r w:rsidRPr="00E37AA1">
        <w:t>The minimum weighted final score (threshold) required for a tender to be considered from a technical perspective is</w:t>
      </w:r>
      <w:r w:rsidR="00913481" w:rsidRPr="00E37AA1">
        <w:t xml:space="preserve"> </w:t>
      </w:r>
      <w:r w:rsidR="00240AC5" w:rsidRPr="00E37AA1">
        <w:t>7</w:t>
      </w:r>
      <w:r w:rsidR="00913481" w:rsidRPr="00E37AA1">
        <w:t>0%</w:t>
      </w:r>
      <w:r w:rsidR="00617D70">
        <w:t>.</w:t>
      </w:r>
    </w:p>
    <w:p w14:paraId="115EF78D" w14:textId="674D666B" w:rsidR="002F3757" w:rsidRPr="00617D70" w:rsidRDefault="002F3757" w:rsidP="002F3757">
      <w:pPr>
        <w:pStyle w:val="Heading2"/>
        <w:rPr>
          <w:b w:val="0"/>
        </w:rPr>
      </w:pPr>
      <w:bookmarkStart w:id="34" w:name="_Toc332896383"/>
      <w:bookmarkStart w:id="35" w:name="_Toc147916675"/>
      <w:r w:rsidRPr="00617D70">
        <w:rPr>
          <w:b w:val="0"/>
        </w:rPr>
        <w:t xml:space="preserve">TET </w:t>
      </w:r>
      <w:bookmarkEnd w:id="34"/>
      <w:r w:rsidRPr="00617D70">
        <w:rPr>
          <w:b w:val="0"/>
        </w:rPr>
        <w:t>member</w:t>
      </w:r>
      <w:r w:rsidR="00C6288B" w:rsidRPr="00617D70">
        <w:rPr>
          <w:b w:val="0"/>
        </w:rPr>
        <w:t>s</w:t>
      </w:r>
      <w:bookmarkEnd w:id="35"/>
    </w:p>
    <w:p w14:paraId="751AF89C" w14:textId="7445AEF8" w:rsidR="00125A91" w:rsidRPr="00617D70" w:rsidRDefault="00125A91" w:rsidP="00C007FD">
      <w:pPr>
        <w:pStyle w:val="CaptionTable"/>
        <w:rPr>
          <w:rStyle w:val="Instruction"/>
          <w:b w:val="0"/>
          <w:color w:val="auto"/>
        </w:rPr>
      </w:pPr>
      <w:bookmarkStart w:id="36" w:name="_Ref127628307"/>
      <w:bookmarkStart w:id="37" w:name="_Toc147916690"/>
      <w:r w:rsidRPr="007C03D1">
        <w:rPr>
          <w:b w:val="0"/>
        </w:rPr>
        <w:t xml:space="preserve">Table </w:t>
      </w:r>
      <w:r w:rsidR="004C2654" w:rsidRPr="007C03D1">
        <w:rPr>
          <w:b w:val="0"/>
        </w:rPr>
        <w:fldChar w:fldCharType="begin"/>
      </w:r>
      <w:r w:rsidR="004C2654" w:rsidRPr="007C03D1">
        <w:rPr>
          <w:b w:val="0"/>
        </w:rPr>
        <w:instrText xml:space="preserve"> STYLEREF 1 \s </w:instrText>
      </w:r>
      <w:r w:rsidR="004C2654" w:rsidRPr="007C03D1">
        <w:rPr>
          <w:b w:val="0"/>
        </w:rPr>
        <w:fldChar w:fldCharType="separate"/>
      </w:r>
      <w:r w:rsidR="00B020C3" w:rsidRPr="007C03D1">
        <w:rPr>
          <w:b w:val="0"/>
          <w:noProof/>
        </w:rPr>
        <w:t>3</w:t>
      </w:r>
      <w:r w:rsidR="004C2654" w:rsidRPr="007C03D1">
        <w:rPr>
          <w:b w:val="0"/>
        </w:rPr>
        <w:fldChar w:fldCharType="end"/>
      </w:r>
      <w:r w:rsidR="004C2654" w:rsidRPr="007C03D1">
        <w:rPr>
          <w:b w:val="0"/>
        </w:rPr>
        <w:noBreakHyphen/>
      </w:r>
      <w:r w:rsidR="004C2654" w:rsidRPr="007C03D1">
        <w:rPr>
          <w:b w:val="0"/>
        </w:rPr>
        <w:fldChar w:fldCharType="begin"/>
      </w:r>
      <w:r w:rsidR="004C2654" w:rsidRPr="007C03D1">
        <w:rPr>
          <w:b w:val="0"/>
        </w:rPr>
        <w:instrText xml:space="preserve"> SEQ Table \* ARABIC \s 1 </w:instrText>
      </w:r>
      <w:r w:rsidR="004C2654" w:rsidRPr="007C03D1">
        <w:rPr>
          <w:b w:val="0"/>
        </w:rPr>
        <w:fldChar w:fldCharType="separate"/>
      </w:r>
      <w:r w:rsidR="00B020C3" w:rsidRPr="007C03D1">
        <w:rPr>
          <w:b w:val="0"/>
          <w:noProof/>
        </w:rPr>
        <w:t>1</w:t>
      </w:r>
      <w:r w:rsidR="004C2654" w:rsidRPr="007C03D1">
        <w:rPr>
          <w:b w:val="0"/>
        </w:rPr>
        <w:fldChar w:fldCharType="end"/>
      </w:r>
      <w:bookmarkEnd w:id="36"/>
      <w:r w:rsidRPr="007C03D1">
        <w:rPr>
          <w:b w:val="0"/>
        </w:rPr>
        <w:t>: TET Members</w:t>
      </w:r>
      <w:bookmarkEnd w:id="37"/>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2597"/>
        <w:gridCol w:w="6095"/>
      </w:tblGrid>
      <w:tr w:rsidR="00125A91" w:rsidRPr="00E37AA1" w14:paraId="61995CD2" w14:textId="77777777" w:rsidTr="00890437">
        <w:tc>
          <w:tcPr>
            <w:tcW w:w="1622" w:type="dxa"/>
            <w:shd w:val="clear" w:color="auto" w:fill="F2F2F2" w:themeFill="background1" w:themeFillShade="F2"/>
            <w:vAlign w:val="center"/>
          </w:tcPr>
          <w:p w14:paraId="26C074C1" w14:textId="77777777" w:rsidR="00125A91" w:rsidRPr="00E37AA1" w:rsidRDefault="00125A91" w:rsidP="00217EC9">
            <w:pPr>
              <w:pStyle w:val="TableHeading"/>
              <w:rPr>
                <w:rStyle w:val="Instruction"/>
                <w:rFonts w:eastAsia="Calibri"/>
                <w:b w:val="0"/>
                <w:color w:val="000000"/>
                <w:szCs w:val="22"/>
              </w:rPr>
            </w:pPr>
            <w:bookmarkStart w:id="38" w:name="_Hlk146265085"/>
            <w:r w:rsidRPr="00617D70">
              <w:rPr>
                <w:rStyle w:val="Instruction"/>
                <w:rFonts w:eastAsia="Calibri"/>
                <w:b w:val="0"/>
                <w:color w:val="auto"/>
              </w:rPr>
              <w:t>TET number</w:t>
            </w:r>
          </w:p>
        </w:tc>
        <w:tc>
          <w:tcPr>
            <w:tcW w:w="2597" w:type="dxa"/>
            <w:shd w:val="clear" w:color="auto" w:fill="F2F2F2" w:themeFill="background1" w:themeFillShade="F2"/>
            <w:vAlign w:val="center"/>
          </w:tcPr>
          <w:p w14:paraId="404BE229" w14:textId="77777777" w:rsidR="00125A91" w:rsidRPr="00E37AA1" w:rsidRDefault="00125A91" w:rsidP="00217EC9">
            <w:pPr>
              <w:pStyle w:val="TableHeading"/>
              <w:rPr>
                <w:rStyle w:val="Instruction"/>
                <w:rFonts w:eastAsia="Calibri"/>
                <w:b w:val="0"/>
                <w:color w:val="000000"/>
                <w:szCs w:val="22"/>
              </w:rPr>
            </w:pPr>
            <w:r w:rsidRPr="00617D70">
              <w:rPr>
                <w:rStyle w:val="Instruction"/>
                <w:rFonts w:eastAsia="Calibri"/>
                <w:b w:val="0"/>
                <w:color w:val="auto"/>
              </w:rPr>
              <w:t>TET Member Name</w:t>
            </w:r>
          </w:p>
        </w:tc>
        <w:tc>
          <w:tcPr>
            <w:tcW w:w="6095" w:type="dxa"/>
            <w:shd w:val="clear" w:color="auto" w:fill="F2F2F2" w:themeFill="background1" w:themeFillShade="F2"/>
            <w:vAlign w:val="center"/>
          </w:tcPr>
          <w:p w14:paraId="3A3014C3" w14:textId="77777777" w:rsidR="00125A91" w:rsidRPr="00E37AA1" w:rsidRDefault="00125A91" w:rsidP="00217EC9">
            <w:pPr>
              <w:pStyle w:val="TableHeading"/>
              <w:rPr>
                <w:rStyle w:val="Instruction"/>
                <w:rFonts w:eastAsia="Calibri"/>
                <w:b w:val="0"/>
                <w:color w:val="000000"/>
                <w:szCs w:val="22"/>
              </w:rPr>
            </w:pPr>
            <w:r w:rsidRPr="00617D70">
              <w:rPr>
                <w:rStyle w:val="Instruction"/>
                <w:rFonts w:eastAsia="Calibri"/>
                <w:b w:val="0"/>
                <w:color w:val="auto"/>
              </w:rPr>
              <w:t>Designation</w:t>
            </w:r>
          </w:p>
        </w:tc>
      </w:tr>
      <w:tr w:rsidR="007C03D1" w:rsidRPr="00E37AA1" w14:paraId="1CA91103" w14:textId="77777777" w:rsidTr="00890437">
        <w:tc>
          <w:tcPr>
            <w:tcW w:w="1622" w:type="dxa"/>
            <w:vAlign w:val="center"/>
          </w:tcPr>
          <w:p w14:paraId="538AD847" w14:textId="77777777" w:rsidR="007C03D1" w:rsidRPr="00F5153A" w:rsidRDefault="007C03D1" w:rsidP="007C03D1">
            <w:pPr>
              <w:pStyle w:val="TableBodyCentre"/>
              <w:rPr>
                <w:rStyle w:val="Instruction"/>
                <w:rFonts w:ascii="72" w:eastAsia="Calibri" w:hAnsi="72" w:cs="72"/>
                <w:color w:val="auto"/>
              </w:rPr>
            </w:pPr>
            <w:r w:rsidRPr="00F5153A">
              <w:rPr>
                <w:rStyle w:val="Instruction"/>
                <w:rFonts w:ascii="72" w:eastAsia="Calibri" w:hAnsi="72" w:cs="72"/>
                <w:color w:val="auto"/>
              </w:rPr>
              <w:t>TET 1</w:t>
            </w:r>
          </w:p>
        </w:tc>
        <w:tc>
          <w:tcPr>
            <w:tcW w:w="2597" w:type="dxa"/>
            <w:vAlign w:val="center"/>
          </w:tcPr>
          <w:p w14:paraId="1097FC87" w14:textId="4979B399" w:rsidR="007C03D1" w:rsidRPr="00F5153A" w:rsidRDefault="007C03D1" w:rsidP="007C03D1">
            <w:pPr>
              <w:pStyle w:val="TableBodyLeft"/>
              <w:rPr>
                <w:rStyle w:val="Instruction"/>
                <w:rFonts w:ascii="72" w:eastAsia="Calibri" w:hAnsi="72" w:cs="72"/>
                <w:color w:val="auto"/>
              </w:rPr>
            </w:pPr>
            <w:r w:rsidRPr="00F5153A">
              <w:rPr>
                <w:rFonts w:ascii="72" w:hAnsi="72" w:cs="72"/>
              </w:rPr>
              <w:t>Johannes Senoamadi</w:t>
            </w:r>
          </w:p>
        </w:tc>
        <w:tc>
          <w:tcPr>
            <w:tcW w:w="6095" w:type="dxa"/>
            <w:vAlign w:val="center"/>
          </w:tcPr>
          <w:p w14:paraId="31BF8DA0" w14:textId="5C8EC016" w:rsidR="007C03D1" w:rsidRPr="00F5153A" w:rsidRDefault="007C03D1" w:rsidP="007C03D1">
            <w:pPr>
              <w:pStyle w:val="TableBodyLeft"/>
              <w:rPr>
                <w:rStyle w:val="Instruction"/>
                <w:rFonts w:ascii="72" w:eastAsia="Calibri" w:hAnsi="72" w:cs="72"/>
                <w:color w:val="auto"/>
              </w:rPr>
            </w:pPr>
            <w:r w:rsidRPr="00F5153A">
              <w:rPr>
                <w:rFonts w:ascii="72" w:hAnsi="72" w:cs="72"/>
              </w:rPr>
              <w:t>Arnot Electrical LDE</w:t>
            </w:r>
          </w:p>
        </w:tc>
      </w:tr>
      <w:tr w:rsidR="007C03D1" w:rsidRPr="00E37AA1" w14:paraId="32DCB347" w14:textId="77777777" w:rsidTr="00890437">
        <w:tc>
          <w:tcPr>
            <w:tcW w:w="1622" w:type="dxa"/>
            <w:vAlign w:val="center"/>
          </w:tcPr>
          <w:p w14:paraId="1CFE6A6C" w14:textId="77777777" w:rsidR="007C03D1" w:rsidRPr="00F5153A" w:rsidRDefault="007C03D1" w:rsidP="007C03D1">
            <w:pPr>
              <w:pStyle w:val="TableBodyCentre"/>
              <w:rPr>
                <w:rStyle w:val="Instruction"/>
                <w:rFonts w:ascii="72" w:eastAsia="Calibri" w:hAnsi="72" w:cs="72"/>
                <w:color w:val="auto"/>
              </w:rPr>
            </w:pPr>
            <w:r w:rsidRPr="00F5153A">
              <w:rPr>
                <w:rStyle w:val="Instruction"/>
                <w:rFonts w:ascii="72" w:eastAsia="Calibri" w:hAnsi="72" w:cs="72"/>
                <w:color w:val="auto"/>
              </w:rPr>
              <w:t>TET 2</w:t>
            </w:r>
          </w:p>
        </w:tc>
        <w:tc>
          <w:tcPr>
            <w:tcW w:w="2597" w:type="dxa"/>
            <w:vAlign w:val="center"/>
          </w:tcPr>
          <w:p w14:paraId="67456BE7" w14:textId="4F1C69A6" w:rsidR="007C03D1" w:rsidRPr="00F5153A" w:rsidRDefault="007C03D1" w:rsidP="007C03D1">
            <w:pPr>
              <w:pStyle w:val="TableBodyLeft"/>
              <w:rPr>
                <w:rStyle w:val="Instruction"/>
                <w:rFonts w:ascii="72" w:eastAsia="Calibri" w:hAnsi="72" w:cs="72"/>
                <w:color w:val="auto"/>
              </w:rPr>
            </w:pPr>
            <w:r w:rsidRPr="00F5153A">
              <w:rPr>
                <w:rFonts w:ascii="72" w:hAnsi="72" w:cs="72"/>
              </w:rPr>
              <w:t>Cameron Govender</w:t>
            </w:r>
          </w:p>
        </w:tc>
        <w:tc>
          <w:tcPr>
            <w:tcW w:w="6095" w:type="dxa"/>
            <w:vAlign w:val="center"/>
          </w:tcPr>
          <w:p w14:paraId="6D495F5F" w14:textId="01FC602D" w:rsidR="007C03D1" w:rsidRPr="00F5153A" w:rsidRDefault="007C03D1" w:rsidP="007C03D1">
            <w:pPr>
              <w:pStyle w:val="TableBodyLeft"/>
              <w:rPr>
                <w:rStyle w:val="Instruction"/>
                <w:rFonts w:ascii="72" w:eastAsia="Calibri" w:hAnsi="72" w:cs="72"/>
                <w:color w:val="auto"/>
              </w:rPr>
            </w:pPr>
            <w:r w:rsidRPr="00F5153A">
              <w:rPr>
                <w:rFonts w:ascii="72" w:hAnsi="72" w:cs="72"/>
              </w:rPr>
              <w:t>Arnot Electrical EDWL</w:t>
            </w:r>
          </w:p>
        </w:tc>
      </w:tr>
      <w:tr w:rsidR="007C03D1" w:rsidRPr="00E37AA1" w14:paraId="7B1368FF" w14:textId="77777777">
        <w:tc>
          <w:tcPr>
            <w:tcW w:w="1622" w:type="dxa"/>
            <w:vAlign w:val="center"/>
          </w:tcPr>
          <w:p w14:paraId="6A374A52" w14:textId="26FA4CA1" w:rsidR="007C03D1" w:rsidRPr="00F5153A" w:rsidRDefault="007C03D1" w:rsidP="007C03D1">
            <w:pPr>
              <w:pStyle w:val="TableBodyCentre"/>
              <w:rPr>
                <w:rStyle w:val="Instruction"/>
                <w:rFonts w:ascii="72" w:eastAsia="Calibri" w:hAnsi="72" w:cs="72"/>
                <w:color w:val="auto"/>
              </w:rPr>
            </w:pPr>
            <w:r w:rsidRPr="00F5153A">
              <w:rPr>
                <w:rStyle w:val="Instruction"/>
                <w:rFonts w:ascii="72" w:eastAsia="Calibri" w:hAnsi="72" w:cs="72"/>
                <w:color w:val="auto"/>
              </w:rPr>
              <w:t>TET 3</w:t>
            </w:r>
          </w:p>
        </w:tc>
        <w:tc>
          <w:tcPr>
            <w:tcW w:w="2597" w:type="dxa"/>
          </w:tcPr>
          <w:p w14:paraId="662B1A62" w14:textId="13EDD078" w:rsidR="007C03D1" w:rsidRPr="00F5153A" w:rsidRDefault="007C03D1" w:rsidP="007C03D1">
            <w:pPr>
              <w:pStyle w:val="TableBodyLeft"/>
              <w:rPr>
                <w:rStyle w:val="Instruction"/>
                <w:rFonts w:ascii="72" w:eastAsia="Calibri" w:hAnsi="72" w:cs="72"/>
                <w:color w:val="auto"/>
              </w:rPr>
            </w:pPr>
            <w:r w:rsidRPr="00F5153A">
              <w:rPr>
                <w:rFonts w:ascii="72" w:hAnsi="72" w:cs="72"/>
              </w:rPr>
              <w:t>Viren Heera</w:t>
            </w:r>
          </w:p>
        </w:tc>
        <w:tc>
          <w:tcPr>
            <w:tcW w:w="6095" w:type="dxa"/>
            <w:vAlign w:val="center"/>
          </w:tcPr>
          <w:p w14:paraId="1E9FFF57" w14:textId="6DB36D79" w:rsidR="007C03D1" w:rsidRPr="00F5153A" w:rsidRDefault="007C03D1" w:rsidP="007C03D1">
            <w:pPr>
              <w:pStyle w:val="TableBodyLeft"/>
              <w:rPr>
                <w:rStyle w:val="Instruction"/>
                <w:rFonts w:ascii="72" w:eastAsia="Calibri" w:hAnsi="72" w:cs="72"/>
                <w:color w:val="auto"/>
              </w:rPr>
            </w:pPr>
            <w:r w:rsidRPr="00F5153A">
              <w:rPr>
                <w:rFonts w:ascii="72" w:hAnsi="72" w:cs="72"/>
              </w:rPr>
              <w:t>PEPM Renewables– for Solar PV system</w:t>
            </w:r>
          </w:p>
        </w:tc>
      </w:tr>
      <w:tr w:rsidR="007C03D1" w:rsidRPr="00E37AA1" w14:paraId="6EF8B9A4" w14:textId="77777777" w:rsidTr="00890437">
        <w:tc>
          <w:tcPr>
            <w:tcW w:w="1622" w:type="dxa"/>
            <w:vAlign w:val="center"/>
          </w:tcPr>
          <w:p w14:paraId="32AFE7EA" w14:textId="0C4BD171" w:rsidR="007C03D1" w:rsidRPr="00F5153A" w:rsidRDefault="007C03D1" w:rsidP="007C03D1">
            <w:pPr>
              <w:pStyle w:val="TableBodyCentre"/>
              <w:rPr>
                <w:rStyle w:val="Instruction"/>
                <w:rFonts w:ascii="72" w:eastAsia="Calibri" w:hAnsi="72" w:cs="72"/>
                <w:color w:val="auto"/>
              </w:rPr>
            </w:pPr>
            <w:r w:rsidRPr="00F5153A">
              <w:rPr>
                <w:rStyle w:val="Instruction"/>
                <w:rFonts w:ascii="72" w:eastAsia="Calibri" w:hAnsi="72" w:cs="72"/>
                <w:color w:val="auto"/>
              </w:rPr>
              <w:t>TET 4</w:t>
            </w:r>
          </w:p>
        </w:tc>
        <w:tc>
          <w:tcPr>
            <w:tcW w:w="2597" w:type="dxa"/>
            <w:vAlign w:val="center"/>
          </w:tcPr>
          <w:p w14:paraId="2160B76E" w14:textId="5313ECB2" w:rsidR="007C03D1" w:rsidRPr="00F5153A" w:rsidRDefault="007C03D1" w:rsidP="007C03D1">
            <w:pPr>
              <w:pStyle w:val="TableBodyLeft"/>
              <w:rPr>
                <w:rStyle w:val="Instruction"/>
                <w:rFonts w:ascii="72" w:eastAsia="Calibri" w:hAnsi="72" w:cs="72"/>
                <w:color w:val="auto"/>
              </w:rPr>
            </w:pPr>
            <w:r w:rsidRPr="00F5153A">
              <w:rPr>
                <w:rFonts w:ascii="72" w:hAnsi="72" w:cs="72"/>
              </w:rPr>
              <w:t>Onkgopotse Leeuw</w:t>
            </w:r>
          </w:p>
        </w:tc>
        <w:tc>
          <w:tcPr>
            <w:tcW w:w="6095" w:type="dxa"/>
            <w:vAlign w:val="center"/>
          </w:tcPr>
          <w:p w14:paraId="1669AC03" w14:textId="5C738730" w:rsidR="007C03D1" w:rsidRPr="00F5153A" w:rsidRDefault="007C03D1" w:rsidP="007C03D1">
            <w:pPr>
              <w:pStyle w:val="TableBodyLeft"/>
              <w:rPr>
                <w:rStyle w:val="Instruction"/>
                <w:rFonts w:ascii="72" w:eastAsia="Calibri" w:hAnsi="72" w:cs="72"/>
                <w:color w:val="auto"/>
              </w:rPr>
            </w:pPr>
            <w:r w:rsidRPr="00F5153A">
              <w:rPr>
                <w:rFonts w:ascii="72" w:hAnsi="72" w:cs="72"/>
              </w:rPr>
              <w:t>Arnot C&amp;I LDE</w:t>
            </w:r>
          </w:p>
        </w:tc>
      </w:tr>
      <w:tr w:rsidR="007C03D1" w:rsidRPr="00E37AA1" w14:paraId="4B694F82" w14:textId="77777777" w:rsidTr="00890437">
        <w:tc>
          <w:tcPr>
            <w:tcW w:w="1622" w:type="dxa"/>
            <w:vAlign w:val="center"/>
          </w:tcPr>
          <w:p w14:paraId="56F6BE84" w14:textId="6CB36978" w:rsidR="007C03D1" w:rsidRPr="00F5153A" w:rsidRDefault="007C03D1" w:rsidP="007C03D1">
            <w:pPr>
              <w:pStyle w:val="TableBodyCentre"/>
              <w:rPr>
                <w:rStyle w:val="Instruction"/>
                <w:rFonts w:ascii="72" w:eastAsia="Calibri" w:hAnsi="72" w:cs="72"/>
                <w:color w:val="auto"/>
              </w:rPr>
            </w:pPr>
            <w:r w:rsidRPr="00F5153A">
              <w:rPr>
                <w:rStyle w:val="Instruction"/>
                <w:rFonts w:ascii="72" w:eastAsia="Calibri" w:hAnsi="72" w:cs="72"/>
                <w:color w:val="auto"/>
              </w:rPr>
              <w:t>TET 5</w:t>
            </w:r>
          </w:p>
        </w:tc>
        <w:tc>
          <w:tcPr>
            <w:tcW w:w="2597" w:type="dxa"/>
            <w:vAlign w:val="center"/>
          </w:tcPr>
          <w:p w14:paraId="52F7A432" w14:textId="04FFB7DE" w:rsidR="007C03D1" w:rsidRPr="00F5153A" w:rsidRDefault="007C03D1" w:rsidP="007C03D1">
            <w:pPr>
              <w:pStyle w:val="TableBodyLeft"/>
              <w:rPr>
                <w:rStyle w:val="Instruction"/>
                <w:rFonts w:ascii="72" w:eastAsia="Calibri" w:hAnsi="72" w:cs="72"/>
                <w:color w:val="auto"/>
              </w:rPr>
            </w:pPr>
            <w:r w:rsidRPr="00F5153A">
              <w:rPr>
                <w:rFonts w:ascii="72" w:hAnsi="72" w:cs="72"/>
              </w:rPr>
              <w:t>Vernon Erasmus</w:t>
            </w:r>
          </w:p>
        </w:tc>
        <w:tc>
          <w:tcPr>
            <w:tcW w:w="6095" w:type="dxa"/>
            <w:vAlign w:val="center"/>
          </w:tcPr>
          <w:p w14:paraId="0162EEA1" w14:textId="0B657C19" w:rsidR="007C03D1" w:rsidRPr="00F5153A" w:rsidRDefault="007C03D1" w:rsidP="007C03D1">
            <w:pPr>
              <w:pStyle w:val="TableBodyLeft"/>
              <w:rPr>
                <w:rStyle w:val="Instruction"/>
                <w:rFonts w:ascii="72" w:eastAsia="Calibri" w:hAnsi="72" w:cs="72"/>
                <w:color w:val="auto"/>
              </w:rPr>
            </w:pPr>
            <w:r w:rsidRPr="00F5153A">
              <w:rPr>
                <w:rFonts w:ascii="72" w:hAnsi="72" w:cs="72"/>
              </w:rPr>
              <w:t>Arnot EDWL</w:t>
            </w:r>
          </w:p>
        </w:tc>
      </w:tr>
      <w:tr w:rsidR="007C03D1" w:rsidRPr="00E37AA1" w14:paraId="7BD2B89D" w14:textId="77777777">
        <w:tc>
          <w:tcPr>
            <w:tcW w:w="1622" w:type="dxa"/>
            <w:vAlign w:val="center"/>
          </w:tcPr>
          <w:p w14:paraId="7DB44B20" w14:textId="30426430" w:rsidR="007C03D1" w:rsidRPr="00F5153A" w:rsidRDefault="007C03D1" w:rsidP="007C03D1">
            <w:pPr>
              <w:pStyle w:val="TableBodyCentre"/>
              <w:rPr>
                <w:rStyle w:val="Instruction"/>
                <w:rFonts w:ascii="72" w:eastAsia="Calibri" w:hAnsi="72" w:cs="72"/>
                <w:color w:val="auto"/>
              </w:rPr>
            </w:pPr>
            <w:r w:rsidRPr="00F5153A">
              <w:rPr>
                <w:rStyle w:val="Instruction"/>
                <w:rFonts w:ascii="72" w:eastAsia="Calibri" w:hAnsi="72" w:cs="72"/>
                <w:color w:val="auto"/>
              </w:rPr>
              <w:t>TET 6</w:t>
            </w:r>
          </w:p>
        </w:tc>
        <w:tc>
          <w:tcPr>
            <w:tcW w:w="2597" w:type="dxa"/>
          </w:tcPr>
          <w:p w14:paraId="08B30F40" w14:textId="42D7D5EB" w:rsidR="007C03D1" w:rsidRPr="00F5153A" w:rsidRDefault="007C03D1" w:rsidP="007C03D1">
            <w:pPr>
              <w:pStyle w:val="TableBodyLeft"/>
              <w:rPr>
                <w:rStyle w:val="Instruction"/>
                <w:rFonts w:ascii="72" w:eastAsia="Calibri" w:hAnsi="72" w:cs="72"/>
                <w:color w:val="auto"/>
              </w:rPr>
            </w:pPr>
            <w:r w:rsidRPr="00F5153A">
              <w:rPr>
                <w:rFonts w:ascii="72" w:hAnsi="72" w:cs="72"/>
              </w:rPr>
              <w:t>Yvonne Mazibuko</w:t>
            </w:r>
          </w:p>
        </w:tc>
        <w:tc>
          <w:tcPr>
            <w:tcW w:w="6095" w:type="dxa"/>
          </w:tcPr>
          <w:p w14:paraId="585CD135" w14:textId="5A0AF2D8" w:rsidR="007C03D1" w:rsidRPr="00F5153A" w:rsidRDefault="007C03D1" w:rsidP="007C03D1">
            <w:pPr>
              <w:pStyle w:val="TableBodyLeft"/>
              <w:rPr>
                <w:rStyle w:val="Instruction"/>
                <w:rFonts w:ascii="72" w:eastAsia="Calibri" w:hAnsi="72" w:cs="72"/>
                <w:color w:val="auto"/>
              </w:rPr>
            </w:pPr>
            <w:r w:rsidRPr="00F5153A">
              <w:rPr>
                <w:rFonts w:ascii="72" w:hAnsi="72" w:cs="72"/>
              </w:rPr>
              <w:t>Renewable Energy Snr Engineer</w:t>
            </w:r>
          </w:p>
        </w:tc>
      </w:tr>
      <w:tr w:rsidR="007C03D1" w:rsidRPr="00E37AA1" w14:paraId="42E26C8F" w14:textId="77777777" w:rsidTr="00890437">
        <w:tc>
          <w:tcPr>
            <w:tcW w:w="1622" w:type="dxa"/>
            <w:vAlign w:val="center"/>
          </w:tcPr>
          <w:p w14:paraId="6B1A8FC3" w14:textId="6F1B56C8" w:rsidR="007C03D1" w:rsidRPr="00F5153A" w:rsidRDefault="007C03D1" w:rsidP="007C03D1">
            <w:pPr>
              <w:pStyle w:val="TableBodyCentre"/>
              <w:rPr>
                <w:rStyle w:val="Instruction"/>
                <w:rFonts w:ascii="72" w:eastAsia="Calibri" w:hAnsi="72" w:cs="72"/>
                <w:color w:val="auto"/>
              </w:rPr>
            </w:pPr>
            <w:r w:rsidRPr="00F5153A">
              <w:rPr>
                <w:rStyle w:val="Instruction"/>
                <w:rFonts w:ascii="72" w:eastAsia="Calibri" w:hAnsi="72" w:cs="72"/>
                <w:color w:val="auto"/>
              </w:rPr>
              <w:t>TET 7</w:t>
            </w:r>
          </w:p>
        </w:tc>
        <w:tc>
          <w:tcPr>
            <w:tcW w:w="2597" w:type="dxa"/>
            <w:vAlign w:val="center"/>
          </w:tcPr>
          <w:p w14:paraId="750A27C5" w14:textId="0742F4ED" w:rsidR="007C03D1" w:rsidRPr="00F5153A" w:rsidRDefault="007C03D1" w:rsidP="007C03D1">
            <w:pPr>
              <w:pStyle w:val="TableBodyLeft"/>
              <w:rPr>
                <w:rStyle w:val="Instruction"/>
                <w:rFonts w:ascii="72" w:eastAsia="Calibri" w:hAnsi="72" w:cs="72"/>
                <w:color w:val="auto"/>
              </w:rPr>
            </w:pPr>
            <w:proofErr w:type="spellStart"/>
            <w:r w:rsidRPr="00F5153A">
              <w:rPr>
                <w:rFonts w:ascii="72" w:hAnsi="72" w:cs="72"/>
              </w:rPr>
              <w:t>Bhekisigcino</w:t>
            </w:r>
            <w:proofErr w:type="spellEnd"/>
            <w:r w:rsidRPr="00F5153A">
              <w:rPr>
                <w:rFonts w:ascii="72" w:hAnsi="72" w:cs="72"/>
              </w:rPr>
              <w:t xml:space="preserve"> Mlangeni</w:t>
            </w:r>
          </w:p>
        </w:tc>
        <w:tc>
          <w:tcPr>
            <w:tcW w:w="6095" w:type="dxa"/>
          </w:tcPr>
          <w:p w14:paraId="21A49B31" w14:textId="507DF3F9" w:rsidR="007C03D1" w:rsidRPr="00F5153A" w:rsidRDefault="007C03D1" w:rsidP="007C03D1">
            <w:pPr>
              <w:pStyle w:val="TableBodyLeft"/>
              <w:rPr>
                <w:rStyle w:val="Instruction"/>
                <w:rFonts w:ascii="72" w:eastAsia="Calibri" w:hAnsi="72" w:cs="72"/>
                <w:color w:val="auto"/>
              </w:rPr>
            </w:pPr>
            <w:r w:rsidRPr="00F5153A">
              <w:rPr>
                <w:rFonts w:ascii="72" w:hAnsi="72" w:cs="72"/>
              </w:rPr>
              <w:t>Renewable Energy Snr Engineer</w:t>
            </w:r>
          </w:p>
        </w:tc>
      </w:tr>
      <w:tr w:rsidR="007C03D1" w:rsidRPr="00E37AA1" w14:paraId="3DCE4F78" w14:textId="77777777" w:rsidTr="00890437">
        <w:tc>
          <w:tcPr>
            <w:tcW w:w="1622" w:type="dxa"/>
            <w:vAlign w:val="center"/>
          </w:tcPr>
          <w:p w14:paraId="331FD9B3" w14:textId="6D388291" w:rsidR="007C03D1" w:rsidRPr="00F5153A" w:rsidRDefault="007C03D1" w:rsidP="007C03D1">
            <w:pPr>
              <w:pStyle w:val="TableBodyCentre"/>
              <w:rPr>
                <w:rStyle w:val="Instruction"/>
                <w:rFonts w:ascii="72" w:eastAsia="Calibri" w:hAnsi="72" w:cs="72"/>
                <w:color w:val="auto"/>
              </w:rPr>
            </w:pPr>
            <w:r w:rsidRPr="00F5153A">
              <w:rPr>
                <w:rStyle w:val="Instruction"/>
                <w:rFonts w:ascii="72" w:eastAsia="Calibri" w:hAnsi="72" w:cs="72"/>
                <w:color w:val="auto"/>
              </w:rPr>
              <w:t>TET 8</w:t>
            </w:r>
          </w:p>
        </w:tc>
        <w:tc>
          <w:tcPr>
            <w:tcW w:w="2597" w:type="dxa"/>
            <w:vAlign w:val="center"/>
          </w:tcPr>
          <w:p w14:paraId="67EF71E8" w14:textId="6A1A8AD1" w:rsidR="007C03D1" w:rsidRPr="00F5153A" w:rsidRDefault="007C03D1" w:rsidP="007C03D1">
            <w:pPr>
              <w:pStyle w:val="TableBodyLeft"/>
              <w:rPr>
                <w:rStyle w:val="Instruction"/>
                <w:rFonts w:ascii="72" w:eastAsia="Calibri" w:hAnsi="72" w:cs="72"/>
                <w:color w:val="auto"/>
              </w:rPr>
            </w:pPr>
            <w:r w:rsidRPr="00F5153A">
              <w:rPr>
                <w:rFonts w:ascii="72" w:hAnsi="72" w:cs="72"/>
              </w:rPr>
              <w:t xml:space="preserve">Grace </w:t>
            </w:r>
            <w:proofErr w:type="spellStart"/>
            <w:r w:rsidRPr="00F5153A">
              <w:rPr>
                <w:rFonts w:ascii="72" w:hAnsi="72" w:cs="72"/>
              </w:rPr>
              <w:t>Olukune</w:t>
            </w:r>
            <w:proofErr w:type="spellEnd"/>
            <w:r w:rsidRPr="00F5153A">
              <w:rPr>
                <w:rFonts w:ascii="72" w:hAnsi="72" w:cs="72"/>
              </w:rPr>
              <w:t xml:space="preserve"> </w:t>
            </w:r>
          </w:p>
        </w:tc>
        <w:tc>
          <w:tcPr>
            <w:tcW w:w="6095" w:type="dxa"/>
          </w:tcPr>
          <w:p w14:paraId="67F1AEDD" w14:textId="65C324B3" w:rsidR="007C03D1" w:rsidRPr="00F5153A" w:rsidRDefault="007C03D1" w:rsidP="007C03D1">
            <w:pPr>
              <w:pStyle w:val="TableBodyLeft"/>
              <w:rPr>
                <w:rStyle w:val="Instruction"/>
                <w:rFonts w:ascii="72" w:eastAsia="Calibri" w:hAnsi="72" w:cs="72"/>
                <w:color w:val="auto"/>
              </w:rPr>
            </w:pPr>
            <w:r w:rsidRPr="00F5153A">
              <w:rPr>
                <w:rFonts w:ascii="72" w:hAnsi="72" w:cs="72"/>
              </w:rPr>
              <w:t>Renewable Energy Snr Engineering manager</w:t>
            </w:r>
          </w:p>
        </w:tc>
      </w:tr>
      <w:tr w:rsidR="007C03D1" w:rsidRPr="00E37AA1" w14:paraId="36556CD0" w14:textId="77777777" w:rsidTr="00890437">
        <w:tc>
          <w:tcPr>
            <w:tcW w:w="1622" w:type="dxa"/>
            <w:vAlign w:val="center"/>
          </w:tcPr>
          <w:p w14:paraId="63CD3606" w14:textId="4623AF80" w:rsidR="007C03D1" w:rsidRPr="00F5153A" w:rsidRDefault="007C03D1" w:rsidP="007C03D1">
            <w:pPr>
              <w:pStyle w:val="TableBodyCentre"/>
              <w:rPr>
                <w:rStyle w:val="Instruction"/>
                <w:rFonts w:ascii="72" w:eastAsia="Calibri" w:hAnsi="72" w:cs="72"/>
                <w:color w:val="auto"/>
              </w:rPr>
            </w:pPr>
            <w:r w:rsidRPr="00F5153A">
              <w:rPr>
                <w:rStyle w:val="Instruction"/>
                <w:rFonts w:ascii="72" w:eastAsia="Calibri" w:hAnsi="72" w:cs="72"/>
                <w:color w:val="auto"/>
              </w:rPr>
              <w:t>TET 9</w:t>
            </w:r>
          </w:p>
        </w:tc>
        <w:tc>
          <w:tcPr>
            <w:tcW w:w="2597" w:type="dxa"/>
            <w:vAlign w:val="center"/>
          </w:tcPr>
          <w:p w14:paraId="529E75FF" w14:textId="33E4688A" w:rsidR="007C03D1" w:rsidRPr="00F5153A" w:rsidRDefault="007C03D1" w:rsidP="007C03D1">
            <w:pPr>
              <w:pStyle w:val="TableBodyLeft"/>
              <w:rPr>
                <w:rStyle w:val="Instruction"/>
                <w:rFonts w:ascii="72" w:eastAsia="Calibri" w:hAnsi="72" w:cs="72"/>
                <w:color w:val="auto"/>
              </w:rPr>
            </w:pPr>
            <w:r w:rsidRPr="00F5153A">
              <w:rPr>
                <w:rFonts w:ascii="72" w:hAnsi="72" w:cs="72"/>
              </w:rPr>
              <w:t>Mkhululi Ncube</w:t>
            </w:r>
          </w:p>
        </w:tc>
        <w:tc>
          <w:tcPr>
            <w:tcW w:w="6095" w:type="dxa"/>
            <w:vAlign w:val="center"/>
          </w:tcPr>
          <w:p w14:paraId="24218E1B" w14:textId="674E57B7" w:rsidR="007C03D1" w:rsidRPr="00F5153A" w:rsidRDefault="007C03D1" w:rsidP="007C03D1">
            <w:pPr>
              <w:pStyle w:val="TableBodyLeft"/>
              <w:rPr>
                <w:rStyle w:val="Instruction"/>
                <w:rFonts w:ascii="72" w:eastAsia="Calibri" w:hAnsi="72" w:cs="72"/>
                <w:color w:val="auto"/>
              </w:rPr>
            </w:pPr>
            <w:r w:rsidRPr="00F5153A">
              <w:rPr>
                <w:rFonts w:ascii="72" w:hAnsi="72" w:cs="72"/>
              </w:rPr>
              <w:t>Arnot Mechanical LDE</w:t>
            </w:r>
          </w:p>
        </w:tc>
      </w:tr>
      <w:tr w:rsidR="00E373D6" w:rsidRPr="00E37AA1" w14:paraId="2E89ADBE" w14:textId="77777777" w:rsidTr="00890437">
        <w:tc>
          <w:tcPr>
            <w:tcW w:w="1622" w:type="dxa"/>
            <w:vAlign w:val="center"/>
          </w:tcPr>
          <w:p w14:paraId="1E486E50" w14:textId="6CC439F3" w:rsidR="00E373D6" w:rsidRPr="00F5153A" w:rsidRDefault="00E373D6" w:rsidP="007C03D1">
            <w:pPr>
              <w:pStyle w:val="TableBodyCentre"/>
              <w:rPr>
                <w:rStyle w:val="Instruction"/>
                <w:rFonts w:ascii="72" w:eastAsia="Calibri" w:hAnsi="72" w:cs="72"/>
                <w:color w:val="auto"/>
              </w:rPr>
            </w:pPr>
            <w:r w:rsidRPr="00F5153A">
              <w:rPr>
                <w:rStyle w:val="Instruction"/>
                <w:rFonts w:ascii="72" w:eastAsia="Calibri" w:hAnsi="72" w:cs="72"/>
                <w:color w:val="auto"/>
              </w:rPr>
              <w:t>TET 10</w:t>
            </w:r>
          </w:p>
        </w:tc>
        <w:tc>
          <w:tcPr>
            <w:tcW w:w="2597" w:type="dxa"/>
            <w:vAlign w:val="center"/>
          </w:tcPr>
          <w:p w14:paraId="5BBCA4D0" w14:textId="72DB17C7" w:rsidR="00E373D6" w:rsidRPr="00F5153A" w:rsidRDefault="00E373D6" w:rsidP="007C03D1">
            <w:pPr>
              <w:pStyle w:val="TableBodyLeft"/>
              <w:rPr>
                <w:rFonts w:ascii="72" w:hAnsi="72" w:cs="72"/>
              </w:rPr>
            </w:pPr>
            <w:r w:rsidRPr="00F5153A">
              <w:rPr>
                <w:rFonts w:ascii="72" w:hAnsi="72" w:cs="72"/>
              </w:rPr>
              <w:t>Tebatso Menziwa</w:t>
            </w:r>
          </w:p>
        </w:tc>
        <w:tc>
          <w:tcPr>
            <w:tcW w:w="6095" w:type="dxa"/>
            <w:vAlign w:val="center"/>
          </w:tcPr>
          <w:p w14:paraId="6F0BB0C7" w14:textId="7088E95A" w:rsidR="00E373D6" w:rsidRPr="00F5153A" w:rsidRDefault="00E373D6" w:rsidP="007C03D1">
            <w:pPr>
              <w:pStyle w:val="TableBodyLeft"/>
              <w:rPr>
                <w:rFonts w:ascii="72" w:hAnsi="72" w:cs="72"/>
              </w:rPr>
            </w:pPr>
            <w:r w:rsidRPr="00F5153A">
              <w:rPr>
                <w:rFonts w:ascii="72" w:hAnsi="72" w:cs="72"/>
              </w:rPr>
              <w:t>Arnot Civil LDE</w:t>
            </w:r>
          </w:p>
        </w:tc>
      </w:tr>
      <w:tr w:rsidR="009078E0" w:rsidRPr="00E37AA1" w14:paraId="38695624" w14:textId="77777777">
        <w:tc>
          <w:tcPr>
            <w:tcW w:w="1622" w:type="dxa"/>
            <w:vAlign w:val="center"/>
          </w:tcPr>
          <w:p w14:paraId="57B191E9" w14:textId="11211E4B" w:rsidR="009078E0" w:rsidRPr="00F5153A" w:rsidRDefault="009078E0" w:rsidP="009078E0">
            <w:pPr>
              <w:pStyle w:val="TableBodyCentre"/>
              <w:rPr>
                <w:rStyle w:val="Instruction"/>
                <w:rFonts w:ascii="72" w:eastAsia="Calibri" w:hAnsi="72" w:cs="72"/>
                <w:color w:val="auto"/>
              </w:rPr>
            </w:pPr>
            <w:r w:rsidRPr="00F5153A">
              <w:rPr>
                <w:rStyle w:val="Instruction"/>
                <w:rFonts w:ascii="72" w:eastAsia="Calibri" w:hAnsi="72" w:cs="72"/>
                <w:color w:val="auto"/>
              </w:rPr>
              <w:t>TET 11</w:t>
            </w:r>
          </w:p>
        </w:tc>
        <w:tc>
          <w:tcPr>
            <w:tcW w:w="2597" w:type="dxa"/>
          </w:tcPr>
          <w:p w14:paraId="5237723B" w14:textId="6872A736" w:rsidR="009078E0" w:rsidRPr="00F5153A" w:rsidRDefault="009078E0" w:rsidP="009078E0">
            <w:pPr>
              <w:pStyle w:val="TableBodyLeft"/>
              <w:rPr>
                <w:rFonts w:ascii="72" w:hAnsi="72" w:cs="72"/>
              </w:rPr>
            </w:pPr>
            <w:r w:rsidRPr="00F5153A">
              <w:rPr>
                <w:rFonts w:ascii="72" w:hAnsi="72" w:cs="72"/>
                <w:bCs/>
                <w:lang w:val="en-US"/>
              </w:rPr>
              <w:t>Elisha Maharaj/Moses Tshikomba</w:t>
            </w:r>
          </w:p>
        </w:tc>
        <w:tc>
          <w:tcPr>
            <w:tcW w:w="6095" w:type="dxa"/>
            <w:vAlign w:val="center"/>
          </w:tcPr>
          <w:p w14:paraId="3426326D" w14:textId="1185A886" w:rsidR="009078E0" w:rsidRPr="00F5153A" w:rsidRDefault="009078E0" w:rsidP="009078E0">
            <w:pPr>
              <w:pStyle w:val="TableBodyLeft"/>
              <w:rPr>
                <w:rFonts w:ascii="72" w:hAnsi="72" w:cs="72"/>
              </w:rPr>
            </w:pPr>
            <w:r w:rsidRPr="00F5153A">
              <w:rPr>
                <w:rFonts w:ascii="72" w:hAnsi="72" w:cs="72"/>
              </w:rPr>
              <w:t>Project Manager</w:t>
            </w:r>
          </w:p>
        </w:tc>
      </w:tr>
      <w:tr w:rsidR="009078E0" w:rsidRPr="00E37AA1" w14:paraId="53AD5EE6" w14:textId="77777777">
        <w:tc>
          <w:tcPr>
            <w:tcW w:w="1622" w:type="dxa"/>
            <w:vAlign w:val="center"/>
          </w:tcPr>
          <w:p w14:paraId="3C1A750D" w14:textId="5078FEE3" w:rsidR="009078E0" w:rsidRPr="00F5153A" w:rsidRDefault="009078E0" w:rsidP="009078E0">
            <w:pPr>
              <w:pStyle w:val="TableBodyCentre"/>
              <w:rPr>
                <w:rStyle w:val="Instruction"/>
                <w:rFonts w:ascii="72" w:eastAsia="Calibri" w:hAnsi="72" w:cs="72"/>
                <w:color w:val="auto"/>
              </w:rPr>
            </w:pPr>
            <w:r w:rsidRPr="00F5153A">
              <w:rPr>
                <w:rStyle w:val="Instruction"/>
                <w:rFonts w:ascii="72" w:eastAsia="Calibri" w:hAnsi="72" w:cs="72"/>
                <w:color w:val="auto"/>
              </w:rPr>
              <w:t>TET 12</w:t>
            </w:r>
          </w:p>
        </w:tc>
        <w:tc>
          <w:tcPr>
            <w:tcW w:w="2597" w:type="dxa"/>
          </w:tcPr>
          <w:p w14:paraId="5E09429F" w14:textId="4F9ED15B" w:rsidR="009078E0" w:rsidRPr="00F5153A" w:rsidRDefault="009078E0" w:rsidP="009078E0">
            <w:pPr>
              <w:pStyle w:val="TableBodyLeft"/>
              <w:rPr>
                <w:rFonts w:ascii="72" w:hAnsi="72" w:cs="72"/>
              </w:rPr>
            </w:pPr>
            <w:r w:rsidRPr="00F5153A">
              <w:rPr>
                <w:rFonts w:ascii="72" w:hAnsi="72" w:cs="72"/>
                <w:bCs/>
                <w:lang w:val="en-US"/>
              </w:rPr>
              <w:t>Kanya Kutu</w:t>
            </w:r>
          </w:p>
        </w:tc>
        <w:tc>
          <w:tcPr>
            <w:tcW w:w="6095" w:type="dxa"/>
            <w:vAlign w:val="center"/>
          </w:tcPr>
          <w:p w14:paraId="244DB1DE" w14:textId="1AD25E23" w:rsidR="009078E0" w:rsidRPr="00F5153A" w:rsidRDefault="009078E0" w:rsidP="009078E0">
            <w:pPr>
              <w:pStyle w:val="TableBodyLeft"/>
              <w:rPr>
                <w:rFonts w:ascii="72" w:hAnsi="72" w:cs="72"/>
              </w:rPr>
            </w:pPr>
            <w:r w:rsidRPr="00F5153A">
              <w:rPr>
                <w:rFonts w:ascii="72" w:hAnsi="72" w:cs="72"/>
              </w:rPr>
              <w:t>Contracts Manager</w:t>
            </w:r>
          </w:p>
        </w:tc>
      </w:tr>
      <w:bookmarkEnd w:id="38"/>
    </w:tbl>
    <w:p w14:paraId="79880E74" w14:textId="25FE0BCC" w:rsidR="00125A91" w:rsidRPr="00E37AA1" w:rsidRDefault="00125A91" w:rsidP="00125A91">
      <w:pPr>
        <w:pStyle w:val="BodyText"/>
      </w:pPr>
    </w:p>
    <w:p w14:paraId="206A137B" w14:textId="62EA4370" w:rsidR="00125A91" w:rsidRPr="00463616" w:rsidRDefault="00125A91" w:rsidP="00125A91">
      <w:pPr>
        <w:pStyle w:val="Heading2"/>
        <w:ind w:left="964" w:hanging="964"/>
        <w:rPr>
          <w:b w:val="0"/>
        </w:rPr>
      </w:pPr>
      <w:bookmarkStart w:id="39" w:name="_Toc147916676"/>
      <w:r w:rsidRPr="00463616">
        <w:rPr>
          <w:b w:val="0"/>
        </w:rPr>
        <w:t>Mandatory Technical Evaluation Criteria</w:t>
      </w:r>
      <w:bookmarkEnd w:id="39"/>
    </w:p>
    <w:p w14:paraId="1E1745DD" w14:textId="6D7739A8" w:rsidR="00125A91" w:rsidRPr="00E37AA1" w:rsidRDefault="00C007FD" w:rsidP="00125A91">
      <w:pPr>
        <w:pStyle w:val="BodyText"/>
      </w:pPr>
      <w:r w:rsidRPr="00E37AA1">
        <w:t xml:space="preserve">Mandatory </w:t>
      </w:r>
      <w:r w:rsidR="00DC5872" w:rsidRPr="00E37AA1">
        <w:t>Evaluation C</w:t>
      </w:r>
      <w:r w:rsidRPr="00E37AA1">
        <w:t>riteria (gatekeepers) are ‘must meet’ criteria. These criteria are assessed on a Yes/No basis as to whether the criteria are met. An assessment of ‘No’ against any criterion shall technically disqualify the tender and shall not be further evaluated against Qualitative Criteria.</w:t>
      </w:r>
    </w:p>
    <w:p w14:paraId="44F89A7F" w14:textId="1B3520E3" w:rsidR="00C007FD" w:rsidRPr="00E37AA1" w:rsidRDefault="00C007FD" w:rsidP="00125A91">
      <w:pPr>
        <w:pStyle w:val="BodyText"/>
      </w:pPr>
      <w:r w:rsidRPr="00E37AA1">
        <w:t xml:space="preserve">Refer to </w:t>
      </w:r>
      <w:r w:rsidR="0084792C" w:rsidRPr="00E37AA1">
        <w:fldChar w:fldCharType="begin"/>
      </w:r>
      <w:r w:rsidR="0084792C" w:rsidRPr="00E37AA1">
        <w:instrText xml:space="preserve"> REF _Ref140165917 \r \h </w:instrText>
      </w:r>
      <w:r w:rsidR="00BE3672" w:rsidRPr="00463616">
        <w:instrText xml:space="preserve"> \* MERGEFORMAT </w:instrText>
      </w:r>
      <w:r w:rsidR="0084792C" w:rsidRPr="00E37AA1">
        <w:fldChar w:fldCharType="separate"/>
      </w:r>
      <w:r w:rsidR="00D33D9F" w:rsidRPr="00E37AA1">
        <w:t>Appendix A</w:t>
      </w:r>
      <w:r w:rsidR="0084792C" w:rsidRPr="00E37AA1">
        <w:fldChar w:fldCharType="end"/>
      </w:r>
      <w:r w:rsidRPr="00E37AA1">
        <w:t xml:space="preserve"> for the defined Mandatory Criteria.</w:t>
      </w:r>
    </w:p>
    <w:p w14:paraId="117F2F48" w14:textId="603B693F" w:rsidR="00A24E94" w:rsidRPr="00E37AA1" w:rsidRDefault="00A24E94" w:rsidP="00AB2E96">
      <w:pPr>
        <w:pStyle w:val="BodyText"/>
        <w:tabs>
          <w:tab w:val="left" w:pos="8931"/>
        </w:tabs>
      </w:pPr>
      <w:r w:rsidRPr="00E37AA1">
        <w:t xml:space="preserve">The Mandatory Criteria will be evaluated based on the information provided in accordance with </w:t>
      </w:r>
      <w:r w:rsidRPr="00E37AA1">
        <w:fldChar w:fldCharType="begin"/>
      </w:r>
      <w:r w:rsidRPr="00E37AA1">
        <w:instrText xml:space="preserve"> REF _Ref127559956 \r \h </w:instrText>
      </w:r>
      <w:r w:rsidR="00BE3672" w:rsidRPr="00463616">
        <w:instrText xml:space="preserve"> \* MERGEFORMAT </w:instrText>
      </w:r>
      <w:r w:rsidRPr="00E37AA1">
        <w:fldChar w:fldCharType="separate"/>
      </w:r>
      <w:r w:rsidR="00D33D9F" w:rsidRPr="00E37AA1">
        <w:t>Appendix C</w:t>
      </w:r>
      <w:r w:rsidRPr="00E37AA1">
        <w:fldChar w:fldCharType="end"/>
      </w:r>
      <w:r w:rsidRPr="00E37AA1">
        <w:t xml:space="preserve">, which describes the specific tender </w:t>
      </w:r>
      <w:r w:rsidR="00A72226" w:rsidRPr="00E37AA1">
        <w:t>returnable</w:t>
      </w:r>
      <w:r w:rsidRPr="00E37AA1">
        <w:t xml:space="preserve"> and technical schedules that the </w:t>
      </w:r>
      <w:r w:rsidR="00161D12" w:rsidRPr="00E37AA1">
        <w:t>Bidder</w:t>
      </w:r>
      <w:r w:rsidRPr="00E37AA1">
        <w:t xml:space="preserve"> should complete and return during the Tender phase.</w:t>
      </w:r>
    </w:p>
    <w:p w14:paraId="050EB7F3" w14:textId="77777777" w:rsidR="00125A91" w:rsidRPr="00463616" w:rsidRDefault="00125A91" w:rsidP="00125A91">
      <w:pPr>
        <w:pStyle w:val="Heading2"/>
        <w:ind w:left="964" w:hanging="964"/>
        <w:rPr>
          <w:b w:val="0"/>
        </w:rPr>
      </w:pPr>
      <w:bookmarkStart w:id="40" w:name="_Toc147916677"/>
      <w:r w:rsidRPr="00463616">
        <w:rPr>
          <w:b w:val="0"/>
        </w:rPr>
        <w:t>Qualitative Technical Evaluation Criteria</w:t>
      </w:r>
      <w:bookmarkEnd w:id="40"/>
    </w:p>
    <w:p w14:paraId="2B4AF4E8" w14:textId="6234C842" w:rsidR="00125A91" w:rsidRPr="00E37AA1" w:rsidRDefault="00F5193D" w:rsidP="00D31A0C">
      <w:pPr>
        <w:pStyle w:val="BodyText"/>
      </w:pPr>
      <w:r w:rsidRPr="00E37AA1">
        <w:t xml:space="preserve">Tenders that have met all the Mandatory Evaluation Criteria will be evaluated against the Qualitative Evaluation Criteria. </w:t>
      </w:r>
      <w:r w:rsidR="00DC5872" w:rsidRPr="00E37AA1">
        <w:t>Qualitative Evaluation Criteria are weighted evaluation criteria used to identify the highest technically ranked tender.</w:t>
      </w:r>
    </w:p>
    <w:p w14:paraId="1DF38909" w14:textId="74BF9AD6" w:rsidR="00DB334E" w:rsidRPr="00E37AA1" w:rsidRDefault="00DB334E" w:rsidP="00D31A0C">
      <w:pPr>
        <w:pStyle w:val="BodyText"/>
      </w:pPr>
      <w:r w:rsidRPr="00E37AA1">
        <w:t xml:space="preserve">The minimum weighted final score (threshold) required for a tender to be considered “Functionally Acceptable” from a technical perspective is </w:t>
      </w:r>
      <w:r w:rsidR="00463616">
        <w:t>70%.</w:t>
      </w:r>
    </w:p>
    <w:p w14:paraId="2E74C874" w14:textId="62418C59" w:rsidR="00DB334E" w:rsidRPr="00E37AA1" w:rsidRDefault="00DB334E" w:rsidP="00D31A0C">
      <w:pPr>
        <w:pStyle w:val="BodyText"/>
      </w:pPr>
      <w:r w:rsidRPr="00E37AA1">
        <w:t xml:space="preserve">Refer to </w:t>
      </w:r>
      <w:r w:rsidRPr="00E37AA1">
        <w:fldChar w:fldCharType="begin"/>
      </w:r>
      <w:r w:rsidRPr="00E37AA1">
        <w:instrText xml:space="preserve"> REF _Ref127557116 \r \h </w:instrText>
      </w:r>
      <w:r w:rsidR="00BE3672" w:rsidRPr="00463616">
        <w:instrText xml:space="preserve"> \* MERGEFORMAT </w:instrText>
      </w:r>
      <w:r w:rsidRPr="00E37AA1">
        <w:fldChar w:fldCharType="separate"/>
      </w:r>
      <w:r w:rsidR="00D33D9F" w:rsidRPr="00E37AA1">
        <w:t>Appendix B</w:t>
      </w:r>
      <w:r w:rsidRPr="00E37AA1">
        <w:fldChar w:fldCharType="end"/>
      </w:r>
      <w:r w:rsidRPr="00E37AA1">
        <w:t xml:space="preserve"> for the defined Qualitative Criteria.</w:t>
      </w:r>
    </w:p>
    <w:p w14:paraId="47CB5353" w14:textId="3F766D0A" w:rsidR="00A72226" w:rsidRPr="007C03D1" w:rsidRDefault="00A72226" w:rsidP="00D31A0C">
      <w:pPr>
        <w:pStyle w:val="HeaderBold"/>
        <w:rPr>
          <w:b w:val="0"/>
          <w:bCs/>
          <w:sz w:val="22"/>
          <w:szCs w:val="22"/>
          <w:lang w:val="en-ZA"/>
        </w:rPr>
      </w:pPr>
      <w:r w:rsidRPr="007C03D1">
        <w:rPr>
          <w:b w:val="0"/>
          <w:bCs/>
          <w:sz w:val="22"/>
          <w:szCs w:val="22"/>
        </w:rPr>
        <w:t xml:space="preserve">The Qualitative Criteria will be evaluated based on the information provided in accordance with </w:t>
      </w:r>
      <w:r w:rsidR="007C03D1" w:rsidRPr="007C03D1">
        <w:rPr>
          <w:b w:val="0"/>
          <w:bCs/>
          <w:sz w:val="22"/>
          <w:szCs w:val="22"/>
        </w:rPr>
        <w:t>AEEP 0128</w:t>
      </w:r>
      <w:r w:rsidR="004D51DF" w:rsidRPr="007C03D1">
        <w:rPr>
          <w:b w:val="0"/>
          <w:bCs/>
          <w:sz w:val="22"/>
          <w:szCs w:val="22"/>
        </w:rPr>
        <w:t>, Appendix C: Tender Returnable Technical Schedules</w:t>
      </w:r>
      <w:r w:rsidRPr="007C03D1">
        <w:rPr>
          <w:b w:val="0"/>
          <w:bCs/>
          <w:sz w:val="22"/>
          <w:szCs w:val="22"/>
        </w:rPr>
        <w:t xml:space="preserve">, which describes the specific tender returnable and technical schedules that the </w:t>
      </w:r>
      <w:r w:rsidR="00161D12" w:rsidRPr="007C03D1">
        <w:rPr>
          <w:b w:val="0"/>
          <w:bCs/>
          <w:sz w:val="22"/>
          <w:szCs w:val="22"/>
        </w:rPr>
        <w:t>Bidder</w:t>
      </w:r>
      <w:r w:rsidRPr="007C03D1">
        <w:rPr>
          <w:b w:val="0"/>
          <w:bCs/>
          <w:sz w:val="22"/>
          <w:szCs w:val="22"/>
        </w:rPr>
        <w:t xml:space="preserve"> should complete and return during the Tender phase.</w:t>
      </w:r>
    </w:p>
    <w:p w14:paraId="13C5A517" w14:textId="77777777" w:rsidR="00125A91" w:rsidRPr="007C03D1" w:rsidRDefault="00125A91" w:rsidP="00125A91">
      <w:pPr>
        <w:pStyle w:val="BodyText"/>
        <w:rPr>
          <w:bCs/>
          <w:szCs w:val="22"/>
        </w:rPr>
      </w:pPr>
    </w:p>
    <w:p w14:paraId="78CC78FB" w14:textId="1C0D27BF" w:rsidR="00125A91" w:rsidRPr="00E37AA1" w:rsidRDefault="00125A91">
      <w:pPr>
        <w:pStyle w:val="BodyText"/>
        <w:rPr>
          <w:rStyle w:val="Instruction"/>
        </w:rPr>
        <w:sectPr w:rsidR="00125A91" w:rsidRPr="00E37AA1" w:rsidSect="00B3121B">
          <w:footerReference w:type="default" r:id="rId14"/>
          <w:pgSz w:w="11906" w:h="16838"/>
          <w:pgMar w:top="1701" w:right="567" w:bottom="1418" w:left="1134" w:header="1296" w:footer="864" w:gutter="0"/>
          <w:cols w:space="708"/>
          <w:docGrid w:linePitch="360"/>
        </w:sectPr>
      </w:pPr>
    </w:p>
    <w:p w14:paraId="6831B68F" w14:textId="1E706064" w:rsidR="002F3757" w:rsidRPr="00E82C99" w:rsidRDefault="00EE6CE0" w:rsidP="00197C16">
      <w:pPr>
        <w:pStyle w:val="Heading2"/>
        <w:ind w:left="964" w:hanging="964"/>
        <w:rPr>
          <w:b w:val="0"/>
        </w:rPr>
      </w:pPr>
      <w:bookmarkStart w:id="41" w:name="_Toc147916678"/>
      <w:r w:rsidRPr="00E82C99">
        <w:rPr>
          <w:b w:val="0"/>
        </w:rPr>
        <w:t>TET Member Responsibi</w:t>
      </w:r>
      <w:r w:rsidR="002F3757" w:rsidRPr="00E82C99">
        <w:rPr>
          <w:b w:val="0"/>
        </w:rPr>
        <w:t>lities</w:t>
      </w:r>
      <w:bookmarkEnd w:id="41"/>
    </w:p>
    <w:p w14:paraId="77866200" w14:textId="55899A25" w:rsidR="00913481" w:rsidRPr="00E37AA1" w:rsidRDefault="00913481" w:rsidP="00913481">
      <w:pPr>
        <w:pStyle w:val="BodyText"/>
      </w:pPr>
      <w:r w:rsidRPr="00E37AA1">
        <w:t xml:space="preserve">The TET members allocated to review/evaluate each Mandatory and Qualitative criterion is indicated in </w:t>
      </w:r>
      <w:r w:rsidR="00DD0907" w:rsidRPr="00E37AA1">
        <w:fldChar w:fldCharType="begin"/>
      </w:r>
      <w:r w:rsidR="00DD0907" w:rsidRPr="00E37AA1">
        <w:instrText xml:space="preserve"> REF _Ref127620546 \h </w:instrText>
      </w:r>
      <w:r w:rsidR="00BE3672" w:rsidRPr="00E82C99">
        <w:instrText xml:space="preserve"> \* MERGEFORMAT </w:instrText>
      </w:r>
      <w:r w:rsidR="00DD0907" w:rsidRPr="00E37AA1">
        <w:fldChar w:fldCharType="separate"/>
      </w:r>
      <w:r w:rsidR="00D33D9F" w:rsidRPr="00E37AA1">
        <w:t xml:space="preserve">Table </w:t>
      </w:r>
      <w:r w:rsidR="00D33D9F" w:rsidRPr="00E37AA1">
        <w:rPr>
          <w:noProof/>
        </w:rPr>
        <w:t>3</w:t>
      </w:r>
      <w:r w:rsidR="00D33D9F" w:rsidRPr="00E37AA1">
        <w:noBreakHyphen/>
      </w:r>
      <w:r w:rsidR="00D33D9F" w:rsidRPr="00E37AA1">
        <w:rPr>
          <w:noProof/>
        </w:rPr>
        <w:t>2</w:t>
      </w:r>
      <w:r w:rsidR="00DD0907" w:rsidRPr="00E37AA1">
        <w:fldChar w:fldCharType="end"/>
      </w:r>
      <w:r w:rsidR="00DD0907" w:rsidRPr="00E37AA1">
        <w:t>.</w:t>
      </w:r>
    </w:p>
    <w:p w14:paraId="58F4F9BF" w14:textId="1AEB67B1" w:rsidR="005A5942" w:rsidRPr="00E37AA1" w:rsidRDefault="005A5942" w:rsidP="00913481">
      <w:pPr>
        <w:pStyle w:val="BodyText"/>
      </w:pPr>
      <w:r w:rsidRPr="00E37AA1">
        <w:t xml:space="preserve">Refer to </w:t>
      </w:r>
      <w:r w:rsidRPr="00E37AA1">
        <w:fldChar w:fldCharType="begin"/>
      </w:r>
      <w:r w:rsidRPr="00E37AA1">
        <w:instrText xml:space="preserve"> REF _Ref127628307 \h </w:instrText>
      </w:r>
      <w:r w:rsidR="00BE3672" w:rsidRPr="00E82C99">
        <w:instrText xml:space="preserve"> \* MERGEFORMAT </w:instrText>
      </w:r>
      <w:r w:rsidRPr="00E37AA1">
        <w:fldChar w:fldCharType="separate"/>
      </w:r>
      <w:r w:rsidR="00D33D9F" w:rsidRPr="00E37AA1">
        <w:t xml:space="preserve">Table </w:t>
      </w:r>
      <w:r w:rsidR="00D33D9F" w:rsidRPr="00E37AA1">
        <w:rPr>
          <w:noProof/>
        </w:rPr>
        <w:t>3</w:t>
      </w:r>
      <w:r w:rsidR="00D33D9F" w:rsidRPr="00E37AA1">
        <w:noBreakHyphen/>
      </w:r>
      <w:r w:rsidR="00D33D9F" w:rsidRPr="00E37AA1">
        <w:rPr>
          <w:noProof/>
        </w:rPr>
        <w:t>1</w:t>
      </w:r>
      <w:r w:rsidRPr="00E37AA1">
        <w:fldChar w:fldCharType="end"/>
      </w:r>
      <w:r w:rsidRPr="00E37AA1">
        <w:t xml:space="preserve"> for identification of the TET members.</w:t>
      </w:r>
    </w:p>
    <w:p w14:paraId="5C7A2997" w14:textId="1500D277" w:rsidR="005A5942" w:rsidRPr="00E37AA1" w:rsidRDefault="005A5942" w:rsidP="00913481">
      <w:pPr>
        <w:pStyle w:val="BodyText"/>
      </w:pPr>
      <w:r w:rsidRPr="00E37AA1">
        <w:t>Refer to</w:t>
      </w:r>
      <w:r w:rsidR="0084792C" w:rsidRPr="00E37AA1">
        <w:t xml:space="preserve"> </w:t>
      </w:r>
      <w:r w:rsidR="0084792C" w:rsidRPr="00E37AA1">
        <w:fldChar w:fldCharType="begin"/>
      </w:r>
      <w:r w:rsidR="0084792C" w:rsidRPr="00E37AA1">
        <w:instrText xml:space="preserve"> REF _Ref140165976 \r \h </w:instrText>
      </w:r>
      <w:r w:rsidR="00BE3672" w:rsidRPr="00E82C99">
        <w:instrText xml:space="preserve"> \* MERGEFORMAT </w:instrText>
      </w:r>
      <w:r w:rsidR="0084792C" w:rsidRPr="00E37AA1">
        <w:fldChar w:fldCharType="separate"/>
      </w:r>
      <w:r w:rsidR="00D33D9F" w:rsidRPr="00E37AA1">
        <w:t>Appendix A</w:t>
      </w:r>
      <w:r w:rsidR="0084792C" w:rsidRPr="00E37AA1">
        <w:fldChar w:fldCharType="end"/>
      </w:r>
      <w:r w:rsidR="0084792C" w:rsidRPr="00E37AA1">
        <w:t>,</w:t>
      </w:r>
      <w:r w:rsidRPr="00E37AA1">
        <w:t xml:space="preserve"> </w:t>
      </w:r>
      <w:r w:rsidR="008940B1" w:rsidRPr="00E37AA1">
        <w:fldChar w:fldCharType="begin"/>
      </w:r>
      <w:r w:rsidR="008940B1" w:rsidRPr="00E37AA1">
        <w:instrText xml:space="preserve"> REF _Ref127554992 \h </w:instrText>
      </w:r>
      <w:r w:rsidR="00BE3672" w:rsidRPr="00E82C99">
        <w:instrText xml:space="preserve"> \* MERGEFORMAT </w:instrText>
      </w:r>
      <w:r w:rsidR="008940B1" w:rsidRPr="00E37AA1">
        <w:fldChar w:fldCharType="separate"/>
      </w:r>
      <w:r w:rsidR="00D33D9F" w:rsidRPr="00E37AA1">
        <w:t xml:space="preserve">Table </w:t>
      </w:r>
      <w:r w:rsidR="00D33D9F" w:rsidRPr="00E37AA1">
        <w:rPr>
          <w:noProof/>
        </w:rPr>
        <w:t>1</w:t>
      </w:r>
      <w:r w:rsidR="00D33D9F" w:rsidRPr="00E37AA1">
        <w:noBreakHyphen/>
      </w:r>
      <w:r w:rsidR="00D33D9F" w:rsidRPr="00E37AA1">
        <w:rPr>
          <w:noProof/>
        </w:rPr>
        <w:t>1</w:t>
      </w:r>
      <w:r w:rsidR="008940B1" w:rsidRPr="00E37AA1">
        <w:fldChar w:fldCharType="end"/>
      </w:r>
      <w:r w:rsidR="008940B1" w:rsidRPr="00E37AA1">
        <w:t xml:space="preserve"> for the Mandatory Criteria.</w:t>
      </w:r>
    </w:p>
    <w:p w14:paraId="3F10A3AD" w14:textId="432CC64A" w:rsidR="008940B1" w:rsidRPr="00E37AA1" w:rsidRDefault="008940B1" w:rsidP="00913481">
      <w:pPr>
        <w:pStyle w:val="BodyText"/>
      </w:pPr>
      <w:r w:rsidRPr="00E37AA1">
        <w:t>Refer to</w:t>
      </w:r>
      <w:r w:rsidR="0084792C" w:rsidRPr="00E37AA1">
        <w:t xml:space="preserve"> </w:t>
      </w:r>
      <w:r w:rsidR="0084792C" w:rsidRPr="00E37AA1">
        <w:fldChar w:fldCharType="begin"/>
      </w:r>
      <w:r w:rsidR="0084792C" w:rsidRPr="00E37AA1">
        <w:instrText xml:space="preserve"> REF _Ref127557116 \r \h </w:instrText>
      </w:r>
      <w:r w:rsidR="00BE3672" w:rsidRPr="00E82C99">
        <w:instrText xml:space="preserve"> \* MERGEFORMAT </w:instrText>
      </w:r>
      <w:r w:rsidR="0084792C" w:rsidRPr="00E37AA1">
        <w:fldChar w:fldCharType="separate"/>
      </w:r>
      <w:r w:rsidR="00D33D9F" w:rsidRPr="00E37AA1">
        <w:t>Appendix B</w:t>
      </w:r>
      <w:r w:rsidR="0084792C" w:rsidRPr="00E37AA1">
        <w:fldChar w:fldCharType="end"/>
      </w:r>
      <w:r w:rsidR="0084792C" w:rsidRPr="00E37AA1">
        <w:t>,</w:t>
      </w:r>
      <w:r w:rsidRPr="00E37AA1">
        <w:t xml:space="preserve"> </w:t>
      </w:r>
      <w:r w:rsidRPr="00E37AA1">
        <w:fldChar w:fldCharType="begin"/>
      </w:r>
      <w:r w:rsidRPr="00E37AA1">
        <w:instrText xml:space="preserve"> REF _Ref127559313 \h </w:instrText>
      </w:r>
      <w:r w:rsidR="00BE3672" w:rsidRPr="00E82C99">
        <w:instrText xml:space="preserve"> \* MERGEFORMAT </w:instrText>
      </w:r>
      <w:r w:rsidRPr="00E37AA1">
        <w:fldChar w:fldCharType="separate"/>
      </w:r>
      <w:r w:rsidR="00D33D9F" w:rsidRPr="00E37AA1">
        <w:t xml:space="preserve">Table </w:t>
      </w:r>
      <w:r w:rsidR="00D33D9F" w:rsidRPr="00E37AA1">
        <w:rPr>
          <w:noProof/>
        </w:rPr>
        <w:t>1</w:t>
      </w:r>
      <w:r w:rsidR="00D33D9F" w:rsidRPr="00E37AA1">
        <w:noBreakHyphen/>
      </w:r>
      <w:r w:rsidR="00D33D9F" w:rsidRPr="00E37AA1">
        <w:rPr>
          <w:noProof/>
        </w:rPr>
        <w:t>2</w:t>
      </w:r>
      <w:r w:rsidRPr="00E37AA1">
        <w:fldChar w:fldCharType="end"/>
      </w:r>
      <w:r w:rsidRPr="00E37AA1">
        <w:t xml:space="preserve"> for the Qualitative Criteria.</w:t>
      </w:r>
    </w:p>
    <w:p w14:paraId="5DC1D7AF" w14:textId="0FA8CA64" w:rsidR="002F3757" w:rsidRPr="00E82C99" w:rsidRDefault="002F3757" w:rsidP="00197C16">
      <w:pPr>
        <w:pStyle w:val="CaptionTable"/>
        <w:rPr>
          <w:b w:val="0"/>
        </w:rPr>
      </w:pPr>
      <w:bookmarkStart w:id="42" w:name="_Ref127620546"/>
      <w:bookmarkStart w:id="43" w:name="_Toc147916691"/>
      <w:r w:rsidRPr="007C03D1">
        <w:rPr>
          <w:b w:val="0"/>
        </w:rPr>
        <w:t xml:space="preserve">Table </w:t>
      </w:r>
      <w:r w:rsidR="004C2654" w:rsidRPr="007C03D1">
        <w:rPr>
          <w:b w:val="0"/>
        </w:rPr>
        <w:fldChar w:fldCharType="begin"/>
      </w:r>
      <w:r w:rsidR="004C2654" w:rsidRPr="007C03D1">
        <w:rPr>
          <w:b w:val="0"/>
        </w:rPr>
        <w:instrText xml:space="preserve"> STYLEREF 1 \s </w:instrText>
      </w:r>
      <w:r w:rsidR="004C2654" w:rsidRPr="007C03D1">
        <w:rPr>
          <w:b w:val="0"/>
        </w:rPr>
        <w:fldChar w:fldCharType="separate"/>
      </w:r>
      <w:r w:rsidR="00B020C3" w:rsidRPr="007C03D1">
        <w:rPr>
          <w:b w:val="0"/>
          <w:noProof/>
        </w:rPr>
        <w:t>3</w:t>
      </w:r>
      <w:r w:rsidR="004C2654" w:rsidRPr="007C03D1">
        <w:rPr>
          <w:b w:val="0"/>
        </w:rPr>
        <w:fldChar w:fldCharType="end"/>
      </w:r>
      <w:r w:rsidR="004C2654" w:rsidRPr="007C03D1">
        <w:rPr>
          <w:b w:val="0"/>
        </w:rPr>
        <w:noBreakHyphen/>
      </w:r>
      <w:r w:rsidR="004C2654" w:rsidRPr="007C03D1">
        <w:rPr>
          <w:b w:val="0"/>
        </w:rPr>
        <w:fldChar w:fldCharType="begin"/>
      </w:r>
      <w:r w:rsidR="004C2654" w:rsidRPr="007C03D1">
        <w:rPr>
          <w:b w:val="0"/>
        </w:rPr>
        <w:instrText xml:space="preserve"> SEQ Table \* ARABIC \s 1 </w:instrText>
      </w:r>
      <w:r w:rsidR="004C2654" w:rsidRPr="007C03D1">
        <w:rPr>
          <w:b w:val="0"/>
        </w:rPr>
        <w:fldChar w:fldCharType="separate"/>
      </w:r>
      <w:r w:rsidR="00B020C3" w:rsidRPr="007C03D1">
        <w:rPr>
          <w:b w:val="0"/>
          <w:noProof/>
        </w:rPr>
        <w:t>2</w:t>
      </w:r>
      <w:r w:rsidR="004C2654" w:rsidRPr="007C03D1">
        <w:rPr>
          <w:b w:val="0"/>
        </w:rPr>
        <w:fldChar w:fldCharType="end"/>
      </w:r>
      <w:bookmarkEnd w:id="42"/>
      <w:r w:rsidRPr="007C03D1">
        <w:rPr>
          <w:b w:val="0"/>
        </w:rPr>
        <w:t xml:space="preserve">: </w:t>
      </w:r>
      <w:r w:rsidR="005A76F3" w:rsidRPr="007C03D1">
        <w:rPr>
          <w:b w:val="0"/>
        </w:rPr>
        <w:t>TET M</w:t>
      </w:r>
      <w:r w:rsidR="00B302E9" w:rsidRPr="007C03D1">
        <w:rPr>
          <w:b w:val="0"/>
        </w:rPr>
        <w:t>ember</w:t>
      </w:r>
      <w:r w:rsidR="005A76F3" w:rsidRPr="007C03D1">
        <w:rPr>
          <w:b w:val="0"/>
        </w:rPr>
        <w:t xml:space="preserve"> R</w:t>
      </w:r>
      <w:r w:rsidR="00B302E9" w:rsidRPr="007C03D1">
        <w:rPr>
          <w:b w:val="0"/>
        </w:rPr>
        <w:t>esponsibilities</w:t>
      </w:r>
      <w:bookmarkEnd w:id="43"/>
    </w:p>
    <w:tbl>
      <w:tblPr>
        <w:tblW w:w="46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691"/>
        <w:gridCol w:w="691"/>
        <w:gridCol w:w="691"/>
        <w:gridCol w:w="691"/>
        <w:gridCol w:w="691"/>
        <w:gridCol w:w="691"/>
        <w:gridCol w:w="691"/>
        <w:gridCol w:w="691"/>
        <w:gridCol w:w="673"/>
        <w:gridCol w:w="673"/>
        <w:gridCol w:w="673"/>
        <w:gridCol w:w="673"/>
      </w:tblGrid>
      <w:tr w:rsidR="009078E0" w:rsidRPr="00E37AA1" w14:paraId="7CD39779" w14:textId="49EEC688" w:rsidTr="00F5153A">
        <w:tc>
          <w:tcPr>
            <w:tcW w:w="1270" w:type="dxa"/>
            <w:shd w:val="pct5" w:color="auto" w:fill="auto"/>
            <w:vAlign w:val="center"/>
          </w:tcPr>
          <w:p w14:paraId="707C4D95" w14:textId="77777777" w:rsidR="009078E0" w:rsidRPr="00E82C99" w:rsidRDefault="009078E0" w:rsidP="009078E0">
            <w:pPr>
              <w:pStyle w:val="TableBodyCentre"/>
              <w:rPr>
                <w:rFonts w:eastAsia="Calibri"/>
              </w:rPr>
            </w:pPr>
            <w:r w:rsidRPr="00E82C99">
              <w:rPr>
                <w:rFonts w:eastAsia="Calibri"/>
              </w:rPr>
              <w:t>Mandatory Criteria Number</w:t>
            </w:r>
          </w:p>
        </w:tc>
        <w:tc>
          <w:tcPr>
            <w:tcW w:w="691" w:type="dxa"/>
            <w:tcBorders>
              <w:bottom w:val="single" w:sz="4" w:space="0" w:color="auto"/>
            </w:tcBorders>
            <w:shd w:val="pct5" w:color="auto" w:fill="auto"/>
            <w:vAlign w:val="center"/>
          </w:tcPr>
          <w:p w14:paraId="6BB93461" w14:textId="77777777" w:rsidR="009078E0" w:rsidRPr="00E82C99" w:rsidRDefault="009078E0" w:rsidP="009078E0">
            <w:pPr>
              <w:pStyle w:val="TableBodyCentre"/>
              <w:rPr>
                <w:rFonts w:eastAsia="Calibri"/>
              </w:rPr>
            </w:pPr>
            <w:r w:rsidRPr="00E82C99">
              <w:rPr>
                <w:rStyle w:val="Instruction"/>
                <w:color w:val="auto"/>
              </w:rPr>
              <w:t>TET 1</w:t>
            </w:r>
          </w:p>
        </w:tc>
        <w:tc>
          <w:tcPr>
            <w:tcW w:w="691" w:type="dxa"/>
            <w:tcBorders>
              <w:bottom w:val="single" w:sz="4" w:space="0" w:color="auto"/>
            </w:tcBorders>
            <w:shd w:val="pct5" w:color="auto" w:fill="auto"/>
            <w:vAlign w:val="center"/>
          </w:tcPr>
          <w:p w14:paraId="3B1B52C4" w14:textId="77777777" w:rsidR="009078E0" w:rsidRPr="00E82C99" w:rsidRDefault="009078E0" w:rsidP="009078E0">
            <w:pPr>
              <w:pStyle w:val="TableBodyCentre"/>
              <w:rPr>
                <w:rFonts w:eastAsia="Calibri"/>
              </w:rPr>
            </w:pPr>
            <w:r w:rsidRPr="00E82C99">
              <w:rPr>
                <w:rStyle w:val="Instruction"/>
                <w:color w:val="auto"/>
              </w:rPr>
              <w:t>TET 2</w:t>
            </w:r>
          </w:p>
        </w:tc>
        <w:tc>
          <w:tcPr>
            <w:tcW w:w="691" w:type="dxa"/>
            <w:tcBorders>
              <w:bottom w:val="single" w:sz="4" w:space="0" w:color="auto"/>
            </w:tcBorders>
            <w:shd w:val="pct5" w:color="auto" w:fill="auto"/>
            <w:vAlign w:val="center"/>
          </w:tcPr>
          <w:p w14:paraId="00908665" w14:textId="4460F75B" w:rsidR="009078E0" w:rsidRPr="00E82C99" w:rsidRDefault="009078E0" w:rsidP="009078E0">
            <w:pPr>
              <w:pStyle w:val="TableBodyCentre"/>
              <w:rPr>
                <w:rFonts w:eastAsia="Calibri"/>
              </w:rPr>
            </w:pPr>
            <w:r w:rsidRPr="00E82C99">
              <w:rPr>
                <w:rStyle w:val="Instruction"/>
                <w:color w:val="auto"/>
              </w:rPr>
              <w:t>TET 3</w:t>
            </w:r>
          </w:p>
        </w:tc>
        <w:tc>
          <w:tcPr>
            <w:tcW w:w="691" w:type="dxa"/>
            <w:tcBorders>
              <w:bottom w:val="single" w:sz="4" w:space="0" w:color="auto"/>
            </w:tcBorders>
            <w:shd w:val="pct5" w:color="auto" w:fill="auto"/>
            <w:vAlign w:val="center"/>
          </w:tcPr>
          <w:p w14:paraId="43808883" w14:textId="732053CD" w:rsidR="009078E0" w:rsidRPr="00E82C99" w:rsidRDefault="009078E0" w:rsidP="009078E0">
            <w:pPr>
              <w:pStyle w:val="TableBodyCentre"/>
              <w:rPr>
                <w:rFonts w:eastAsia="Calibri"/>
              </w:rPr>
            </w:pPr>
            <w:r w:rsidRPr="00E82C99">
              <w:rPr>
                <w:rStyle w:val="Instruction"/>
                <w:color w:val="auto"/>
              </w:rPr>
              <w:t>TET 4</w:t>
            </w:r>
          </w:p>
        </w:tc>
        <w:tc>
          <w:tcPr>
            <w:tcW w:w="691" w:type="dxa"/>
            <w:tcBorders>
              <w:bottom w:val="single" w:sz="4" w:space="0" w:color="auto"/>
            </w:tcBorders>
            <w:shd w:val="clear" w:color="auto" w:fill="F2F2F2" w:themeFill="background1" w:themeFillShade="F2"/>
            <w:vAlign w:val="center"/>
          </w:tcPr>
          <w:p w14:paraId="3501EFCB" w14:textId="223DCCD9" w:rsidR="009078E0" w:rsidRPr="00E82C99" w:rsidRDefault="009078E0" w:rsidP="009078E0">
            <w:pPr>
              <w:pStyle w:val="TableBodyCentre"/>
              <w:rPr>
                <w:rFonts w:eastAsia="Calibri"/>
              </w:rPr>
            </w:pPr>
            <w:r w:rsidRPr="00E82C99">
              <w:rPr>
                <w:rStyle w:val="Instruction"/>
                <w:color w:val="auto"/>
              </w:rPr>
              <w:t>TET 5</w:t>
            </w:r>
          </w:p>
        </w:tc>
        <w:tc>
          <w:tcPr>
            <w:tcW w:w="691" w:type="dxa"/>
            <w:tcBorders>
              <w:bottom w:val="single" w:sz="4" w:space="0" w:color="auto"/>
            </w:tcBorders>
            <w:shd w:val="pct5" w:color="auto" w:fill="auto"/>
            <w:vAlign w:val="center"/>
          </w:tcPr>
          <w:p w14:paraId="26591AC3" w14:textId="66D1CE0D" w:rsidR="009078E0" w:rsidRPr="009078E0" w:rsidRDefault="009078E0" w:rsidP="009078E0">
            <w:pPr>
              <w:pStyle w:val="TableBodyCentre"/>
              <w:rPr>
                <w:rFonts w:eastAsia="Calibri"/>
              </w:rPr>
            </w:pPr>
            <w:r w:rsidRPr="009078E0">
              <w:rPr>
                <w:rStyle w:val="Instruction"/>
                <w:color w:val="auto"/>
              </w:rPr>
              <w:t>TET 6</w:t>
            </w:r>
          </w:p>
        </w:tc>
        <w:tc>
          <w:tcPr>
            <w:tcW w:w="691" w:type="dxa"/>
            <w:tcBorders>
              <w:bottom w:val="single" w:sz="4" w:space="0" w:color="auto"/>
            </w:tcBorders>
            <w:shd w:val="pct5" w:color="auto" w:fill="auto"/>
            <w:vAlign w:val="center"/>
          </w:tcPr>
          <w:p w14:paraId="415EC341" w14:textId="75D18681" w:rsidR="009078E0" w:rsidRPr="009078E0" w:rsidRDefault="009078E0" w:rsidP="009078E0">
            <w:pPr>
              <w:pStyle w:val="TableBodyCentre"/>
              <w:rPr>
                <w:rStyle w:val="Instruction"/>
                <w:color w:val="auto"/>
              </w:rPr>
            </w:pPr>
            <w:r w:rsidRPr="009078E0">
              <w:rPr>
                <w:rStyle w:val="Instruction"/>
                <w:color w:val="auto"/>
              </w:rPr>
              <w:t>TET 7</w:t>
            </w:r>
          </w:p>
        </w:tc>
        <w:tc>
          <w:tcPr>
            <w:tcW w:w="691" w:type="dxa"/>
            <w:tcBorders>
              <w:bottom w:val="single" w:sz="4" w:space="0" w:color="auto"/>
            </w:tcBorders>
            <w:shd w:val="pct5" w:color="auto" w:fill="auto"/>
            <w:vAlign w:val="center"/>
          </w:tcPr>
          <w:p w14:paraId="232591E1" w14:textId="38E2DFFC" w:rsidR="009078E0" w:rsidRPr="009078E0" w:rsidRDefault="009078E0" w:rsidP="009078E0">
            <w:pPr>
              <w:pStyle w:val="TableBodyCentre"/>
              <w:rPr>
                <w:rStyle w:val="Instruction"/>
                <w:color w:val="auto"/>
              </w:rPr>
            </w:pPr>
            <w:r w:rsidRPr="009078E0">
              <w:rPr>
                <w:rStyle w:val="Instruction"/>
                <w:color w:val="auto"/>
              </w:rPr>
              <w:t>TET 8</w:t>
            </w:r>
          </w:p>
        </w:tc>
        <w:tc>
          <w:tcPr>
            <w:tcW w:w="673" w:type="dxa"/>
            <w:tcBorders>
              <w:bottom w:val="single" w:sz="4" w:space="0" w:color="auto"/>
            </w:tcBorders>
            <w:shd w:val="clear" w:color="auto" w:fill="F2F2F2" w:themeFill="background1" w:themeFillShade="F2"/>
            <w:vAlign w:val="center"/>
          </w:tcPr>
          <w:p w14:paraId="35BC4BEE" w14:textId="7E7D6427" w:rsidR="009078E0" w:rsidRPr="009078E0" w:rsidRDefault="009078E0" w:rsidP="009078E0">
            <w:pPr>
              <w:pStyle w:val="TableBodyCentre"/>
              <w:rPr>
                <w:rStyle w:val="Instruction"/>
                <w:color w:val="auto"/>
              </w:rPr>
            </w:pPr>
            <w:r w:rsidRPr="009078E0">
              <w:rPr>
                <w:rStyle w:val="Instruction"/>
                <w:color w:val="auto"/>
              </w:rPr>
              <w:t>TET 9</w:t>
            </w:r>
          </w:p>
        </w:tc>
        <w:tc>
          <w:tcPr>
            <w:tcW w:w="673" w:type="dxa"/>
            <w:shd w:val="clear" w:color="auto" w:fill="F2F2F2" w:themeFill="background1" w:themeFillShade="F2"/>
            <w:vAlign w:val="center"/>
          </w:tcPr>
          <w:p w14:paraId="1289C7B5" w14:textId="7BA5623E" w:rsidR="009078E0" w:rsidRPr="009078E0" w:rsidRDefault="009078E0" w:rsidP="009078E0">
            <w:pPr>
              <w:pStyle w:val="TableBodyCentre"/>
              <w:rPr>
                <w:rStyle w:val="Instruction"/>
                <w:color w:val="auto"/>
              </w:rPr>
            </w:pPr>
            <w:r w:rsidRPr="009078E0">
              <w:rPr>
                <w:rStyle w:val="Instruction"/>
                <w:color w:val="auto"/>
              </w:rPr>
              <w:t>TET 10</w:t>
            </w:r>
          </w:p>
        </w:tc>
        <w:tc>
          <w:tcPr>
            <w:tcW w:w="673" w:type="dxa"/>
            <w:shd w:val="clear" w:color="auto" w:fill="F2F2F2" w:themeFill="background1" w:themeFillShade="F2"/>
            <w:vAlign w:val="center"/>
          </w:tcPr>
          <w:p w14:paraId="5A228CB1" w14:textId="5F1B0BAF" w:rsidR="009078E0" w:rsidRPr="009078E0" w:rsidRDefault="009078E0" w:rsidP="009078E0">
            <w:pPr>
              <w:pStyle w:val="TableBodyCentre"/>
              <w:rPr>
                <w:rStyle w:val="Instruction"/>
                <w:color w:val="auto"/>
              </w:rPr>
            </w:pPr>
            <w:r w:rsidRPr="009078E0">
              <w:rPr>
                <w:rStyle w:val="Instruction"/>
                <w:color w:val="auto"/>
              </w:rPr>
              <w:t>TET 11</w:t>
            </w:r>
          </w:p>
        </w:tc>
        <w:tc>
          <w:tcPr>
            <w:tcW w:w="673" w:type="dxa"/>
            <w:shd w:val="clear" w:color="auto" w:fill="F2F2F2" w:themeFill="background1" w:themeFillShade="F2"/>
            <w:vAlign w:val="center"/>
          </w:tcPr>
          <w:p w14:paraId="7A7C4B6C" w14:textId="5E2EF30B" w:rsidR="009078E0" w:rsidRPr="009078E0" w:rsidRDefault="009078E0" w:rsidP="009078E0">
            <w:pPr>
              <w:pStyle w:val="TableBodyCentre"/>
              <w:rPr>
                <w:rStyle w:val="Instruction"/>
                <w:color w:val="auto"/>
              </w:rPr>
            </w:pPr>
            <w:r w:rsidRPr="009078E0">
              <w:rPr>
                <w:rStyle w:val="Instruction"/>
                <w:color w:val="auto"/>
              </w:rPr>
              <w:t>TET 12</w:t>
            </w:r>
          </w:p>
        </w:tc>
      </w:tr>
      <w:tr w:rsidR="009078E0" w:rsidRPr="00E37AA1" w14:paraId="1243E17B" w14:textId="1DB74EE3" w:rsidTr="00F5153A">
        <w:tc>
          <w:tcPr>
            <w:tcW w:w="1270" w:type="dxa"/>
            <w:vAlign w:val="center"/>
          </w:tcPr>
          <w:p w14:paraId="5C66FC69" w14:textId="1555FD1D" w:rsidR="009078E0" w:rsidRPr="00E37AA1" w:rsidRDefault="009078E0" w:rsidP="009078E0">
            <w:pPr>
              <w:pStyle w:val="TableBodyCentre"/>
              <w:spacing w:line="264" w:lineRule="auto"/>
              <w:rPr>
                <w:rStyle w:val="Instruction"/>
                <w:color w:val="auto"/>
              </w:rPr>
            </w:pPr>
            <w:r w:rsidRPr="00E37AA1">
              <w:rPr>
                <w:rStyle w:val="Instruction"/>
                <w:color w:val="auto"/>
              </w:rPr>
              <w:t>1</w:t>
            </w:r>
          </w:p>
        </w:tc>
        <w:tc>
          <w:tcPr>
            <w:tcW w:w="691" w:type="dxa"/>
            <w:vAlign w:val="center"/>
          </w:tcPr>
          <w:p w14:paraId="75EE20EE" w14:textId="4FDB850E"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4B725407" w14:textId="2A134A5F"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52E862AF" w14:textId="4118E1DF"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381EAA6B" w14:textId="01AEFDB8"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0B7C925B" w14:textId="314835C4"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45076B79" w14:textId="2939A1F0"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11E4B7C8" w14:textId="230644D0"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675C0E3B" w14:textId="005CB0CD" w:rsidR="009078E0" w:rsidRPr="00E37AA1" w:rsidRDefault="009078E0" w:rsidP="009078E0">
            <w:pPr>
              <w:pStyle w:val="TableBodyCentre"/>
              <w:spacing w:line="264" w:lineRule="auto"/>
              <w:rPr>
                <w:rStyle w:val="Instruction"/>
                <w:color w:val="auto"/>
              </w:rPr>
            </w:pPr>
            <w:r>
              <w:rPr>
                <w:rStyle w:val="Instruction"/>
                <w:color w:val="auto"/>
              </w:rPr>
              <w:t>X</w:t>
            </w:r>
          </w:p>
        </w:tc>
        <w:tc>
          <w:tcPr>
            <w:tcW w:w="673" w:type="dxa"/>
            <w:vAlign w:val="center"/>
          </w:tcPr>
          <w:p w14:paraId="54788155" w14:textId="7EF75906" w:rsidR="009078E0" w:rsidRPr="00E37AA1" w:rsidRDefault="009078E0" w:rsidP="009078E0">
            <w:pPr>
              <w:pStyle w:val="TableBodyCentre"/>
              <w:spacing w:line="264" w:lineRule="auto"/>
              <w:rPr>
                <w:rStyle w:val="Instruction"/>
                <w:color w:val="auto"/>
              </w:rPr>
            </w:pPr>
            <w:r>
              <w:rPr>
                <w:rStyle w:val="Instruction"/>
                <w:color w:val="auto"/>
              </w:rPr>
              <w:t>X</w:t>
            </w:r>
          </w:p>
        </w:tc>
        <w:tc>
          <w:tcPr>
            <w:tcW w:w="673" w:type="dxa"/>
            <w:vAlign w:val="center"/>
          </w:tcPr>
          <w:p w14:paraId="22E8D8BC" w14:textId="6D46D8D4" w:rsidR="009078E0" w:rsidRDefault="009078E0" w:rsidP="009078E0">
            <w:pPr>
              <w:pStyle w:val="TableBodyCentre"/>
              <w:spacing w:line="264" w:lineRule="auto"/>
              <w:rPr>
                <w:rStyle w:val="Instruction"/>
                <w:color w:val="auto"/>
              </w:rPr>
            </w:pPr>
            <w:r>
              <w:rPr>
                <w:rStyle w:val="Instruction"/>
                <w:color w:val="auto"/>
              </w:rPr>
              <w:t>X</w:t>
            </w:r>
          </w:p>
        </w:tc>
        <w:tc>
          <w:tcPr>
            <w:tcW w:w="673" w:type="dxa"/>
            <w:vAlign w:val="center"/>
          </w:tcPr>
          <w:p w14:paraId="2C183169" w14:textId="3B8C29CA" w:rsidR="009078E0" w:rsidRDefault="009078E0" w:rsidP="009078E0">
            <w:pPr>
              <w:pStyle w:val="TableBodyCentre"/>
              <w:spacing w:line="264" w:lineRule="auto"/>
              <w:rPr>
                <w:rStyle w:val="Instruction"/>
                <w:color w:val="auto"/>
              </w:rPr>
            </w:pPr>
            <w:r>
              <w:rPr>
                <w:rStyle w:val="Instruction"/>
                <w:color w:val="auto"/>
              </w:rPr>
              <w:t>X</w:t>
            </w:r>
          </w:p>
        </w:tc>
        <w:tc>
          <w:tcPr>
            <w:tcW w:w="673" w:type="dxa"/>
            <w:vAlign w:val="center"/>
          </w:tcPr>
          <w:p w14:paraId="372C5725" w14:textId="0B2BF145" w:rsidR="009078E0" w:rsidRDefault="009078E0" w:rsidP="009078E0">
            <w:pPr>
              <w:pStyle w:val="TableBodyCentre"/>
              <w:spacing w:line="264" w:lineRule="auto"/>
              <w:rPr>
                <w:rStyle w:val="Instruction"/>
                <w:color w:val="auto"/>
              </w:rPr>
            </w:pPr>
            <w:r>
              <w:rPr>
                <w:rStyle w:val="Instruction"/>
                <w:color w:val="auto"/>
              </w:rPr>
              <w:t>X</w:t>
            </w:r>
          </w:p>
        </w:tc>
      </w:tr>
      <w:tr w:rsidR="009078E0" w:rsidRPr="00E37AA1" w14:paraId="04E0A463" w14:textId="22391306" w:rsidTr="00F5153A">
        <w:tc>
          <w:tcPr>
            <w:tcW w:w="1270" w:type="dxa"/>
            <w:vAlign w:val="center"/>
          </w:tcPr>
          <w:p w14:paraId="512DE3E1" w14:textId="1EDC05A6" w:rsidR="009078E0" w:rsidRPr="00E37AA1" w:rsidRDefault="009078E0" w:rsidP="009078E0">
            <w:pPr>
              <w:pStyle w:val="TableBodyCentre"/>
              <w:spacing w:line="264" w:lineRule="auto"/>
              <w:rPr>
                <w:rStyle w:val="Instruction"/>
                <w:color w:val="auto"/>
              </w:rPr>
            </w:pPr>
            <w:r w:rsidRPr="00E37AA1">
              <w:rPr>
                <w:rStyle w:val="Instruction"/>
                <w:color w:val="auto"/>
              </w:rPr>
              <w:t>2</w:t>
            </w:r>
          </w:p>
        </w:tc>
        <w:tc>
          <w:tcPr>
            <w:tcW w:w="691" w:type="dxa"/>
            <w:vAlign w:val="center"/>
          </w:tcPr>
          <w:p w14:paraId="688C116B" w14:textId="0CE2853B"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6085182D" w14:textId="39A42A27"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4EC5FE6B" w14:textId="69F1F4D4"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1CBE2138" w14:textId="3A436358"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450D2CB9" w14:textId="4646E7DB"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257984B5" w14:textId="428AA41F"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4332EDB5" w14:textId="5BC71AD1"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3B908672" w14:textId="721F2FFE" w:rsidR="009078E0" w:rsidRPr="00E37AA1" w:rsidRDefault="009078E0" w:rsidP="009078E0">
            <w:pPr>
              <w:pStyle w:val="TableBodyCentre"/>
              <w:spacing w:line="264" w:lineRule="auto"/>
              <w:rPr>
                <w:rStyle w:val="Instruction"/>
                <w:color w:val="auto"/>
              </w:rPr>
            </w:pPr>
            <w:r>
              <w:rPr>
                <w:rStyle w:val="Instruction"/>
                <w:color w:val="auto"/>
              </w:rPr>
              <w:t>X</w:t>
            </w:r>
          </w:p>
        </w:tc>
        <w:tc>
          <w:tcPr>
            <w:tcW w:w="673" w:type="dxa"/>
            <w:vAlign w:val="center"/>
          </w:tcPr>
          <w:p w14:paraId="473C1AE8" w14:textId="31811265" w:rsidR="009078E0" w:rsidRPr="00E37AA1" w:rsidRDefault="009078E0" w:rsidP="009078E0">
            <w:pPr>
              <w:pStyle w:val="TableBodyCentre"/>
              <w:spacing w:line="264" w:lineRule="auto"/>
              <w:rPr>
                <w:rStyle w:val="Instruction"/>
                <w:color w:val="auto"/>
              </w:rPr>
            </w:pPr>
            <w:r>
              <w:rPr>
                <w:rStyle w:val="Instruction"/>
                <w:color w:val="auto"/>
              </w:rPr>
              <w:t>X</w:t>
            </w:r>
          </w:p>
        </w:tc>
        <w:tc>
          <w:tcPr>
            <w:tcW w:w="673" w:type="dxa"/>
            <w:vAlign w:val="center"/>
          </w:tcPr>
          <w:p w14:paraId="04BA1DD6" w14:textId="51F91D86" w:rsidR="009078E0" w:rsidRDefault="009078E0" w:rsidP="009078E0">
            <w:pPr>
              <w:pStyle w:val="TableBodyCentre"/>
              <w:spacing w:line="264" w:lineRule="auto"/>
              <w:rPr>
                <w:rStyle w:val="Instruction"/>
                <w:color w:val="auto"/>
              </w:rPr>
            </w:pPr>
            <w:r>
              <w:rPr>
                <w:rStyle w:val="Instruction"/>
                <w:color w:val="auto"/>
              </w:rPr>
              <w:t>X</w:t>
            </w:r>
          </w:p>
        </w:tc>
        <w:tc>
          <w:tcPr>
            <w:tcW w:w="673" w:type="dxa"/>
            <w:vAlign w:val="center"/>
          </w:tcPr>
          <w:p w14:paraId="73FA8A7B" w14:textId="62724C4A" w:rsidR="009078E0" w:rsidRDefault="009078E0" w:rsidP="009078E0">
            <w:pPr>
              <w:pStyle w:val="TableBodyCentre"/>
              <w:spacing w:line="264" w:lineRule="auto"/>
              <w:rPr>
                <w:rStyle w:val="Instruction"/>
                <w:color w:val="auto"/>
              </w:rPr>
            </w:pPr>
            <w:r>
              <w:rPr>
                <w:rStyle w:val="Instruction"/>
                <w:color w:val="auto"/>
              </w:rPr>
              <w:t>X</w:t>
            </w:r>
          </w:p>
        </w:tc>
        <w:tc>
          <w:tcPr>
            <w:tcW w:w="673" w:type="dxa"/>
            <w:vAlign w:val="center"/>
          </w:tcPr>
          <w:p w14:paraId="6D9F9621" w14:textId="55E5956A" w:rsidR="009078E0" w:rsidRDefault="009078E0" w:rsidP="009078E0">
            <w:pPr>
              <w:pStyle w:val="TableBodyCentre"/>
              <w:spacing w:line="264" w:lineRule="auto"/>
              <w:rPr>
                <w:rStyle w:val="Instruction"/>
                <w:color w:val="auto"/>
              </w:rPr>
            </w:pPr>
            <w:r>
              <w:rPr>
                <w:rStyle w:val="Instruction"/>
                <w:color w:val="auto"/>
              </w:rPr>
              <w:t>X</w:t>
            </w:r>
          </w:p>
        </w:tc>
      </w:tr>
      <w:tr w:rsidR="009078E0" w:rsidRPr="00E37AA1" w14:paraId="0D2620AB" w14:textId="723AD78F" w:rsidTr="00F5153A">
        <w:tc>
          <w:tcPr>
            <w:tcW w:w="1270" w:type="dxa"/>
            <w:shd w:val="pct5" w:color="auto" w:fill="auto"/>
            <w:vAlign w:val="center"/>
          </w:tcPr>
          <w:p w14:paraId="28EBE794" w14:textId="77777777" w:rsidR="009078E0" w:rsidRPr="00E82C99" w:rsidRDefault="009078E0" w:rsidP="009078E0">
            <w:pPr>
              <w:pStyle w:val="TableBodyCentre"/>
              <w:rPr>
                <w:rFonts w:eastAsia="Calibri"/>
              </w:rPr>
            </w:pPr>
            <w:r w:rsidRPr="00E82C99">
              <w:rPr>
                <w:rFonts w:eastAsia="Calibri"/>
              </w:rPr>
              <w:t>Qualitative Criteria Number</w:t>
            </w:r>
          </w:p>
        </w:tc>
        <w:tc>
          <w:tcPr>
            <w:tcW w:w="691" w:type="dxa"/>
            <w:tcBorders>
              <w:bottom w:val="single" w:sz="4" w:space="0" w:color="auto"/>
            </w:tcBorders>
            <w:shd w:val="pct5" w:color="auto" w:fill="auto"/>
            <w:vAlign w:val="center"/>
          </w:tcPr>
          <w:p w14:paraId="7D1FEC9B" w14:textId="7F7689F7" w:rsidR="009078E0" w:rsidRPr="00E82C99" w:rsidRDefault="009078E0" w:rsidP="009078E0">
            <w:pPr>
              <w:pStyle w:val="TableBodyCentre"/>
              <w:rPr>
                <w:rFonts w:eastAsia="Calibri"/>
              </w:rPr>
            </w:pPr>
            <w:r w:rsidRPr="00E82C99">
              <w:rPr>
                <w:rStyle w:val="Instruction"/>
                <w:color w:val="auto"/>
              </w:rPr>
              <w:t>TET 1</w:t>
            </w:r>
          </w:p>
        </w:tc>
        <w:tc>
          <w:tcPr>
            <w:tcW w:w="691" w:type="dxa"/>
            <w:tcBorders>
              <w:bottom w:val="single" w:sz="4" w:space="0" w:color="auto"/>
            </w:tcBorders>
            <w:shd w:val="pct5" w:color="auto" w:fill="auto"/>
            <w:vAlign w:val="center"/>
          </w:tcPr>
          <w:p w14:paraId="4CC50053" w14:textId="38463C16" w:rsidR="009078E0" w:rsidRPr="00E82C99" w:rsidRDefault="009078E0" w:rsidP="009078E0">
            <w:pPr>
              <w:pStyle w:val="TableBodyCentre"/>
              <w:rPr>
                <w:rFonts w:eastAsia="Calibri"/>
              </w:rPr>
            </w:pPr>
            <w:r w:rsidRPr="00E82C99">
              <w:rPr>
                <w:rStyle w:val="Instruction"/>
                <w:color w:val="auto"/>
              </w:rPr>
              <w:t>TET 2</w:t>
            </w:r>
          </w:p>
        </w:tc>
        <w:tc>
          <w:tcPr>
            <w:tcW w:w="691" w:type="dxa"/>
            <w:tcBorders>
              <w:bottom w:val="single" w:sz="4" w:space="0" w:color="auto"/>
            </w:tcBorders>
            <w:shd w:val="pct5" w:color="auto" w:fill="auto"/>
            <w:vAlign w:val="center"/>
          </w:tcPr>
          <w:p w14:paraId="6F43C025" w14:textId="23C56C56" w:rsidR="009078E0" w:rsidRPr="00E82C99" w:rsidRDefault="009078E0" w:rsidP="009078E0">
            <w:pPr>
              <w:pStyle w:val="TableBodyCentre"/>
              <w:rPr>
                <w:rFonts w:eastAsia="Calibri"/>
              </w:rPr>
            </w:pPr>
            <w:r w:rsidRPr="00E82C99">
              <w:rPr>
                <w:rStyle w:val="Instruction"/>
                <w:color w:val="auto"/>
              </w:rPr>
              <w:t>TET 3</w:t>
            </w:r>
          </w:p>
        </w:tc>
        <w:tc>
          <w:tcPr>
            <w:tcW w:w="691" w:type="dxa"/>
            <w:tcBorders>
              <w:bottom w:val="single" w:sz="4" w:space="0" w:color="auto"/>
            </w:tcBorders>
            <w:shd w:val="pct5" w:color="auto" w:fill="auto"/>
            <w:vAlign w:val="center"/>
          </w:tcPr>
          <w:p w14:paraId="152F4281" w14:textId="2B5BA42C" w:rsidR="009078E0" w:rsidRPr="00E82C99" w:rsidRDefault="009078E0" w:rsidP="009078E0">
            <w:pPr>
              <w:pStyle w:val="TableBodyCentre"/>
              <w:rPr>
                <w:rFonts w:eastAsia="Calibri"/>
              </w:rPr>
            </w:pPr>
            <w:r w:rsidRPr="00E82C99">
              <w:rPr>
                <w:rStyle w:val="Instruction"/>
                <w:color w:val="auto"/>
              </w:rPr>
              <w:t>TET 4</w:t>
            </w:r>
          </w:p>
        </w:tc>
        <w:tc>
          <w:tcPr>
            <w:tcW w:w="691" w:type="dxa"/>
            <w:tcBorders>
              <w:bottom w:val="single" w:sz="4" w:space="0" w:color="auto"/>
            </w:tcBorders>
            <w:shd w:val="pct5" w:color="auto" w:fill="auto"/>
            <w:vAlign w:val="center"/>
          </w:tcPr>
          <w:p w14:paraId="51171A77" w14:textId="5F8F296A" w:rsidR="009078E0" w:rsidRPr="00E82C99" w:rsidRDefault="009078E0" w:rsidP="009078E0">
            <w:pPr>
              <w:pStyle w:val="TableBodyCentre"/>
              <w:rPr>
                <w:rFonts w:eastAsia="Calibri"/>
              </w:rPr>
            </w:pPr>
            <w:r w:rsidRPr="00E82C99">
              <w:rPr>
                <w:rStyle w:val="Instruction"/>
                <w:color w:val="auto"/>
              </w:rPr>
              <w:t>TET 5</w:t>
            </w:r>
          </w:p>
        </w:tc>
        <w:tc>
          <w:tcPr>
            <w:tcW w:w="691" w:type="dxa"/>
            <w:tcBorders>
              <w:bottom w:val="single" w:sz="4" w:space="0" w:color="auto"/>
            </w:tcBorders>
            <w:shd w:val="pct5" w:color="auto" w:fill="auto"/>
            <w:vAlign w:val="center"/>
          </w:tcPr>
          <w:p w14:paraId="7E5F2BA2" w14:textId="09C811DE" w:rsidR="009078E0" w:rsidRPr="00E82C99" w:rsidRDefault="009078E0" w:rsidP="009078E0">
            <w:pPr>
              <w:pStyle w:val="TableBodyCentre"/>
              <w:rPr>
                <w:rFonts w:eastAsia="Calibri"/>
              </w:rPr>
            </w:pPr>
            <w:r w:rsidRPr="00E82C99">
              <w:rPr>
                <w:rStyle w:val="Instruction"/>
                <w:color w:val="auto"/>
              </w:rPr>
              <w:t>TET 6</w:t>
            </w:r>
          </w:p>
        </w:tc>
        <w:tc>
          <w:tcPr>
            <w:tcW w:w="691" w:type="dxa"/>
            <w:tcBorders>
              <w:bottom w:val="single" w:sz="4" w:space="0" w:color="auto"/>
            </w:tcBorders>
            <w:shd w:val="pct5" w:color="auto" w:fill="auto"/>
            <w:vAlign w:val="center"/>
          </w:tcPr>
          <w:p w14:paraId="06A570CE" w14:textId="5FBB4859" w:rsidR="009078E0" w:rsidRPr="00E82C99" w:rsidRDefault="009078E0" w:rsidP="009078E0">
            <w:pPr>
              <w:pStyle w:val="TableBodyCentre"/>
              <w:rPr>
                <w:rStyle w:val="Instruction"/>
                <w:color w:val="auto"/>
              </w:rPr>
            </w:pPr>
            <w:r w:rsidRPr="00E82C99">
              <w:rPr>
                <w:rStyle w:val="Instruction"/>
                <w:color w:val="auto"/>
              </w:rPr>
              <w:t>TET 7</w:t>
            </w:r>
          </w:p>
        </w:tc>
        <w:tc>
          <w:tcPr>
            <w:tcW w:w="691" w:type="dxa"/>
            <w:tcBorders>
              <w:bottom w:val="single" w:sz="4" w:space="0" w:color="auto"/>
            </w:tcBorders>
            <w:shd w:val="pct5" w:color="auto" w:fill="auto"/>
            <w:vAlign w:val="center"/>
          </w:tcPr>
          <w:p w14:paraId="52069A1E" w14:textId="7D2F5E8D" w:rsidR="009078E0" w:rsidRPr="00E82C99" w:rsidRDefault="009078E0" w:rsidP="009078E0">
            <w:pPr>
              <w:pStyle w:val="TableBodyCentre"/>
              <w:rPr>
                <w:rStyle w:val="Instruction"/>
                <w:color w:val="auto"/>
              </w:rPr>
            </w:pPr>
            <w:r w:rsidRPr="00E82C99">
              <w:rPr>
                <w:rStyle w:val="Instruction"/>
                <w:color w:val="auto"/>
              </w:rPr>
              <w:t>TET 8</w:t>
            </w:r>
          </w:p>
        </w:tc>
        <w:tc>
          <w:tcPr>
            <w:tcW w:w="673" w:type="dxa"/>
            <w:tcBorders>
              <w:bottom w:val="single" w:sz="4" w:space="0" w:color="auto"/>
            </w:tcBorders>
            <w:shd w:val="pct5" w:color="auto" w:fill="auto"/>
            <w:vAlign w:val="center"/>
          </w:tcPr>
          <w:p w14:paraId="6DD71C7B" w14:textId="1D4B30CD" w:rsidR="009078E0" w:rsidRPr="00E82C99" w:rsidRDefault="009078E0" w:rsidP="009078E0">
            <w:pPr>
              <w:pStyle w:val="TableBodyCentre"/>
              <w:rPr>
                <w:rStyle w:val="Instruction"/>
                <w:color w:val="auto"/>
              </w:rPr>
            </w:pPr>
            <w:r w:rsidRPr="00E82C99">
              <w:rPr>
                <w:rStyle w:val="Instruction"/>
                <w:color w:val="auto"/>
              </w:rPr>
              <w:t>TET 9</w:t>
            </w:r>
          </w:p>
        </w:tc>
        <w:tc>
          <w:tcPr>
            <w:tcW w:w="673" w:type="dxa"/>
            <w:shd w:val="clear" w:color="auto" w:fill="F2F2F2" w:themeFill="background1" w:themeFillShade="F2"/>
            <w:vAlign w:val="center"/>
          </w:tcPr>
          <w:p w14:paraId="5EB37C70" w14:textId="71050CAE" w:rsidR="009078E0" w:rsidRPr="00E82C99" w:rsidRDefault="009078E0" w:rsidP="009078E0">
            <w:pPr>
              <w:pStyle w:val="TableBodyCentre"/>
              <w:rPr>
                <w:rStyle w:val="Instruction"/>
                <w:color w:val="auto"/>
              </w:rPr>
            </w:pPr>
            <w:r w:rsidRPr="00E82C99">
              <w:rPr>
                <w:rStyle w:val="Instruction"/>
                <w:color w:val="auto"/>
              </w:rPr>
              <w:t xml:space="preserve">TET </w:t>
            </w:r>
            <w:r>
              <w:rPr>
                <w:rStyle w:val="Instruction"/>
                <w:color w:val="auto"/>
              </w:rPr>
              <w:t>10</w:t>
            </w:r>
          </w:p>
        </w:tc>
        <w:tc>
          <w:tcPr>
            <w:tcW w:w="673" w:type="dxa"/>
            <w:shd w:val="clear" w:color="auto" w:fill="F2F2F2" w:themeFill="background1" w:themeFillShade="F2"/>
            <w:vAlign w:val="center"/>
          </w:tcPr>
          <w:p w14:paraId="07BC9FFE" w14:textId="52E39A72" w:rsidR="009078E0" w:rsidRPr="00E82C99" w:rsidRDefault="009078E0" w:rsidP="009078E0">
            <w:pPr>
              <w:pStyle w:val="TableBodyCentre"/>
              <w:rPr>
                <w:rStyle w:val="Instruction"/>
                <w:color w:val="auto"/>
              </w:rPr>
            </w:pPr>
            <w:r w:rsidRPr="00E82C99">
              <w:rPr>
                <w:rStyle w:val="Instruction"/>
                <w:color w:val="auto"/>
              </w:rPr>
              <w:t>TET 8</w:t>
            </w:r>
          </w:p>
        </w:tc>
        <w:tc>
          <w:tcPr>
            <w:tcW w:w="673" w:type="dxa"/>
            <w:shd w:val="clear" w:color="auto" w:fill="F2F2F2" w:themeFill="background1" w:themeFillShade="F2"/>
            <w:vAlign w:val="center"/>
          </w:tcPr>
          <w:p w14:paraId="6A528AF1" w14:textId="00A8DABD" w:rsidR="009078E0" w:rsidRPr="00E82C99" w:rsidRDefault="009078E0" w:rsidP="009078E0">
            <w:pPr>
              <w:pStyle w:val="TableBodyCentre"/>
              <w:rPr>
                <w:rStyle w:val="Instruction"/>
                <w:color w:val="auto"/>
              </w:rPr>
            </w:pPr>
            <w:r w:rsidRPr="00E82C99">
              <w:rPr>
                <w:rStyle w:val="Instruction"/>
                <w:color w:val="auto"/>
              </w:rPr>
              <w:t>TET 9</w:t>
            </w:r>
          </w:p>
        </w:tc>
      </w:tr>
      <w:tr w:rsidR="009078E0" w:rsidRPr="00E37AA1" w14:paraId="4DE9FCF0" w14:textId="008EC186" w:rsidTr="00F5153A">
        <w:tc>
          <w:tcPr>
            <w:tcW w:w="1270" w:type="dxa"/>
            <w:vAlign w:val="center"/>
          </w:tcPr>
          <w:p w14:paraId="0ABFFD6B" w14:textId="7371331A" w:rsidR="009078E0" w:rsidRPr="00E37AA1" w:rsidRDefault="009078E0" w:rsidP="009078E0">
            <w:pPr>
              <w:pStyle w:val="TableBodyCentre"/>
              <w:spacing w:line="264" w:lineRule="auto"/>
              <w:rPr>
                <w:rStyle w:val="Instruction"/>
                <w:color w:val="auto"/>
              </w:rPr>
            </w:pPr>
            <w:r w:rsidRPr="00E37AA1">
              <w:rPr>
                <w:rStyle w:val="Instruction"/>
                <w:color w:val="auto"/>
              </w:rPr>
              <w:t>1</w:t>
            </w:r>
          </w:p>
        </w:tc>
        <w:tc>
          <w:tcPr>
            <w:tcW w:w="691" w:type="dxa"/>
            <w:vAlign w:val="center"/>
          </w:tcPr>
          <w:p w14:paraId="02699551" w14:textId="6C6EE47A" w:rsidR="009078E0" w:rsidRPr="00E37AA1"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2791F4AE" w14:textId="371777EA" w:rsidR="009078E0" w:rsidRPr="00BC31C7" w:rsidRDefault="009078E0" w:rsidP="009078E0">
            <w:pPr>
              <w:pStyle w:val="TableBodyCentre"/>
              <w:spacing w:line="264" w:lineRule="auto"/>
              <w:rPr>
                <w:rStyle w:val="Instruction"/>
                <w:color w:val="auto"/>
              </w:rPr>
            </w:pPr>
            <w:r w:rsidRPr="00BC31C7">
              <w:rPr>
                <w:rStyle w:val="Instruction"/>
                <w:color w:val="auto"/>
              </w:rPr>
              <w:t>X</w:t>
            </w:r>
          </w:p>
        </w:tc>
        <w:tc>
          <w:tcPr>
            <w:tcW w:w="691" w:type="dxa"/>
            <w:vAlign w:val="center"/>
          </w:tcPr>
          <w:p w14:paraId="1DFB09F4" w14:textId="1A6016DD" w:rsidR="009078E0" w:rsidRPr="00BC31C7" w:rsidRDefault="009078E0" w:rsidP="009078E0">
            <w:pPr>
              <w:pStyle w:val="TableBodyCentre"/>
              <w:spacing w:line="264" w:lineRule="auto"/>
              <w:rPr>
                <w:rStyle w:val="Instruction"/>
                <w:color w:val="auto"/>
              </w:rPr>
            </w:pPr>
            <w:r w:rsidRPr="00BC31C7">
              <w:rPr>
                <w:rStyle w:val="Instruction"/>
                <w:color w:val="auto"/>
              </w:rPr>
              <w:t>X</w:t>
            </w:r>
          </w:p>
        </w:tc>
        <w:tc>
          <w:tcPr>
            <w:tcW w:w="691" w:type="dxa"/>
          </w:tcPr>
          <w:p w14:paraId="42B98AB1" w14:textId="46EC0A6E" w:rsidR="009078E0" w:rsidRPr="00BC31C7" w:rsidRDefault="009078E0" w:rsidP="009078E0">
            <w:pPr>
              <w:pStyle w:val="TableBodyCentre"/>
              <w:spacing w:line="264" w:lineRule="auto"/>
              <w:rPr>
                <w:rStyle w:val="Instruction"/>
                <w:color w:val="auto"/>
              </w:rPr>
            </w:pPr>
            <w:r w:rsidRPr="00ED7B94">
              <w:rPr>
                <w:rStyle w:val="Instruction"/>
                <w:color w:val="auto"/>
              </w:rPr>
              <w:t>X</w:t>
            </w:r>
          </w:p>
        </w:tc>
        <w:tc>
          <w:tcPr>
            <w:tcW w:w="691" w:type="dxa"/>
          </w:tcPr>
          <w:p w14:paraId="630A72DA" w14:textId="611AB7BB" w:rsidR="009078E0" w:rsidRPr="00BC31C7" w:rsidRDefault="009078E0" w:rsidP="009078E0">
            <w:pPr>
              <w:pStyle w:val="TableBodyCentre"/>
              <w:spacing w:line="264" w:lineRule="auto"/>
              <w:rPr>
                <w:rStyle w:val="Instruction"/>
                <w:color w:val="auto"/>
              </w:rPr>
            </w:pPr>
            <w:r w:rsidRPr="00ED7B94">
              <w:rPr>
                <w:rStyle w:val="Instruction"/>
                <w:color w:val="auto"/>
              </w:rPr>
              <w:t>X</w:t>
            </w:r>
          </w:p>
        </w:tc>
        <w:tc>
          <w:tcPr>
            <w:tcW w:w="691" w:type="dxa"/>
          </w:tcPr>
          <w:p w14:paraId="22E50B22" w14:textId="49B43637" w:rsidR="009078E0" w:rsidRPr="00BC31C7" w:rsidRDefault="009078E0" w:rsidP="009078E0">
            <w:pPr>
              <w:pStyle w:val="TableBodyCentre"/>
              <w:spacing w:line="264" w:lineRule="auto"/>
              <w:rPr>
                <w:rStyle w:val="Instruction"/>
                <w:color w:val="auto"/>
              </w:rPr>
            </w:pPr>
            <w:r w:rsidRPr="00ED7B94">
              <w:rPr>
                <w:rStyle w:val="Instruction"/>
                <w:color w:val="auto"/>
              </w:rPr>
              <w:t>X</w:t>
            </w:r>
          </w:p>
        </w:tc>
        <w:tc>
          <w:tcPr>
            <w:tcW w:w="691" w:type="dxa"/>
          </w:tcPr>
          <w:p w14:paraId="5F2D71B6" w14:textId="1FAB1081" w:rsidR="009078E0" w:rsidRPr="00BC31C7" w:rsidRDefault="009078E0" w:rsidP="009078E0">
            <w:pPr>
              <w:pStyle w:val="TableBodyCentre"/>
              <w:spacing w:line="264" w:lineRule="auto"/>
              <w:rPr>
                <w:rStyle w:val="Instruction"/>
                <w:color w:val="auto"/>
              </w:rPr>
            </w:pPr>
            <w:r w:rsidRPr="00ED7B94">
              <w:rPr>
                <w:rStyle w:val="Instruction"/>
                <w:color w:val="auto"/>
              </w:rPr>
              <w:t>X</w:t>
            </w:r>
          </w:p>
        </w:tc>
        <w:tc>
          <w:tcPr>
            <w:tcW w:w="691" w:type="dxa"/>
          </w:tcPr>
          <w:p w14:paraId="3169BAB2" w14:textId="215B3B71" w:rsidR="009078E0" w:rsidRPr="00BC31C7" w:rsidRDefault="009078E0" w:rsidP="009078E0">
            <w:pPr>
              <w:pStyle w:val="TableBodyCentre"/>
              <w:spacing w:line="264" w:lineRule="auto"/>
              <w:rPr>
                <w:rStyle w:val="Instruction"/>
                <w:color w:val="auto"/>
              </w:rPr>
            </w:pPr>
            <w:r w:rsidRPr="00ED7B94">
              <w:rPr>
                <w:rStyle w:val="Instruction"/>
                <w:color w:val="auto"/>
              </w:rPr>
              <w:t>X</w:t>
            </w:r>
          </w:p>
        </w:tc>
        <w:tc>
          <w:tcPr>
            <w:tcW w:w="673" w:type="dxa"/>
          </w:tcPr>
          <w:p w14:paraId="0DE411CE" w14:textId="532E23AF" w:rsidR="009078E0" w:rsidRPr="00BC31C7" w:rsidRDefault="009078E0" w:rsidP="009078E0">
            <w:pPr>
              <w:pStyle w:val="TableBodyCentre"/>
              <w:spacing w:line="264" w:lineRule="auto"/>
              <w:rPr>
                <w:rStyle w:val="Instruction"/>
                <w:color w:val="auto"/>
              </w:rPr>
            </w:pPr>
            <w:r w:rsidRPr="00ED7B94">
              <w:rPr>
                <w:rStyle w:val="Instruction"/>
                <w:color w:val="auto"/>
              </w:rPr>
              <w:t>X</w:t>
            </w:r>
          </w:p>
        </w:tc>
        <w:tc>
          <w:tcPr>
            <w:tcW w:w="673" w:type="dxa"/>
          </w:tcPr>
          <w:p w14:paraId="400C98D0" w14:textId="4326FE18" w:rsidR="009078E0" w:rsidRPr="00ED7B94" w:rsidRDefault="009078E0" w:rsidP="009078E0">
            <w:pPr>
              <w:pStyle w:val="TableBodyCentre"/>
              <w:spacing w:line="264" w:lineRule="auto"/>
              <w:rPr>
                <w:rStyle w:val="Instruction"/>
                <w:color w:val="auto"/>
              </w:rPr>
            </w:pPr>
            <w:r w:rsidRPr="00ED7B94">
              <w:rPr>
                <w:rStyle w:val="Instruction"/>
                <w:color w:val="auto"/>
              </w:rPr>
              <w:t>X</w:t>
            </w:r>
          </w:p>
        </w:tc>
        <w:tc>
          <w:tcPr>
            <w:tcW w:w="673" w:type="dxa"/>
          </w:tcPr>
          <w:p w14:paraId="2C0168C8" w14:textId="634B696C" w:rsidR="009078E0" w:rsidRPr="00ED7B94" w:rsidRDefault="009078E0" w:rsidP="009078E0">
            <w:pPr>
              <w:pStyle w:val="TableBodyCentre"/>
              <w:spacing w:line="264" w:lineRule="auto"/>
              <w:rPr>
                <w:rStyle w:val="Instruction"/>
                <w:color w:val="auto"/>
              </w:rPr>
            </w:pPr>
            <w:r w:rsidRPr="00ED7B94">
              <w:rPr>
                <w:rStyle w:val="Instruction"/>
                <w:color w:val="auto"/>
              </w:rPr>
              <w:t>X</w:t>
            </w:r>
          </w:p>
        </w:tc>
        <w:tc>
          <w:tcPr>
            <w:tcW w:w="673" w:type="dxa"/>
          </w:tcPr>
          <w:p w14:paraId="4D1D8DFB" w14:textId="5F1833B1" w:rsidR="009078E0" w:rsidRPr="00ED7B94" w:rsidRDefault="009078E0" w:rsidP="009078E0">
            <w:pPr>
              <w:pStyle w:val="TableBodyCentre"/>
              <w:spacing w:line="264" w:lineRule="auto"/>
              <w:rPr>
                <w:rStyle w:val="Instruction"/>
                <w:color w:val="auto"/>
              </w:rPr>
            </w:pPr>
            <w:r w:rsidRPr="00ED7B94">
              <w:rPr>
                <w:rStyle w:val="Instruction"/>
                <w:color w:val="auto"/>
              </w:rPr>
              <w:t>X</w:t>
            </w:r>
          </w:p>
        </w:tc>
      </w:tr>
      <w:tr w:rsidR="00F5153A" w:rsidRPr="00E37AA1" w14:paraId="240B4A76" w14:textId="2B8C5668" w:rsidTr="00F5153A">
        <w:tc>
          <w:tcPr>
            <w:tcW w:w="1270" w:type="dxa"/>
            <w:vAlign w:val="center"/>
          </w:tcPr>
          <w:p w14:paraId="24996AD1" w14:textId="58C26800" w:rsidR="00F5153A" w:rsidRPr="00E37AA1" w:rsidRDefault="00F5153A" w:rsidP="00F5153A">
            <w:pPr>
              <w:pStyle w:val="TableBodyCentre"/>
              <w:spacing w:line="264" w:lineRule="auto"/>
              <w:rPr>
                <w:rStyle w:val="Instruction"/>
                <w:color w:val="auto"/>
              </w:rPr>
            </w:pPr>
            <w:r w:rsidRPr="00E37AA1">
              <w:rPr>
                <w:rStyle w:val="Instruction"/>
                <w:color w:val="auto"/>
              </w:rPr>
              <w:t>2</w:t>
            </w:r>
          </w:p>
        </w:tc>
        <w:tc>
          <w:tcPr>
            <w:tcW w:w="691" w:type="dxa"/>
            <w:vAlign w:val="center"/>
          </w:tcPr>
          <w:p w14:paraId="2CA38F6C" w14:textId="6F0298A9" w:rsidR="00F5153A" w:rsidRPr="00E37AA1" w:rsidRDefault="00F5153A" w:rsidP="00F5153A">
            <w:pPr>
              <w:pStyle w:val="TableBodyCentre"/>
              <w:spacing w:line="264" w:lineRule="auto"/>
              <w:rPr>
                <w:rStyle w:val="Instruction"/>
                <w:color w:val="auto"/>
              </w:rPr>
            </w:pPr>
            <w:r>
              <w:rPr>
                <w:rStyle w:val="Instruction"/>
                <w:color w:val="auto"/>
              </w:rPr>
              <w:t>X</w:t>
            </w:r>
          </w:p>
        </w:tc>
        <w:tc>
          <w:tcPr>
            <w:tcW w:w="691" w:type="dxa"/>
            <w:vAlign w:val="center"/>
          </w:tcPr>
          <w:p w14:paraId="19C1DE41" w14:textId="207E628B" w:rsidR="00F5153A" w:rsidRPr="00BC31C7" w:rsidRDefault="00F5153A" w:rsidP="00F5153A">
            <w:pPr>
              <w:pStyle w:val="TableBodyCentre"/>
              <w:spacing w:line="264" w:lineRule="auto"/>
              <w:rPr>
                <w:rStyle w:val="Instruction"/>
                <w:color w:val="auto"/>
              </w:rPr>
            </w:pPr>
            <w:r w:rsidRPr="00BC31C7">
              <w:rPr>
                <w:rStyle w:val="Instruction"/>
                <w:color w:val="auto"/>
              </w:rPr>
              <w:t>X</w:t>
            </w:r>
          </w:p>
        </w:tc>
        <w:tc>
          <w:tcPr>
            <w:tcW w:w="691" w:type="dxa"/>
            <w:vAlign w:val="center"/>
          </w:tcPr>
          <w:p w14:paraId="45F1DE4F" w14:textId="2B972B7D" w:rsidR="00F5153A" w:rsidRPr="00BC31C7" w:rsidRDefault="00F5153A" w:rsidP="00F5153A">
            <w:pPr>
              <w:pStyle w:val="TableBodyCentre"/>
              <w:spacing w:line="264" w:lineRule="auto"/>
              <w:rPr>
                <w:rStyle w:val="Instruction"/>
                <w:color w:val="auto"/>
              </w:rPr>
            </w:pPr>
            <w:r w:rsidRPr="00BC31C7">
              <w:rPr>
                <w:rStyle w:val="Instruction"/>
                <w:color w:val="auto"/>
              </w:rPr>
              <w:t>X</w:t>
            </w:r>
          </w:p>
        </w:tc>
        <w:tc>
          <w:tcPr>
            <w:tcW w:w="691" w:type="dxa"/>
          </w:tcPr>
          <w:p w14:paraId="6AEA4F45" w14:textId="616C2EB4" w:rsidR="00F5153A" w:rsidRPr="00BC31C7" w:rsidRDefault="00F5153A" w:rsidP="00F5153A">
            <w:pPr>
              <w:pStyle w:val="TableBodyCentre"/>
              <w:spacing w:line="264" w:lineRule="auto"/>
              <w:rPr>
                <w:rStyle w:val="Instruction"/>
                <w:color w:val="auto"/>
              </w:rPr>
            </w:pPr>
            <w:r w:rsidRPr="00ED7B94">
              <w:rPr>
                <w:rStyle w:val="Instruction"/>
                <w:color w:val="auto"/>
              </w:rPr>
              <w:t>X</w:t>
            </w:r>
          </w:p>
        </w:tc>
        <w:tc>
          <w:tcPr>
            <w:tcW w:w="691" w:type="dxa"/>
          </w:tcPr>
          <w:p w14:paraId="39EFEA5A" w14:textId="0E48967F" w:rsidR="00F5153A" w:rsidRPr="00BC31C7" w:rsidRDefault="00F5153A" w:rsidP="00F5153A">
            <w:pPr>
              <w:pStyle w:val="TableBodyCentre"/>
              <w:spacing w:line="264" w:lineRule="auto"/>
              <w:rPr>
                <w:rStyle w:val="Instruction"/>
                <w:color w:val="auto"/>
              </w:rPr>
            </w:pPr>
            <w:r w:rsidRPr="00ED7B94">
              <w:rPr>
                <w:rStyle w:val="Instruction"/>
                <w:color w:val="auto"/>
              </w:rPr>
              <w:t>X</w:t>
            </w:r>
          </w:p>
        </w:tc>
        <w:tc>
          <w:tcPr>
            <w:tcW w:w="691" w:type="dxa"/>
          </w:tcPr>
          <w:p w14:paraId="43FE41E8" w14:textId="62CD11D8" w:rsidR="00F5153A" w:rsidRPr="00BC31C7" w:rsidRDefault="00F5153A" w:rsidP="00F5153A">
            <w:pPr>
              <w:pStyle w:val="TableBodyCentre"/>
              <w:spacing w:line="264" w:lineRule="auto"/>
              <w:rPr>
                <w:rStyle w:val="Instruction"/>
                <w:color w:val="auto"/>
              </w:rPr>
            </w:pPr>
            <w:r w:rsidRPr="00ED7B94">
              <w:rPr>
                <w:rStyle w:val="Instruction"/>
                <w:color w:val="auto"/>
              </w:rPr>
              <w:t>X</w:t>
            </w:r>
          </w:p>
        </w:tc>
        <w:tc>
          <w:tcPr>
            <w:tcW w:w="691" w:type="dxa"/>
          </w:tcPr>
          <w:p w14:paraId="0875CB42" w14:textId="5AD7FD2D" w:rsidR="00F5153A" w:rsidRPr="00BC31C7" w:rsidRDefault="00F5153A" w:rsidP="00F5153A">
            <w:pPr>
              <w:pStyle w:val="TableBodyCentre"/>
              <w:spacing w:line="264" w:lineRule="auto"/>
              <w:rPr>
                <w:rStyle w:val="Instruction"/>
                <w:color w:val="auto"/>
              </w:rPr>
            </w:pPr>
            <w:r w:rsidRPr="00ED7B94">
              <w:rPr>
                <w:rStyle w:val="Instruction"/>
                <w:color w:val="auto"/>
              </w:rPr>
              <w:t>X</w:t>
            </w:r>
          </w:p>
        </w:tc>
        <w:tc>
          <w:tcPr>
            <w:tcW w:w="691" w:type="dxa"/>
          </w:tcPr>
          <w:p w14:paraId="72CC8B8A" w14:textId="2B189711" w:rsidR="00F5153A" w:rsidRPr="00BC31C7" w:rsidRDefault="00F5153A" w:rsidP="00F5153A">
            <w:pPr>
              <w:pStyle w:val="TableBodyCentre"/>
              <w:spacing w:line="264" w:lineRule="auto"/>
              <w:rPr>
                <w:rStyle w:val="Instruction"/>
                <w:color w:val="auto"/>
              </w:rPr>
            </w:pPr>
            <w:r w:rsidRPr="00ED7B94">
              <w:rPr>
                <w:rStyle w:val="Instruction"/>
                <w:color w:val="auto"/>
              </w:rPr>
              <w:t>X</w:t>
            </w:r>
          </w:p>
        </w:tc>
        <w:tc>
          <w:tcPr>
            <w:tcW w:w="673" w:type="dxa"/>
          </w:tcPr>
          <w:p w14:paraId="6845BC98" w14:textId="69683A58" w:rsidR="00F5153A" w:rsidRPr="00BC31C7" w:rsidRDefault="00F5153A" w:rsidP="00F5153A">
            <w:pPr>
              <w:pStyle w:val="TableBodyCentre"/>
              <w:spacing w:line="264" w:lineRule="auto"/>
              <w:rPr>
                <w:rStyle w:val="Instruction"/>
                <w:color w:val="auto"/>
              </w:rPr>
            </w:pPr>
            <w:r w:rsidRPr="00ED7B94">
              <w:rPr>
                <w:rStyle w:val="Instruction"/>
                <w:color w:val="auto"/>
              </w:rPr>
              <w:t>X</w:t>
            </w:r>
          </w:p>
        </w:tc>
        <w:tc>
          <w:tcPr>
            <w:tcW w:w="673" w:type="dxa"/>
          </w:tcPr>
          <w:p w14:paraId="02019DF0" w14:textId="5E9333A2" w:rsidR="00F5153A" w:rsidRPr="00BC31C7" w:rsidRDefault="00F5153A" w:rsidP="00F5153A">
            <w:pPr>
              <w:pStyle w:val="TableBodyCentre"/>
              <w:spacing w:line="264" w:lineRule="auto"/>
              <w:rPr>
                <w:rStyle w:val="Instruction"/>
                <w:color w:val="auto"/>
              </w:rPr>
            </w:pPr>
            <w:r w:rsidRPr="00ED7B94">
              <w:rPr>
                <w:rStyle w:val="Instruction"/>
                <w:color w:val="auto"/>
              </w:rPr>
              <w:t>X</w:t>
            </w:r>
          </w:p>
        </w:tc>
        <w:tc>
          <w:tcPr>
            <w:tcW w:w="673" w:type="dxa"/>
          </w:tcPr>
          <w:p w14:paraId="1C592639" w14:textId="5030BCBF" w:rsidR="00F5153A" w:rsidRPr="00BC31C7" w:rsidRDefault="00F5153A" w:rsidP="00F5153A">
            <w:pPr>
              <w:pStyle w:val="TableBodyCentre"/>
              <w:spacing w:line="264" w:lineRule="auto"/>
              <w:rPr>
                <w:rStyle w:val="Instruction"/>
                <w:color w:val="auto"/>
              </w:rPr>
            </w:pPr>
            <w:r w:rsidRPr="00ED7B94">
              <w:rPr>
                <w:rStyle w:val="Instruction"/>
                <w:color w:val="auto"/>
              </w:rPr>
              <w:t>X</w:t>
            </w:r>
          </w:p>
        </w:tc>
        <w:tc>
          <w:tcPr>
            <w:tcW w:w="673" w:type="dxa"/>
          </w:tcPr>
          <w:p w14:paraId="231C21C1" w14:textId="78C5BEA1" w:rsidR="00F5153A" w:rsidRPr="00BC31C7" w:rsidRDefault="00F5153A" w:rsidP="00F5153A">
            <w:pPr>
              <w:pStyle w:val="TableBodyCentre"/>
              <w:spacing w:line="264" w:lineRule="auto"/>
              <w:rPr>
                <w:rStyle w:val="Instruction"/>
                <w:color w:val="auto"/>
              </w:rPr>
            </w:pPr>
            <w:r w:rsidRPr="00ED7B94">
              <w:rPr>
                <w:rStyle w:val="Instruction"/>
                <w:color w:val="auto"/>
              </w:rPr>
              <w:t>X</w:t>
            </w:r>
          </w:p>
        </w:tc>
      </w:tr>
      <w:tr w:rsidR="009078E0" w:rsidRPr="00E37AA1" w14:paraId="09A56040" w14:textId="3D76B743" w:rsidTr="00F5153A">
        <w:tc>
          <w:tcPr>
            <w:tcW w:w="1270" w:type="dxa"/>
            <w:vAlign w:val="center"/>
          </w:tcPr>
          <w:p w14:paraId="6034610A" w14:textId="351CB612" w:rsidR="009078E0" w:rsidRPr="00E37AA1" w:rsidRDefault="009078E0" w:rsidP="009078E0">
            <w:pPr>
              <w:pStyle w:val="TableBodyCentre"/>
              <w:spacing w:line="264" w:lineRule="auto"/>
              <w:rPr>
                <w:rStyle w:val="Instruction"/>
                <w:color w:val="auto"/>
              </w:rPr>
            </w:pPr>
            <w:r w:rsidRPr="00E37AA1">
              <w:rPr>
                <w:rStyle w:val="Instruction"/>
                <w:color w:val="auto"/>
              </w:rPr>
              <w:t>3</w:t>
            </w:r>
          </w:p>
        </w:tc>
        <w:tc>
          <w:tcPr>
            <w:tcW w:w="691" w:type="dxa"/>
            <w:tcBorders>
              <w:bottom w:val="single" w:sz="4" w:space="0" w:color="auto"/>
            </w:tcBorders>
          </w:tcPr>
          <w:p w14:paraId="547BA41C" w14:textId="53B5653D" w:rsidR="009078E0" w:rsidRPr="00E37AA1" w:rsidRDefault="009078E0" w:rsidP="009078E0">
            <w:pPr>
              <w:pStyle w:val="TableBodyCentre"/>
              <w:spacing w:line="264" w:lineRule="auto"/>
              <w:rPr>
                <w:rStyle w:val="Instruction"/>
                <w:color w:val="auto"/>
              </w:rPr>
            </w:pPr>
            <w:r w:rsidRPr="008F61F1">
              <w:rPr>
                <w:rStyle w:val="Instruction"/>
                <w:color w:val="auto"/>
              </w:rPr>
              <w:t>X</w:t>
            </w:r>
          </w:p>
        </w:tc>
        <w:tc>
          <w:tcPr>
            <w:tcW w:w="691" w:type="dxa"/>
            <w:tcBorders>
              <w:bottom w:val="single" w:sz="4" w:space="0" w:color="auto"/>
            </w:tcBorders>
          </w:tcPr>
          <w:p w14:paraId="26539A18" w14:textId="0E640E1A" w:rsidR="009078E0" w:rsidRPr="00BC31C7" w:rsidRDefault="009078E0" w:rsidP="009078E0">
            <w:pPr>
              <w:pStyle w:val="TableBodyCentre"/>
              <w:spacing w:line="264" w:lineRule="auto"/>
              <w:rPr>
                <w:rStyle w:val="Instruction"/>
                <w:color w:val="auto"/>
              </w:rPr>
            </w:pPr>
            <w:r w:rsidRPr="005E42B4">
              <w:rPr>
                <w:rStyle w:val="Instruction"/>
                <w:color w:val="auto"/>
              </w:rPr>
              <w:t>X</w:t>
            </w:r>
          </w:p>
        </w:tc>
        <w:tc>
          <w:tcPr>
            <w:tcW w:w="691" w:type="dxa"/>
            <w:tcBorders>
              <w:bottom w:val="single" w:sz="4" w:space="0" w:color="auto"/>
            </w:tcBorders>
            <w:vAlign w:val="center"/>
          </w:tcPr>
          <w:p w14:paraId="1421B8DF" w14:textId="628AB016" w:rsidR="009078E0" w:rsidRPr="00BC31C7" w:rsidRDefault="009078E0" w:rsidP="009078E0">
            <w:pPr>
              <w:pStyle w:val="TableBodyCentre"/>
              <w:spacing w:line="264" w:lineRule="auto"/>
              <w:rPr>
                <w:rStyle w:val="Instruction"/>
                <w:color w:val="auto"/>
              </w:rPr>
            </w:pPr>
          </w:p>
        </w:tc>
        <w:tc>
          <w:tcPr>
            <w:tcW w:w="691" w:type="dxa"/>
            <w:tcBorders>
              <w:bottom w:val="single" w:sz="4" w:space="0" w:color="auto"/>
            </w:tcBorders>
            <w:vAlign w:val="center"/>
          </w:tcPr>
          <w:p w14:paraId="6CBDF3CA" w14:textId="552F1F1F" w:rsidR="009078E0" w:rsidRPr="00BC31C7" w:rsidRDefault="009078E0" w:rsidP="009078E0">
            <w:pPr>
              <w:pStyle w:val="TableBodyCentre"/>
              <w:spacing w:line="264" w:lineRule="auto"/>
              <w:rPr>
                <w:rStyle w:val="Instruction"/>
                <w:color w:val="auto"/>
              </w:rPr>
            </w:pPr>
          </w:p>
        </w:tc>
        <w:tc>
          <w:tcPr>
            <w:tcW w:w="691" w:type="dxa"/>
            <w:tcBorders>
              <w:bottom w:val="single" w:sz="4" w:space="0" w:color="auto"/>
            </w:tcBorders>
            <w:vAlign w:val="center"/>
          </w:tcPr>
          <w:p w14:paraId="4E3E6FBD" w14:textId="4239E33A" w:rsidR="009078E0" w:rsidRPr="00BC31C7" w:rsidRDefault="009078E0" w:rsidP="009078E0">
            <w:pPr>
              <w:pStyle w:val="TableBodyCentre"/>
              <w:spacing w:line="264" w:lineRule="auto"/>
              <w:rPr>
                <w:rStyle w:val="Instruction"/>
                <w:color w:val="auto"/>
              </w:rPr>
            </w:pPr>
            <w:r>
              <w:rPr>
                <w:rStyle w:val="Instruction"/>
                <w:color w:val="auto"/>
              </w:rPr>
              <w:t>X</w:t>
            </w:r>
          </w:p>
        </w:tc>
        <w:tc>
          <w:tcPr>
            <w:tcW w:w="691" w:type="dxa"/>
            <w:tcBorders>
              <w:bottom w:val="single" w:sz="4" w:space="0" w:color="auto"/>
            </w:tcBorders>
            <w:vAlign w:val="center"/>
          </w:tcPr>
          <w:p w14:paraId="4C517A1B" w14:textId="7D2CC3C3" w:rsidR="009078E0" w:rsidRPr="00BC31C7" w:rsidRDefault="009078E0" w:rsidP="009078E0">
            <w:pPr>
              <w:pStyle w:val="TableBodyCentre"/>
              <w:spacing w:line="264" w:lineRule="auto"/>
              <w:rPr>
                <w:rStyle w:val="Instruction"/>
                <w:color w:val="auto"/>
              </w:rPr>
            </w:pPr>
            <w:r>
              <w:rPr>
                <w:rStyle w:val="Instruction"/>
                <w:color w:val="auto"/>
              </w:rPr>
              <w:t>X</w:t>
            </w:r>
          </w:p>
        </w:tc>
        <w:tc>
          <w:tcPr>
            <w:tcW w:w="691" w:type="dxa"/>
            <w:tcBorders>
              <w:bottom w:val="single" w:sz="4" w:space="0" w:color="auto"/>
            </w:tcBorders>
            <w:vAlign w:val="center"/>
          </w:tcPr>
          <w:p w14:paraId="5ECD5E27" w14:textId="76C6F525" w:rsidR="009078E0" w:rsidRPr="00BC31C7" w:rsidRDefault="009078E0" w:rsidP="009078E0">
            <w:pPr>
              <w:pStyle w:val="TableBodyCentre"/>
              <w:spacing w:line="264" w:lineRule="auto"/>
              <w:rPr>
                <w:rStyle w:val="Instruction"/>
                <w:color w:val="auto"/>
              </w:rPr>
            </w:pPr>
          </w:p>
        </w:tc>
        <w:tc>
          <w:tcPr>
            <w:tcW w:w="691" w:type="dxa"/>
            <w:tcBorders>
              <w:bottom w:val="single" w:sz="4" w:space="0" w:color="auto"/>
            </w:tcBorders>
            <w:vAlign w:val="center"/>
          </w:tcPr>
          <w:p w14:paraId="4CC477A2" w14:textId="6CB3A79B" w:rsidR="009078E0" w:rsidRPr="00BC31C7" w:rsidRDefault="009078E0" w:rsidP="009078E0">
            <w:pPr>
              <w:pStyle w:val="TableBodyCentre"/>
              <w:spacing w:line="264" w:lineRule="auto"/>
              <w:rPr>
                <w:rStyle w:val="Instruction"/>
                <w:color w:val="auto"/>
              </w:rPr>
            </w:pPr>
          </w:p>
        </w:tc>
        <w:tc>
          <w:tcPr>
            <w:tcW w:w="673" w:type="dxa"/>
            <w:tcBorders>
              <w:bottom w:val="single" w:sz="4" w:space="0" w:color="auto"/>
            </w:tcBorders>
            <w:vAlign w:val="center"/>
          </w:tcPr>
          <w:p w14:paraId="65443298" w14:textId="77777777" w:rsidR="009078E0" w:rsidRPr="00BC31C7" w:rsidRDefault="009078E0" w:rsidP="009078E0">
            <w:pPr>
              <w:pStyle w:val="TableBodyCentre"/>
              <w:spacing w:line="264" w:lineRule="auto"/>
              <w:rPr>
                <w:rStyle w:val="Instruction"/>
                <w:color w:val="auto"/>
              </w:rPr>
            </w:pPr>
          </w:p>
        </w:tc>
        <w:tc>
          <w:tcPr>
            <w:tcW w:w="673" w:type="dxa"/>
            <w:vAlign w:val="center"/>
          </w:tcPr>
          <w:p w14:paraId="1B9C59AD" w14:textId="77777777" w:rsidR="009078E0" w:rsidRPr="00BC31C7" w:rsidRDefault="009078E0" w:rsidP="009078E0">
            <w:pPr>
              <w:pStyle w:val="TableBodyCentre"/>
              <w:spacing w:line="264" w:lineRule="auto"/>
              <w:rPr>
                <w:rStyle w:val="Instruction"/>
                <w:color w:val="auto"/>
              </w:rPr>
            </w:pPr>
          </w:p>
        </w:tc>
        <w:tc>
          <w:tcPr>
            <w:tcW w:w="673" w:type="dxa"/>
            <w:vAlign w:val="center"/>
          </w:tcPr>
          <w:p w14:paraId="2134AE21" w14:textId="77777777" w:rsidR="009078E0" w:rsidRPr="00BC31C7" w:rsidRDefault="009078E0" w:rsidP="009078E0">
            <w:pPr>
              <w:pStyle w:val="TableBodyCentre"/>
              <w:spacing w:line="264" w:lineRule="auto"/>
              <w:rPr>
                <w:rStyle w:val="Instruction"/>
                <w:color w:val="auto"/>
              </w:rPr>
            </w:pPr>
          </w:p>
        </w:tc>
        <w:tc>
          <w:tcPr>
            <w:tcW w:w="673" w:type="dxa"/>
            <w:vAlign w:val="center"/>
          </w:tcPr>
          <w:p w14:paraId="7D08E371" w14:textId="77777777" w:rsidR="009078E0" w:rsidRPr="00BC31C7" w:rsidRDefault="009078E0" w:rsidP="009078E0">
            <w:pPr>
              <w:pStyle w:val="TableBodyCentre"/>
              <w:spacing w:line="264" w:lineRule="auto"/>
              <w:rPr>
                <w:rStyle w:val="Instruction"/>
                <w:color w:val="auto"/>
              </w:rPr>
            </w:pPr>
          </w:p>
        </w:tc>
      </w:tr>
      <w:tr w:rsidR="009078E0" w:rsidRPr="00E37AA1" w14:paraId="6F4D9A01" w14:textId="683D68C0" w:rsidTr="00F5153A">
        <w:tc>
          <w:tcPr>
            <w:tcW w:w="1270" w:type="dxa"/>
            <w:vAlign w:val="center"/>
          </w:tcPr>
          <w:p w14:paraId="286A2A94" w14:textId="2981A3DC" w:rsidR="009078E0" w:rsidRPr="00E37AA1" w:rsidRDefault="009078E0" w:rsidP="009078E0">
            <w:pPr>
              <w:pStyle w:val="TableBodyCentre"/>
              <w:spacing w:line="264" w:lineRule="auto"/>
              <w:rPr>
                <w:rStyle w:val="Instruction"/>
                <w:color w:val="auto"/>
              </w:rPr>
            </w:pPr>
            <w:r w:rsidRPr="00E37AA1">
              <w:rPr>
                <w:rStyle w:val="Instruction"/>
                <w:color w:val="auto"/>
              </w:rPr>
              <w:t>4</w:t>
            </w:r>
          </w:p>
        </w:tc>
        <w:tc>
          <w:tcPr>
            <w:tcW w:w="691" w:type="dxa"/>
          </w:tcPr>
          <w:p w14:paraId="0BF03381" w14:textId="0BC9D330" w:rsidR="009078E0" w:rsidRPr="00E37AA1" w:rsidRDefault="009078E0" w:rsidP="009078E0">
            <w:pPr>
              <w:pStyle w:val="TableBodyCentre"/>
              <w:spacing w:line="264" w:lineRule="auto"/>
              <w:rPr>
                <w:rStyle w:val="Instruction"/>
                <w:color w:val="auto"/>
              </w:rPr>
            </w:pPr>
          </w:p>
        </w:tc>
        <w:tc>
          <w:tcPr>
            <w:tcW w:w="691" w:type="dxa"/>
          </w:tcPr>
          <w:p w14:paraId="18F49722" w14:textId="2F7DAEC6" w:rsidR="009078E0" w:rsidRPr="00BC31C7" w:rsidRDefault="009078E0" w:rsidP="009078E0">
            <w:pPr>
              <w:pStyle w:val="TableBodyCentre"/>
              <w:spacing w:line="264" w:lineRule="auto"/>
              <w:rPr>
                <w:rStyle w:val="Instruction"/>
                <w:color w:val="auto"/>
              </w:rPr>
            </w:pPr>
            <w:r w:rsidRPr="005E42B4">
              <w:rPr>
                <w:rStyle w:val="Instruction"/>
                <w:color w:val="auto"/>
              </w:rPr>
              <w:t>X</w:t>
            </w:r>
          </w:p>
        </w:tc>
        <w:tc>
          <w:tcPr>
            <w:tcW w:w="691" w:type="dxa"/>
            <w:vAlign w:val="center"/>
          </w:tcPr>
          <w:p w14:paraId="6D3057CF" w14:textId="77777777" w:rsidR="009078E0" w:rsidRPr="00BC31C7" w:rsidRDefault="009078E0" w:rsidP="009078E0">
            <w:pPr>
              <w:pStyle w:val="TableBodyCentre"/>
              <w:spacing w:line="264" w:lineRule="auto"/>
              <w:rPr>
                <w:rStyle w:val="Instruction"/>
                <w:color w:val="auto"/>
              </w:rPr>
            </w:pPr>
          </w:p>
        </w:tc>
        <w:tc>
          <w:tcPr>
            <w:tcW w:w="691" w:type="dxa"/>
            <w:vAlign w:val="center"/>
          </w:tcPr>
          <w:p w14:paraId="72A59576" w14:textId="14A40C0F" w:rsidR="009078E0" w:rsidRPr="00BC31C7" w:rsidRDefault="00F5153A" w:rsidP="009078E0">
            <w:pPr>
              <w:pStyle w:val="TableBodyCentre"/>
              <w:spacing w:line="264" w:lineRule="auto"/>
              <w:rPr>
                <w:rStyle w:val="Instruction"/>
                <w:color w:val="auto"/>
              </w:rPr>
            </w:pPr>
            <w:r>
              <w:rPr>
                <w:rStyle w:val="Instruction"/>
                <w:color w:val="auto"/>
              </w:rPr>
              <w:t>X</w:t>
            </w:r>
          </w:p>
        </w:tc>
        <w:tc>
          <w:tcPr>
            <w:tcW w:w="691" w:type="dxa"/>
            <w:vAlign w:val="center"/>
          </w:tcPr>
          <w:p w14:paraId="5563B40C" w14:textId="4ED1382A" w:rsidR="009078E0" w:rsidRPr="00BC31C7" w:rsidRDefault="009078E0" w:rsidP="009078E0">
            <w:pPr>
              <w:pStyle w:val="TableBodyCentre"/>
              <w:spacing w:line="264" w:lineRule="auto"/>
              <w:rPr>
                <w:rStyle w:val="Instruction"/>
                <w:color w:val="auto"/>
              </w:rPr>
            </w:pPr>
          </w:p>
        </w:tc>
        <w:tc>
          <w:tcPr>
            <w:tcW w:w="691" w:type="dxa"/>
            <w:vAlign w:val="center"/>
          </w:tcPr>
          <w:p w14:paraId="6CFF04A7" w14:textId="5427C456" w:rsidR="009078E0" w:rsidRPr="00BC31C7" w:rsidRDefault="00F5153A" w:rsidP="009078E0">
            <w:pPr>
              <w:pStyle w:val="TableBodyCentre"/>
              <w:spacing w:line="264" w:lineRule="auto"/>
              <w:rPr>
                <w:rStyle w:val="Instruction"/>
                <w:color w:val="auto"/>
              </w:rPr>
            </w:pPr>
            <w:r>
              <w:rPr>
                <w:rStyle w:val="Instruction"/>
                <w:color w:val="auto"/>
              </w:rPr>
              <w:t>X</w:t>
            </w:r>
          </w:p>
        </w:tc>
        <w:tc>
          <w:tcPr>
            <w:tcW w:w="691" w:type="dxa"/>
            <w:vAlign w:val="center"/>
          </w:tcPr>
          <w:p w14:paraId="6AB42AAF" w14:textId="7485C80A" w:rsidR="009078E0" w:rsidRPr="00BC31C7" w:rsidRDefault="009078E0" w:rsidP="009078E0">
            <w:pPr>
              <w:pStyle w:val="TableBodyCentre"/>
              <w:spacing w:line="264" w:lineRule="auto"/>
              <w:rPr>
                <w:rStyle w:val="Instruction"/>
                <w:color w:val="auto"/>
              </w:rPr>
            </w:pPr>
            <w:r>
              <w:rPr>
                <w:rStyle w:val="Instruction"/>
                <w:color w:val="auto"/>
              </w:rPr>
              <w:t>X</w:t>
            </w:r>
          </w:p>
        </w:tc>
        <w:tc>
          <w:tcPr>
            <w:tcW w:w="691" w:type="dxa"/>
            <w:vAlign w:val="center"/>
          </w:tcPr>
          <w:p w14:paraId="141ED6E2" w14:textId="6E394000" w:rsidR="009078E0" w:rsidRPr="00BC31C7" w:rsidRDefault="009078E0" w:rsidP="009078E0">
            <w:pPr>
              <w:pStyle w:val="TableBodyCentre"/>
              <w:spacing w:line="264" w:lineRule="auto"/>
              <w:rPr>
                <w:rStyle w:val="Instruction"/>
                <w:color w:val="auto"/>
              </w:rPr>
            </w:pPr>
          </w:p>
        </w:tc>
        <w:tc>
          <w:tcPr>
            <w:tcW w:w="673" w:type="dxa"/>
            <w:vAlign w:val="center"/>
          </w:tcPr>
          <w:p w14:paraId="6B222732" w14:textId="203ED442" w:rsidR="009078E0" w:rsidRPr="00BC31C7" w:rsidRDefault="009078E0" w:rsidP="009078E0">
            <w:pPr>
              <w:pStyle w:val="TableBodyCentre"/>
              <w:spacing w:line="264" w:lineRule="auto"/>
              <w:rPr>
                <w:rStyle w:val="Instruction"/>
                <w:color w:val="auto"/>
              </w:rPr>
            </w:pPr>
          </w:p>
        </w:tc>
        <w:tc>
          <w:tcPr>
            <w:tcW w:w="673" w:type="dxa"/>
            <w:vAlign w:val="center"/>
          </w:tcPr>
          <w:p w14:paraId="39D07ADD" w14:textId="77777777" w:rsidR="009078E0" w:rsidRPr="00BC31C7" w:rsidRDefault="009078E0" w:rsidP="009078E0">
            <w:pPr>
              <w:pStyle w:val="TableBodyCentre"/>
              <w:spacing w:line="264" w:lineRule="auto"/>
              <w:rPr>
                <w:rStyle w:val="Instruction"/>
                <w:color w:val="auto"/>
              </w:rPr>
            </w:pPr>
          </w:p>
        </w:tc>
        <w:tc>
          <w:tcPr>
            <w:tcW w:w="673" w:type="dxa"/>
            <w:vAlign w:val="center"/>
          </w:tcPr>
          <w:p w14:paraId="49272A53" w14:textId="746F55BE" w:rsidR="009078E0" w:rsidRPr="00BC31C7" w:rsidRDefault="009078E0" w:rsidP="009078E0">
            <w:pPr>
              <w:pStyle w:val="TableBodyCentre"/>
              <w:spacing w:line="264" w:lineRule="auto"/>
              <w:rPr>
                <w:rStyle w:val="Instruction"/>
                <w:color w:val="auto"/>
              </w:rPr>
            </w:pPr>
          </w:p>
        </w:tc>
        <w:tc>
          <w:tcPr>
            <w:tcW w:w="673" w:type="dxa"/>
            <w:vAlign w:val="center"/>
          </w:tcPr>
          <w:p w14:paraId="7E8F937B" w14:textId="77777777" w:rsidR="009078E0" w:rsidRPr="00BC31C7" w:rsidRDefault="009078E0" w:rsidP="009078E0">
            <w:pPr>
              <w:pStyle w:val="TableBodyCentre"/>
              <w:spacing w:line="264" w:lineRule="auto"/>
              <w:rPr>
                <w:rStyle w:val="Instruction"/>
                <w:color w:val="auto"/>
              </w:rPr>
            </w:pPr>
          </w:p>
        </w:tc>
      </w:tr>
      <w:tr w:rsidR="009078E0" w:rsidRPr="00E37AA1" w14:paraId="25276311" w14:textId="1F56F5A5" w:rsidTr="00F5153A">
        <w:tc>
          <w:tcPr>
            <w:tcW w:w="1270" w:type="dxa"/>
            <w:vAlign w:val="center"/>
          </w:tcPr>
          <w:p w14:paraId="0F1A1798" w14:textId="6D780829" w:rsidR="009078E0" w:rsidRPr="00E37AA1" w:rsidRDefault="009078E0" w:rsidP="009078E0">
            <w:pPr>
              <w:pStyle w:val="TableBodyCentre"/>
              <w:spacing w:line="264" w:lineRule="auto"/>
              <w:rPr>
                <w:rStyle w:val="Instruction"/>
                <w:color w:val="auto"/>
              </w:rPr>
            </w:pPr>
            <w:r w:rsidRPr="00E37AA1">
              <w:rPr>
                <w:rStyle w:val="Instruction"/>
                <w:color w:val="auto"/>
              </w:rPr>
              <w:t>5</w:t>
            </w:r>
          </w:p>
        </w:tc>
        <w:tc>
          <w:tcPr>
            <w:tcW w:w="691" w:type="dxa"/>
            <w:tcBorders>
              <w:bottom w:val="single" w:sz="4" w:space="0" w:color="auto"/>
            </w:tcBorders>
          </w:tcPr>
          <w:p w14:paraId="7707E62D" w14:textId="2240C305" w:rsidR="009078E0" w:rsidRPr="00E37AA1" w:rsidRDefault="009078E0" w:rsidP="009078E0">
            <w:pPr>
              <w:pStyle w:val="TableBodyCentre"/>
              <w:spacing w:line="264" w:lineRule="auto"/>
              <w:rPr>
                <w:rStyle w:val="Instruction"/>
                <w:color w:val="auto"/>
              </w:rPr>
            </w:pPr>
          </w:p>
        </w:tc>
        <w:tc>
          <w:tcPr>
            <w:tcW w:w="691" w:type="dxa"/>
            <w:tcBorders>
              <w:bottom w:val="single" w:sz="4" w:space="0" w:color="auto"/>
            </w:tcBorders>
            <w:vAlign w:val="center"/>
          </w:tcPr>
          <w:p w14:paraId="051642E3" w14:textId="666094FE" w:rsidR="009078E0" w:rsidRPr="00BC31C7" w:rsidRDefault="009078E0" w:rsidP="009078E0">
            <w:pPr>
              <w:pStyle w:val="TableBodyCentre"/>
              <w:spacing w:line="264" w:lineRule="auto"/>
              <w:rPr>
                <w:rStyle w:val="Instruction"/>
                <w:color w:val="auto"/>
              </w:rPr>
            </w:pPr>
          </w:p>
        </w:tc>
        <w:tc>
          <w:tcPr>
            <w:tcW w:w="691" w:type="dxa"/>
            <w:tcBorders>
              <w:bottom w:val="single" w:sz="4" w:space="0" w:color="auto"/>
            </w:tcBorders>
            <w:vAlign w:val="center"/>
          </w:tcPr>
          <w:p w14:paraId="1798246E" w14:textId="630FD0B8" w:rsidR="009078E0" w:rsidRPr="00BC31C7" w:rsidRDefault="009078E0" w:rsidP="009078E0">
            <w:pPr>
              <w:pStyle w:val="TableBodyCentre"/>
              <w:spacing w:line="264" w:lineRule="auto"/>
              <w:rPr>
                <w:rStyle w:val="Instruction"/>
                <w:color w:val="auto"/>
              </w:rPr>
            </w:pPr>
          </w:p>
        </w:tc>
        <w:tc>
          <w:tcPr>
            <w:tcW w:w="691" w:type="dxa"/>
            <w:tcBorders>
              <w:bottom w:val="single" w:sz="4" w:space="0" w:color="auto"/>
            </w:tcBorders>
            <w:vAlign w:val="center"/>
          </w:tcPr>
          <w:p w14:paraId="42BA4BFB" w14:textId="170073E3" w:rsidR="009078E0" w:rsidRPr="00BC31C7" w:rsidRDefault="009078E0" w:rsidP="009078E0">
            <w:pPr>
              <w:pStyle w:val="TableBodyCentre"/>
              <w:spacing w:line="264" w:lineRule="auto"/>
              <w:rPr>
                <w:rStyle w:val="Instruction"/>
                <w:color w:val="auto"/>
              </w:rPr>
            </w:pPr>
          </w:p>
        </w:tc>
        <w:tc>
          <w:tcPr>
            <w:tcW w:w="691" w:type="dxa"/>
            <w:tcBorders>
              <w:bottom w:val="single" w:sz="4" w:space="0" w:color="auto"/>
            </w:tcBorders>
            <w:vAlign w:val="center"/>
          </w:tcPr>
          <w:p w14:paraId="0001A29F" w14:textId="29865C20" w:rsidR="009078E0" w:rsidRPr="00BC31C7" w:rsidRDefault="00F5153A" w:rsidP="009078E0">
            <w:pPr>
              <w:pStyle w:val="TableBodyCentre"/>
              <w:spacing w:line="264" w:lineRule="auto"/>
              <w:rPr>
                <w:rStyle w:val="Instruction"/>
                <w:color w:val="auto"/>
              </w:rPr>
            </w:pPr>
            <w:r>
              <w:rPr>
                <w:rStyle w:val="Instruction"/>
                <w:color w:val="auto"/>
              </w:rPr>
              <w:t>X</w:t>
            </w:r>
          </w:p>
        </w:tc>
        <w:tc>
          <w:tcPr>
            <w:tcW w:w="691" w:type="dxa"/>
            <w:tcBorders>
              <w:bottom w:val="single" w:sz="4" w:space="0" w:color="auto"/>
            </w:tcBorders>
            <w:vAlign w:val="center"/>
          </w:tcPr>
          <w:p w14:paraId="59C85758" w14:textId="77777777" w:rsidR="009078E0" w:rsidRPr="00BC31C7" w:rsidRDefault="009078E0" w:rsidP="009078E0">
            <w:pPr>
              <w:pStyle w:val="TableBodyCentre"/>
              <w:spacing w:line="264" w:lineRule="auto"/>
              <w:rPr>
                <w:rStyle w:val="Instruction"/>
                <w:color w:val="auto"/>
              </w:rPr>
            </w:pPr>
          </w:p>
        </w:tc>
        <w:tc>
          <w:tcPr>
            <w:tcW w:w="691" w:type="dxa"/>
            <w:tcBorders>
              <w:bottom w:val="single" w:sz="4" w:space="0" w:color="auto"/>
            </w:tcBorders>
            <w:vAlign w:val="center"/>
          </w:tcPr>
          <w:p w14:paraId="697FE82C" w14:textId="49B78D9E" w:rsidR="009078E0" w:rsidRPr="00BC31C7" w:rsidRDefault="009078E0" w:rsidP="009078E0">
            <w:pPr>
              <w:pStyle w:val="TableBodyCentre"/>
              <w:spacing w:line="264" w:lineRule="auto"/>
              <w:rPr>
                <w:rStyle w:val="Instruction"/>
                <w:color w:val="auto"/>
              </w:rPr>
            </w:pPr>
          </w:p>
        </w:tc>
        <w:tc>
          <w:tcPr>
            <w:tcW w:w="691" w:type="dxa"/>
            <w:tcBorders>
              <w:bottom w:val="single" w:sz="4" w:space="0" w:color="auto"/>
            </w:tcBorders>
            <w:vAlign w:val="center"/>
          </w:tcPr>
          <w:p w14:paraId="1FEFC51F" w14:textId="32DB150C" w:rsidR="009078E0" w:rsidRPr="00BC31C7" w:rsidRDefault="009078E0" w:rsidP="009078E0">
            <w:pPr>
              <w:pStyle w:val="TableBodyCentre"/>
              <w:spacing w:line="264" w:lineRule="auto"/>
              <w:rPr>
                <w:rStyle w:val="Instruction"/>
                <w:color w:val="auto"/>
              </w:rPr>
            </w:pPr>
          </w:p>
        </w:tc>
        <w:tc>
          <w:tcPr>
            <w:tcW w:w="673" w:type="dxa"/>
            <w:tcBorders>
              <w:bottom w:val="single" w:sz="4" w:space="0" w:color="auto"/>
            </w:tcBorders>
            <w:vAlign w:val="center"/>
          </w:tcPr>
          <w:p w14:paraId="676C8908" w14:textId="4D8AF187" w:rsidR="009078E0" w:rsidRPr="00BC31C7" w:rsidRDefault="009078E0" w:rsidP="009078E0">
            <w:pPr>
              <w:pStyle w:val="TableBodyCentre"/>
              <w:spacing w:line="264" w:lineRule="auto"/>
              <w:rPr>
                <w:rStyle w:val="Instruction"/>
                <w:color w:val="auto"/>
              </w:rPr>
            </w:pPr>
          </w:p>
        </w:tc>
        <w:tc>
          <w:tcPr>
            <w:tcW w:w="673" w:type="dxa"/>
            <w:vAlign w:val="center"/>
          </w:tcPr>
          <w:p w14:paraId="2128ACE1" w14:textId="677D50A0" w:rsidR="009078E0" w:rsidRDefault="009078E0" w:rsidP="009078E0">
            <w:pPr>
              <w:pStyle w:val="TableBodyCentre"/>
              <w:spacing w:line="264" w:lineRule="auto"/>
              <w:rPr>
                <w:rStyle w:val="Instruction"/>
                <w:color w:val="auto"/>
              </w:rPr>
            </w:pPr>
          </w:p>
        </w:tc>
        <w:tc>
          <w:tcPr>
            <w:tcW w:w="673" w:type="dxa"/>
            <w:vAlign w:val="center"/>
          </w:tcPr>
          <w:p w14:paraId="08887B95" w14:textId="77777777" w:rsidR="009078E0" w:rsidRDefault="009078E0" w:rsidP="009078E0">
            <w:pPr>
              <w:pStyle w:val="TableBodyCentre"/>
              <w:spacing w:line="264" w:lineRule="auto"/>
              <w:rPr>
                <w:rStyle w:val="Instruction"/>
                <w:color w:val="auto"/>
              </w:rPr>
            </w:pPr>
          </w:p>
        </w:tc>
        <w:tc>
          <w:tcPr>
            <w:tcW w:w="673" w:type="dxa"/>
            <w:vAlign w:val="center"/>
          </w:tcPr>
          <w:p w14:paraId="76F9BFBE" w14:textId="22891224" w:rsidR="009078E0" w:rsidRDefault="00F5153A" w:rsidP="009078E0">
            <w:pPr>
              <w:pStyle w:val="TableBodyCentre"/>
              <w:spacing w:line="264" w:lineRule="auto"/>
              <w:rPr>
                <w:rStyle w:val="Instruction"/>
                <w:color w:val="auto"/>
              </w:rPr>
            </w:pPr>
            <w:r>
              <w:rPr>
                <w:rStyle w:val="Instruction"/>
                <w:color w:val="auto"/>
              </w:rPr>
              <w:t>X</w:t>
            </w:r>
          </w:p>
        </w:tc>
      </w:tr>
      <w:tr w:rsidR="009078E0" w:rsidRPr="00E37AA1" w14:paraId="37ECA99C" w14:textId="3E390E67" w:rsidTr="00F5153A">
        <w:tc>
          <w:tcPr>
            <w:tcW w:w="1270" w:type="dxa"/>
            <w:vAlign w:val="center"/>
          </w:tcPr>
          <w:p w14:paraId="73103740" w14:textId="30DDF38C" w:rsidR="009078E0" w:rsidRPr="00E37AA1" w:rsidRDefault="009078E0" w:rsidP="009078E0">
            <w:pPr>
              <w:pStyle w:val="TableBodyCentre"/>
              <w:spacing w:line="264" w:lineRule="auto"/>
              <w:rPr>
                <w:rStyle w:val="Instruction"/>
                <w:color w:val="auto"/>
              </w:rPr>
            </w:pPr>
            <w:r w:rsidRPr="00E37AA1">
              <w:rPr>
                <w:rStyle w:val="Instruction"/>
                <w:color w:val="auto"/>
              </w:rPr>
              <w:t>6</w:t>
            </w:r>
          </w:p>
        </w:tc>
        <w:tc>
          <w:tcPr>
            <w:tcW w:w="691" w:type="dxa"/>
          </w:tcPr>
          <w:p w14:paraId="5024754E" w14:textId="4F4B9180" w:rsidR="009078E0" w:rsidRPr="00E37AA1" w:rsidRDefault="009078E0" w:rsidP="009078E0">
            <w:pPr>
              <w:pStyle w:val="TableBodyCentre"/>
              <w:spacing w:line="264" w:lineRule="auto"/>
              <w:rPr>
                <w:rStyle w:val="Instruction"/>
                <w:color w:val="auto"/>
              </w:rPr>
            </w:pPr>
          </w:p>
        </w:tc>
        <w:tc>
          <w:tcPr>
            <w:tcW w:w="691" w:type="dxa"/>
            <w:vAlign w:val="center"/>
          </w:tcPr>
          <w:p w14:paraId="21B51046" w14:textId="17AFA2A0" w:rsidR="009078E0" w:rsidRPr="00BC31C7" w:rsidRDefault="008C6792" w:rsidP="009078E0">
            <w:pPr>
              <w:pStyle w:val="TableBodyCentre"/>
              <w:spacing w:line="264" w:lineRule="auto"/>
              <w:rPr>
                <w:rStyle w:val="Instruction"/>
                <w:color w:val="auto"/>
              </w:rPr>
            </w:pPr>
            <w:r>
              <w:rPr>
                <w:rStyle w:val="Instruction"/>
                <w:color w:val="auto"/>
              </w:rPr>
              <w:t>X</w:t>
            </w:r>
          </w:p>
        </w:tc>
        <w:tc>
          <w:tcPr>
            <w:tcW w:w="691" w:type="dxa"/>
            <w:vAlign w:val="center"/>
          </w:tcPr>
          <w:p w14:paraId="7881ACC5" w14:textId="090AA44B" w:rsidR="009078E0" w:rsidRPr="00BC31C7" w:rsidRDefault="009078E0" w:rsidP="009078E0">
            <w:pPr>
              <w:pStyle w:val="TableBodyCentre"/>
              <w:spacing w:line="264" w:lineRule="auto"/>
              <w:rPr>
                <w:rStyle w:val="Instruction"/>
                <w:color w:val="auto"/>
              </w:rPr>
            </w:pPr>
          </w:p>
        </w:tc>
        <w:tc>
          <w:tcPr>
            <w:tcW w:w="691" w:type="dxa"/>
            <w:vAlign w:val="center"/>
          </w:tcPr>
          <w:p w14:paraId="21CDE945" w14:textId="7EAB3484" w:rsidR="009078E0" w:rsidRPr="00BC31C7" w:rsidRDefault="009078E0" w:rsidP="009078E0">
            <w:pPr>
              <w:pStyle w:val="TableBodyCentre"/>
              <w:spacing w:line="264" w:lineRule="auto"/>
              <w:rPr>
                <w:rStyle w:val="Instruction"/>
                <w:color w:val="auto"/>
              </w:rPr>
            </w:pPr>
          </w:p>
        </w:tc>
        <w:tc>
          <w:tcPr>
            <w:tcW w:w="691" w:type="dxa"/>
            <w:vAlign w:val="center"/>
          </w:tcPr>
          <w:p w14:paraId="737ABE86" w14:textId="346AC242" w:rsidR="009078E0" w:rsidRPr="00BC31C7" w:rsidRDefault="009078E0" w:rsidP="009078E0">
            <w:pPr>
              <w:pStyle w:val="TableBodyCentre"/>
              <w:spacing w:line="264" w:lineRule="auto"/>
              <w:rPr>
                <w:rStyle w:val="Instruction"/>
                <w:color w:val="auto"/>
              </w:rPr>
            </w:pPr>
          </w:p>
        </w:tc>
        <w:tc>
          <w:tcPr>
            <w:tcW w:w="691" w:type="dxa"/>
            <w:vAlign w:val="center"/>
          </w:tcPr>
          <w:p w14:paraId="46EC1F4D" w14:textId="76E11836" w:rsidR="009078E0" w:rsidRPr="00BC31C7" w:rsidRDefault="009078E0" w:rsidP="009078E0">
            <w:pPr>
              <w:pStyle w:val="TableBodyCentre"/>
              <w:spacing w:line="264" w:lineRule="auto"/>
              <w:rPr>
                <w:rStyle w:val="Instruction"/>
                <w:color w:val="auto"/>
              </w:rPr>
            </w:pPr>
          </w:p>
        </w:tc>
        <w:tc>
          <w:tcPr>
            <w:tcW w:w="691" w:type="dxa"/>
            <w:vAlign w:val="center"/>
          </w:tcPr>
          <w:p w14:paraId="3332BD3C" w14:textId="2A8CCEAA" w:rsidR="009078E0" w:rsidRPr="00BC31C7" w:rsidRDefault="009078E0" w:rsidP="009078E0">
            <w:pPr>
              <w:pStyle w:val="TableBodyCentre"/>
              <w:spacing w:line="264" w:lineRule="auto"/>
              <w:rPr>
                <w:rStyle w:val="Instruction"/>
                <w:color w:val="auto"/>
              </w:rPr>
            </w:pPr>
          </w:p>
        </w:tc>
        <w:tc>
          <w:tcPr>
            <w:tcW w:w="691" w:type="dxa"/>
            <w:vAlign w:val="center"/>
          </w:tcPr>
          <w:p w14:paraId="15CB8E40" w14:textId="7D1BB21C" w:rsidR="009078E0" w:rsidRPr="00BC31C7" w:rsidRDefault="009078E0" w:rsidP="009078E0">
            <w:pPr>
              <w:pStyle w:val="TableBodyCentre"/>
              <w:spacing w:line="264" w:lineRule="auto"/>
              <w:rPr>
                <w:rStyle w:val="Instruction"/>
                <w:color w:val="auto"/>
              </w:rPr>
            </w:pPr>
          </w:p>
        </w:tc>
        <w:tc>
          <w:tcPr>
            <w:tcW w:w="673" w:type="dxa"/>
            <w:vAlign w:val="center"/>
          </w:tcPr>
          <w:p w14:paraId="1536D238" w14:textId="2119C706" w:rsidR="009078E0" w:rsidRPr="00BC31C7" w:rsidRDefault="00F5153A" w:rsidP="009078E0">
            <w:pPr>
              <w:pStyle w:val="TableBodyCentre"/>
              <w:spacing w:line="264" w:lineRule="auto"/>
              <w:rPr>
                <w:rStyle w:val="Instruction"/>
                <w:color w:val="auto"/>
              </w:rPr>
            </w:pPr>
            <w:r>
              <w:rPr>
                <w:rStyle w:val="Instruction"/>
                <w:color w:val="auto"/>
              </w:rPr>
              <w:t>X</w:t>
            </w:r>
          </w:p>
        </w:tc>
        <w:tc>
          <w:tcPr>
            <w:tcW w:w="673" w:type="dxa"/>
            <w:vAlign w:val="center"/>
          </w:tcPr>
          <w:p w14:paraId="4448C8EF" w14:textId="2F435CE7" w:rsidR="009078E0" w:rsidRDefault="009078E0" w:rsidP="009078E0">
            <w:pPr>
              <w:pStyle w:val="TableBodyCentre"/>
              <w:spacing w:line="264" w:lineRule="auto"/>
              <w:rPr>
                <w:rStyle w:val="Instruction"/>
                <w:color w:val="auto"/>
              </w:rPr>
            </w:pPr>
          </w:p>
        </w:tc>
        <w:tc>
          <w:tcPr>
            <w:tcW w:w="673" w:type="dxa"/>
            <w:vAlign w:val="center"/>
          </w:tcPr>
          <w:p w14:paraId="17D61D5E" w14:textId="609AD752" w:rsidR="009078E0" w:rsidRDefault="009078E0" w:rsidP="009078E0">
            <w:pPr>
              <w:pStyle w:val="TableBodyCentre"/>
              <w:spacing w:line="264" w:lineRule="auto"/>
              <w:rPr>
                <w:rStyle w:val="Instruction"/>
                <w:color w:val="auto"/>
              </w:rPr>
            </w:pPr>
          </w:p>
        </w:tc>
        <w:tc>
          <w:tcPr>
            <w:tcW w:w="673" w:type="dxa"/>
            <w:vAlign w:val="center"/>
          </w:tcPr>
          <w:p w14:paraId="0C316369" w14:textId="7F89B2BC" w:rsidR="009078E0" w:rsidRDefault="009078E0" w:rsidP="009078E0">
            <w:pPr>
              <w:pStyle w:val="TableBodyCentre"/>
              <w:spacing w:line="264" w:lineRule="auto"/>
              <w:rPr>
                <w:rStyle w:val="Instruction"/>
                <w:color w:val="auto"/>
              </w:rPr>
            </w:pPr>
          </w:p>
        </w:tc>
      </w:tr>
      <w:tr w:rsidR="009078E0" w:rsidRPr="00E37AA1" w14:paraId="7450B66C" w14:textId="31D37CE3" w:rsidTr="00F5153A">
        <w:trPr>
          <w:trHeight w:val="58"/>
        </w:trPr>
        <w:tc>
          <w:tcPr>
            <w:tcW w:w="1270" w:type="dxa"/>
            <w:vAlign w:val="center"/>
          </w:tcPr>
          <w:p w14:paraId="0D33A1E9" w14:textId="4DD51601" w:rsidR="009078E0" w:rsidRPr="00E37AA1" w:rsidRDefault="009078E0" w:rsidP="009078E0">
            <w:pPr>
              <w:pStyle w:val="TableBodyCentre"/>
              <w:spacing w:line="264" w:lineRule="auto"/>
              <w:rPr>
                <w:rStyle w:val="Instruction"/>
                <w:color w:val="auto"/>
              </w:rPr>
            </w:pPr>
            <w:r w:rsidRPr="00E37AA1">
              <w:rPr>
                <w:rStyle w:val="Instruction"/>
                <w:color w:val="auto"/>
              </w:rPr>
              <w:t>7</w:t>
            </w:r>
          </w:p>
        </w:tc>
        <w:tc>
          <w:tcPr>
            <w:tcW w:w="691" w:type="dxa"/>
          </w:tcPr>
          <w:p w14:paraId="10D73220" w14:textId="04A8175D" w:rsidR="009078E0" w:rsidRPr="00E37AA1" w:rsidRDefault="009078E0" w:rsidP="009078E0">
            <w:pPr>
              <w:pStyle w:val="TableBodyCentre"/>
              <w:spacing w:line="264" w:lineRule="auto"/>
              <w:rPr>
                <w:rStyle w:val="Instruction"/>
                <w:color w:val="auto"/>
              </w:rPr>
            </w:pPr>
            <w:r w:rsidRPr="008F61F1">
              <w:rPr>
                <w:rStyle w:val="Instruction"/>
                <w:color w:val="auto"/>
              </w:rPr>
              <w:t>X</w:t>
            </w:r>
          </w:p>
        </w:tc>
        <w:tc>
          <w:tcPr>
            <w:tcW w:w="691" w:type="dxa"/>
          </w:tcPr>
          <w:p w14:paraId="2AAABE3B" w14:textId="3F94EFE0" w:rsidR="009078E0" w:rsidRPr="00BC31C7" w:rsidRDefault="009078E0" w:rsidP="009078E0">
            <w:pPr>
              <w:pStyle w:val="TableBodyCentre"/>
              <w:spacing w:line="264" w:lineRule="auto"/>
              <w:rPr>
                <w:rStyle w:val="Instruction"/>
                <w:color w:val="auto"/>
              </w:rPr>
            </w:pPr>
            <w:r w:rsidRPr="00BC31C7">
              <w:rPr>
                <w:rStyle w:val="Instruction"/>
                <w:color w:val="auto"/>
              </w:rPr>
              <w:t>X</w:t>
            </w:r>
          </w:p>
        </w:tc>
        <w:tc>
          <w:tcPr>
            <w:tcW w:w="691" w:type="dxa"/>
          </w:tcPr>
          <w:p w14:paraId="7AA22974" w14:textId="39B4C823" w:rsidR="009078E0" w:rsidRPr="00BC31C7" w:rsidRDefault="009078E0" w:rsidP="009078E0">
            <w:pPr>
              <w:pStyle w:val="TableBodyCentre"/>
              <w:spacing w:line="264" w:lineRule="auto"/>
              <w:rPr>
                <w:rStyle w:val="Instruction"/>
                <w:color w:val="auto"/>
              </w:rPr>
            </w:pPr>
            <w:r>
              <w:rPr>
                <w:rStyle w:val="Instruction"/>
                <w:color w:val="auto"/>
              </w:rPr>
              <w:t>X</w:t>
            </w:r>
          </w:p>
        </w:tc>
        <w:tc>
          <w:tcPr>
            <w:tcW w:w="691" w:type="dxa"/>
          </w:tcPr>
          <w:p w14:paraId="3A1D325D" w14:textId="676EC19A" w:rsidR="009078E0" w:rsidRPr="00BC31C7" w:rsidRDefault="009078E0" w:rsidP="009078E0">
            <w:pPr>
              <w:pStyle w:val="TableBodyCentre"/>
              <w:spacing w:line="264" w:lineRule="auto"/>
              <w:rPr>
                <w:rStyle w:val="Instruction"/>
                <w:color w:val="auto"/>
              </w:rPr>
            </w:pPr>
            <w:r>
              <w:rPr>
                <w:rStyle w:val="Instruction"/>
                <w:color w:val="auto"/>
              </w:rPr>
              <w:t>X</w:t>
            </w:r>
          </w:p>
        </w:tc>
        <w:tc>
          <w:tcPr>
            <w:tcW w:w="691" w:type="dxa"/>
          </w:tcPr>
          <w:p w14:paraId="0D21F0EE" w14:textId="086E8FA0" w:rsidR="009078E0" w:rsidRPr="00BC31C7" w:rsidRDefault="009078E0" w:rsidP="009078E0">
            <w:pPr>
              <w:pStyle w:val="TableBodyCentre"/>
              <w:spacing w:line="264" w:lineRule="auto"/>
              <w:rPr>
                <w:rStyle w:val="Instruction"/>
                <w:color w:val="auto"/>
              </w:rPr>
            </w:pPr>
            <w:r w:rsidRPr="00BC31C7">
              <w:rPr>
                <w:rStyle w:val="Instruction"/>
                <w:color w:val="auto"/>
              </w:rPr>
              <w:t>X</w:t>
            </w:r>
          </w:p>
        </w:tc>
        <w:tc>
          <w:tcPr>
            <w:tcW w:w="691" w:type="dxa"/>
          </w:tcPr>
          <w:p w14:paraId="6A249773" w14:textId="24598769" w:rsidR="009078E0" w:rsidRPr="00BC31C7" w:rsidRDefault="009078E0" w:rsidP="009078E0">
            <w:pPr>
              <w:pStyle w:val="TableBodyCentre"/>
              <w:spacing w:line="264" w:lineRule="auto"/>
              <w:rPr>
                <w:rStyle w:val="Instruction"/>
                <w:color w:val="auto"/>
              </w:rPr>
            </w:pPr>
            <w:r w:rsidRPr="00BC31C7">
              <w:rPr>
                <w:rStyle w:val="Instruction"/>
                <w:color w:val="auto"/>
              </w:rPr>
              <w:t>X</w:t>
            </w:r>
          </w:p>
        </w:tc>
        <w:tc>
          <w:tcPr>
            <w:tcW w:w="691" w:type="dxa"/>
          </w:tcPr>
          <w:p w14:paraId="5991D394" w14:textId="2CDC5EFF" w:rsidR="009078E0" w:rsidRPr="00BC31C7" w:rsidRDefault="009078E0" w:rsidP="009078E0">
            <w:pPr>
              <w:pStyle w:val="TableBodyCentre"/>
              <w:spacing w:line="264" w:lineRule="auto"/>
              <w:rPr>
                <w:rStyle w:val="Instruction"/>
                <w:color w:val="auto"/>
              </w:rPr>
            </w:pPr>
            <w:r w:rsidRPr="00BC31C7">
              <w:rPr>
                <w:rStyle w:val="Instruction"/>
                <w:color w:val="auto"/>
              </w:rPr>
              <w:t>X</w:t>
            </w:r>
          </w:p>
        </w:tc>
        <w:tc>
          <w:tcPr>
            <w:tcW w:w="691" w:type="dxa"/>
          </w:tcPr>
          <w:p w14:paraId="184D8C97" w14:textId="070C9672" w:rsidR="009078E0" w:rsidRPr="00BC31C7" w:rsidRDefault="009078E0" w:rsidP="009078E0">
            <w:pPr>
              <w:pStyle w:val="TableBodyCentre"/>
              <w:spacing w:line="264" w:lineRule="auto"/>
              <w:rPr>
                <w:rStyle w:val="Instruction"/>
                <w:color w:val="auto"/>
              </w:rPr>
            </w:pPr>
            <w:r w:rsidRPr="00BC31C7">
              <w:rPr>
                <w:rStyle w:val="Instruction"/>
                <w:color w:val="auto"/>
              </w:rPr>
              <w:t>X</w:t>
            </w:r>
          </w:p>
        </w:tc>
        <w:tc>
          <w:tcPr>
            <w:tcW w:w="673" w:type="dxa"/>
          </w:tcPr>
          <w:p w14:paraId="659EC111" w14:textId="5AD89E4E" w:rsidR="009078E0" w:rsidRPr="00BC31C7" w:rsidRDefault="009078E0" w:rsidP="009078E0">
            <w:pPr>
              <w:pStyle w:val="TableBodyCentre"/>
              <w:spacing w:line="264" w:lineRule="auto"/>
              <w:rPr>
                <w:rStyle w:val="Instruction"/>
                <w:color w:val="auto"/>
              </w:rPr>
            </w:pPr>
            <w:r>
              <w:rPr>
                <w:rStyle w:val="Instruction"/>
                <w:color w:val="auto"/>
              </w:rPr>
              <w:t>X</w:t>
            </w:r>
          </w:p>
        </w:tc>
        <w:tc>
          <w:tcPr>
            <w:tcW w:w="673" w:type="dxa"/>
          </w:tcPr>
          <w:p w14:paraId="476CA374" w14:textId="7D26346C" w:rsidR="009078E0" w:rsidRDefault="009078E0" w:rsidP="009078E0">
            <w:pPr>
              <w:pStyle w:val="TableBodyCentre"/>
              <w:spacing w:line="264" w:lineRule="auto"/>
              <w:rPr>
                <w:rStyle w:val="Instruction"/>
                <w:color w:val="auto"/>
              </w:rPr>
            </w:pPr>
            <w:r>
              <w:rPr>
                <w:rStyle w:val="Instruction"/>
                <w:color w:val="auto"/>
              </w:rPr>
              <w:t>X</w:t>
            </w:r>
          </w:p>
        </w:tc>
        <w:tc>
          <w:tcPr>
            <w:tcW w:w="673" w:type="dxa"/>
          </w:tcPr>
          <w:p w14:paraId="18570626" w14:textId="1B646381" w:rsidR="009078E0" w:rsidRDefault="009078E0" w:rsidP="009078E0">
            <w:pPr>
              <w:pStyle w:val="TableBodyCentre"/>
              <w:spacing w:line="264" w:lineRule="auto"/>
              <w:rPr>
                <w:rStyle w:val="Instruction"/>
                <w:color w:val="auto"/>
              </w:rPr>
            </w:pPr>
            <w:r w:rsidRPr="00BC31C7">
              <w:rPr>
                <w:rStyle w:val="Instruction"/>
                <w:color w:val="auto"/>
              </w:rPr>
              <w:t>X</w:t>
            </w:r>
          </w:p>
        </w:tc>
        <w:tc>
          <w:tcPr>
            <w:tcW w:w="673" w:type="dxa"/>
          </w:tcPr>
          <w:p w14:paraId="5D9395FA" w14:textId="754A0F72" w:rsidR="009078E0" w:rsidRDefault="009078E0" w:rsidP="009078E0">
            <w:pPr>
              <w:pStyle w:val="TableBodyCentre"/>
              <w:spacing w:line="264" w:lineRule="auto"/>
              <w:rPr>
                <w:rStyle w:val="Instruction"/>
                <w:color w:val="auto"/>
              </w:rPr>
            </w:pPr>
            <w:r>
              <w:rPr>
                <w:rStyle w:val="Instruction"/>
                <w:color w:val="auto"/>
              </w:rPr>
              <w:t>X</w:t>
            </w:r>
          </w:p>
        </w:tc>
      </w:tr>
      <w:tr w:rsidR="009078E0" w:rsidRPr="00E37AA1" w14:paraId="45AA95A7" w14:textId="550A1B66" w:rsidTr="00F5153A">
        <w:tc>
          <w:tcPr>
            <w:tcW w:w="1270" w:type="dxa"/>
            <w:vAlign w:val="center"/>
          </w:tcPr>
          <w:p w14:paraId="0E6D6090" w14:textId="3C3C02C8" w:rsidR="009078E0" w:rsidRPr="00E37AA1" w:rsidRDefault="009078E0" w:rsidP="009078E0">
            <w:pPr>
              <w:pStyle w:val="TableBodyCentre"/>
              <w:spacing w:line="264" w:lineRule="auto"/>
              <w:rPr>
                <w:rStyle w:val="Instruction"/>
                <w:color w:val="auto"/>
              </w:rPr>
            </w:pPr>
            <w:r>
              <w:rPr>
                <w:rStyle w:val="Instruction"/>
                <w:color w:val="auto"/>
              </w:rPr>
              <w:t>8</w:t>
            </w:r>
          </w:p>
        </w:tc>
        <w:tc>
          <w:tcPr>
            <w:tcW w:w="691" w:type="dxa"/>
          </w:tcPr>
          <w:p w14:paraId="151E2804" w14:textId="7BAEE886" w:rsidR="009078E0" w:rsidRPr="008F61F1" w:rsidRDefault="009078E0" w:rsidP="009078E0">
            <w:pPr>
              <w:pStyle w:val="TableBodyCentre"/>
              <w:spacing w:line="264" w:lineRule="auto"/>
              <w:rPr>
                <w:rStyle w:val="Instruction"/>
                <w:color w:val="auto"/>
              </w:rPr>
            </w:pPr>
            <w:r w:rsidRPr="008F61F1">
              <w:rPr>
                <w:rStyle w:val="Instruction"/>
                <w:color w:val="auto"/>
              </w:rPr>
              <w:t>X</w:t>
            </w:r>
          </w:p>
        </w:tc>
        <w:tc>
          <w:tcPr>
            <w:tcW w:w="691" w:type="dxa"/>
          </w:tcPr>
          <w:p w14:paraId="40F1E1AB" w14:textId="666965BD" w:rsidR="009078E0" w:rsidRPr="00BC31C7" w:rsidRDefault="009078E0" w:rsidP="009078E0">
            <w:pPr>
              <w:pStyle w:val="TableBodyCentre"/>
              <w:spacing w:line="264" w:lineRule="auto"/>
              <w:rPr>
                <w:rStyle w:val="Instruction"/>
                <w:color w:val="auto"/>
              </w:rPr>
            </w:pPr>
            <w:r w:rsidRPr="00BC31C7">
              <w:rPr>
                <w:rStyle w:val="Instruction"/>
                <w:color w:val="auto"/>
              </w:rPr>
              <w:t>X</w:t>
            </w:r>
          </w:p>
        </w:tc>
        <w:tc>
          <w:tcPr>
            <w:tcW w:w="691" w:type="dxa"/>
          </w:tcPr>
          <w:p w14:paraId="1A6B2A26" w14:textId="77777777" w:rsidR="009078E0" w:rsidRPr="00BC31C7" w:rsidRDefault="009078E0" w:rsidP="009078E0">
            <w:pPr>
              <w:pStyle w:val="TableBodyCentre"/>
              <w:spacing w:line="264" w:lineRule="auto"/>
              <w:rPr>
                <w:rStyle w:val="Instruction"/>
                <w:color w:val="auto"/>
              </w:rPr>
            </w:pPr>
          </w:p>
        </w:tc>
        <w:tc>
          <w:tcPr>
            <w:tcW w:w="691" w:type="dxa"/>
          </w:tcPr>
          <w:p w14:paraId="1C3CC328" w14:textId="1F2429B9" w:rsidR="009078E0" w:rsidRPr="00BC31C7" w:rsidRDefault="009078E0" w:rsidP="009078E0">
            <w:pPr>
              <w:pStyle w:val="TableBodyCentre"/>
              <w:spacing w:line="264" w:lineRule="auto"/>
              <w:rPr>
                <w:rStyle w:val="Instruction"/>
                <w:color w:val="auto"/>
              </w:rPr>
            </w:pPr>
          </w:p>
        </w:tc>
        <w:tc>
          <w:tcPr>
            <w:tcW w:w="691" w:type="dxa"/>
          </w:tcPr>
          <w:p w14:paraId="621796B8" w14:textId="1488A1A7" w:rsidR="009078E0" w:rsidRPr="00BC31C7" w:rsidRDefault="009078E0" w:rsidP="009078E0">
            <w:pPr>
              <w:pStyle w:val="TableBodyCentre"/>
              <w:spacing w:line="264" w:lineRule="auto"/>
              <w:rPr>
                <w:rStyle w:val="Instruction"/>
                <w:color w:val="auto"/>
              </w:rPr>
            </w:pPr>
            <w:r w:rsidRPr="00BC31C7">
              <w:rPr>
                <w:rStyle w:val="Instruction"/>
                <w:color w:val="auto"/>
              </w:rPr>
              <w:t>X</w:t>
            </w:r>
          </w:p>
        </w:tc>
        <w:tc>
          <w:tcPr>
            <w:tcW w:w="691" w:type="dxa"/>
          </w:tcPr>
          <w:p w14:paraId="3DFDEBBB" w14:textId="19AC96DF" w:rsidR="009078E0" w:rsidRPr="00BC31C7" w:rsidRDefault="009078E0" w:rsidP="009078E0">
            <w:pPr>
              <w:pStyle w:val="TableBodyCentre"/>
              <w:spacing w:line="264" w:lineRule="auto"/>
              <w:rPr>
                <w:rStyle w:val="Instruction"/>
                <w:color w:val="auto"/>
              </w:rPr>
            </w:pPr>
            <w:r w:rsidRPr="00BC31C7">
              <w:rPr>
                <w:rStyle w:val="Instruction"/>
                <w:color w:val="auto"/>
              </w:rPr>
              <w:t>X</w:t>
            </w:r>
          </w:p>
        </w:tc>
        <w:tc>
          <w:tcPr>
            <w:tcW w:w="691" w:type="dxa"/>
          </w:tcPr>
          <w:p w14:paraId="51494B6F" w14:textId="77777777" w:rsidR="009078E0" w:rsidRPr="00BC31C7" w:rsidRDefault="009078E0" w:rsidP="009078E0">
            <w:pPr>
              <w:pStyle w:val="TableBodyCentre"/>
              <w:spacing w:line="264" w:lineRule="auto"/>
              <w:rPr>
                <w:rStyle w:val="Instruction"/>
                <w:color w:val="auto"/>
              </w:rPr>
            </w:pPr>
          </w:p>
        </w:tc>
        <w:tc>
          <w:tcPr>
            <w:tcW w:w="691" w:type="dxa"/>
          </w:tcPr>
          <w:p w14:paraId="03DFCDC0" w14:textId="77777777" w:rsidR="009078E0" w:rsidRPr="00BC31C7" w:rsidRDefault="009078E0" w:rsidP="009078E0">
            <w:pPr>
              <w:pStyle w:val="TableBodyCentre"/>
              <w:spacing w:line="264" w:lineRule="auto"/>
              <w:rPr>
                <w:rStyle w:val="Instruction"/>
                <w:color w:val="auto"/>
              </w:rPr>
            </w:pPr>
          </w:p>
        </w:tc>
        <w:tc>
          <w:tcPr>
            <w:tcW w:w="673" w:type="dxa"/>
          </w:tcPr>
          <w:p w14:paraId="3BE4EBDB" w14:textId="77777777" w:rsidR="009078E0" w:rsidRPr="00BC31C7" w:rsidRDefault="009078E0" w:rsidP="009078E0">
            <w:pPr>
              <w:pStyle w:val="TableBodyCentre"/>
              <w:spacing w:line="264" w:lineRule="auto"/>
              <w:rPr>
                <w:rStyle w:val="Instruction"/>
                <w:color w:val="auto"/>
              </w:rPr>
            </w:pPr>
          </w:p>
        </w:tc>
        <w:tc>
          <w:tcPr>
            <w:tcW w:w="673" w:type="dxa"/>
          </w:tcPr>
          <w:p w14:paraId="57E6351B" w14:textId="77777777" w:rsidR="009078E0" w:rsidRPr="00BC31C7" w:rsidRDefault="009078E0" w:rsidP="009078E0">
            <w:pPr>
              <w:pStyle w:val="TableBodyCentre"/>
              <w:spacing w:line="264" w:lineRule="auto"/>
              <w:rPr>
                <w:rStyle w:val="Instruction"/>
                <w:color w:val="auto"/>
              </w:rPr>
            </w:pPr>
          </w:p>
        </w:tc>
        <w:tc>
          <w:tcPr>
            <w:tcW w:w="673" w:type="dxa"/>
          </w:tcPr>
          <w:p w14:paraId="3032A34F" w14:textId="77777777" w:rsidR="009078E0" w:rsidRPr="00BC31C7" w:rsidRDefault="009078E0" w:rsidP="009078E0">
            <w:pPr>
              <w:pStyle w:val="TableBodyCentre"/>
              <w:spacing w:line="264" w:lineRule="auto"/>
              <w:rPr>
                <w:rStyle w:val="Instruction"/>
                <w:color w:val="auto"/>
              </w:rPr>
            </w:pPr>
          </w:p>
        </w:tc>
        <w:tc>
          <w:tcPr>
            <w:tcW w:w="673" w:type="dxa"/>
          </w:tcPr>
          <w:p w14:paraId="21AFE4C5" w14:textId="77777777" w:rsidR="009078E0" w:rsidRPr="00BC31C7" w:rsidRDefault="009078E0" w:rsidP="009078E0">
            <w:pPr>
              <w:pStyle w:val="TableBodyCentre"/>
              <w:spacing w:line="264" w:lineRule="auto"/>
              <w:rPr>
                <w:rStyle w:val="Instruction"/>
                <w:color w:val="auto"/>
              </w:rPr>
            </w:pPr>
          </w:p>
        </w:tc>
      </w:tr>
    </w:tbl>
    <w:p w14:paraId="12203B6C" w14:textId="77777777" w:rsidR="002F3757" w:rsidRPr="00E37AA1" w:rsidRDefault="002F3757" w:rsidP="00F60CF5">
      <w:pPr>
        <w:pStyle w:val="TableBodyCentre"/>
        <w:jc w:val="left"/>
      </w:pPr>
    </w:p>
    <w:p w14:paraId="799451A2" w14:textId="77777777" w:rsidR="005A76F3" w:rsidRPr="00E82C99" w:rsidRDefault="005A76F3" w:rsidP="00197C16">
      <w:pPr>
        <w:pStyle w:val="Heading2"/>
        <w:ind w:left="964" w:hanging="964"/>
        <w:rPr>
          <w:b w:val="0"/>
        </w:rPr>
      </w:pPr>
      <w:r w:rsidRPr="00E82C99">
        <w:rPr>
          <w:b w:val="0"/>
        </w:rPr>
        <w:br w:type="page"/>
      </w:r>
      <w:bookmarkStart w:id="44" w:name="_Toc147916679"/>
      <w:r w:rsidRPr="00E82C99">
        <w:rPr>
          <w:b w:val="0"/>
        </w:rPr>
        <w:t>Foreseen Acceptable / Unacceptable Qualifications</w:t>
      </w:r>
      <w:bookmarkEnd w:id="44"/>
    </w:p>
    <w:p w14:paraId="4A0CA4EB" w14:textId="77777777" w:rsidR="005A76F3" w:rsidRPr="00E82C99" w:rsidRDefault="005A76F3" w:rsidP="00197C16">
      <w:pPr>
        <w:pStyle w:val="Heading3"/>
        <w:ind w:left="964" w:hanging="964"/>
        <w:rPr>
          <w:b w:val="0"/>
        </w:rPr>
      </w:pPr>
      <w:bookmarkStart w:id="45" w:name="_Toc147916680"/>
      <w:r w:rsidRPr="00E82C99">
        <w:rPr>
          <w:b w:val="0"/>
        </w:rPr>
        <w:t>Risks</w:t>
      </w:r>
      <w:bookmarkEnd w:id="45"/>
    </w:p>
    <w:p w14:paraId="621FA8F4" w14:textId="28AC3E4C" w:rsidR="005A76F3" w:rsidRPr="00B37A53" w:rsidRDefault="005A76F3" w:rsidP="00197C16">
      <w:pPr>
        <w:pStyle w:val="CaptionTable"/>
        <w:rPr>
          <w:b w:val="0"/>
        </w:rPr>
      </w:pPr>
      <w:bookmarkStart w:id="46" w:name="_Toc147916692"/>
      <w:r w:rsidRPr="00E82C99">
        <w:rPr>
          <w:b w:val="0"/>
        </w:rPr>
        <w:t xml:space="preserve">Table </w:t>
      </w:r>
      <w:r w:rsidR="004C2654">
        <w:rPr>
          <w:b w:val="0"/>
        </w:rPr>
        <w:fldChar w:fldCharType="begin"/>
      </w:r>
      <w:r w:rsidR="004C2654">
        <w:rPr>
          <w:b w:val="0"/>
        </w:rPr>
        <w:instrText xml:space="preserve"> STYLEREF 1 \s </w:instrText>
      </w:r>
      <w:r w:rsidR="004C2654">
        <w:rPr>
          <w:b w:val="0"/>
        </w:rPr>
        <w:fldChar w:fldCharType="separate"/>
      </w:r>
      <w:r w:rsidR="00B020C3">
        <w:rPr>
          <w:b w:val="0"/>
          <w:noProof/>
        </w:rPr>
        <w:t>3</w:t>
      </w:r>
      <w:r w:rsidR="004C2654">
        <w:rPr>
          <w:b w:val="0"/>
        </w:rPr>
        <w:fldChar w:fldCharType="end"/>
      </w:r>
      <w:r w:rsidR="004C2654">
        <w:rPr>
          <w:b w:val="0"/>
        </w:rPr>
        <w:noBreakHyphen/>
      </w:r>
      <w:r w:rsidR="004C2654">
        <w:rPr>
          <w:b w:val="0"/>
        </w:rPr>
        <w:fldChar w:fldCharType="begin"/>
      </w:r>
      <w:r w:rsidR="004C2654">
        <w:rPr>
          <w:b w:val="0"/>
        </w:rPr>
        <w:instrText xml:space="preserve"> SEQ Table \* ARABIC \s 1 </w:instrText>
      </w:r>
      <w:r w:rsidR="004C2654">
        <w:rPr>
          <w:b w:val="0"/>
        </w:rPr>
        <w:fldChar w:fldCharType="separate"/>
      </w:r>
      <w:r w:rsidR="00B020C3">
        <w:rPr>
          <w:b w:val="0"/>
          <w:noProof/>
        </w:rPr>
        <w:t>3</w:t>
      </w:r>
      <w:r w:rsidR="004C2654">
        <w:rPr>
          <w:b w:val="0"/>
        </w:rPr>
        <w:fldChar w:fldCharType="end"/>
      </w:r>
      <w:r w:rsidRPr="00B37A53">
        <w:rPr>
          <w:b w:val="0"/>
        </w:rPr>
        <w:t>: Acceptable Technical Risks</w:t>
      </w:r>
      <w:bookmarkEnd w:id="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9501"/>
      </w:tblGrid>
      <w:tr w:rsidR="005A76F3" w:rsidRPr="00E37AA1" w14:paraId="52474FDE" w14:textId="77777777" w:rsidTr="007E0621">
        <w:tc>
          <w:tcPr>
            <w:tcW w:w="723" w:type="dxa"/>
            <w:shd w:val="pct5" w:color="auto" w:fill="auto"/>
            <w:vAlign w:val="center"/>
          </w:tcPr>
          <w:p w14:paraId="73A193D2" w14:textId="77777777" w:rsidR="005A76F3" w:rsidRPr="00B37A53" w:rsidRDefault="005A76F3" w:rsidP="00217EC9">
            <w:pPr>
              <w:pStyle w:val="TableHeading"/>
              <w:rPr>
                <w:rFonts w:eastAsia="Calibri"/>
                <w:b w:val="0"/>
              </w:rPr>
            </w:pPr>
            <w:r w:rsidRPr="00B37A53">
              <w:rPr>
                <w:rFonts w:eastAsia="Calibri"/>
                <w:b w:val="0"/>
              </w:rPr>
              <w:t>Risk</w:t>
            </w:r>
          </w:p>
        </w:tc>
        <w:tc>
          <w:tcPr>
            <w:tcW w:w="13837" w:type="dxa"/>
            <w:tcBorders>
              <w:bottom w:val="single" w:sz="4" w:space="0" w:color="auto"/>
            </w:tcBorders>
            <w:shd w:val="pct5" w:color="auto" w:fill="auto"/>
            <w:vAlign w:val="center"/>
          </w:tcPr>
          <w:p w14:paraId="18B0D0CF" w14:textId="77777777" w:rsidR="005A76F3" w:rsidRPr="00B37A53" w:rsidRDefault="005A76F3" w:rsidP="00217EC9">
            <w:pPr>
              <w:pStyle w:val="TableHeading"/>
              <w:rPr>
                <w:rFonts w:eastAsia="Calibri"/>
                <w:b w:val="0"/>
                <w:color w:val="000000"/>
              </w:rPr>
            </w:pPr>
            <w:r w:rsidRPr="00B37A53">
              <w:rPr>
                <w:rStyle w:val="Instruction"/>
                <w:b w:val="0"/>
                <w:color w:val="000000"/>
              </w:rPr>
              <w:t>Description</w:t>
            </w:r>
          </w:p>
        </w:tc>
      </w:tr>
      <w:tr w:rsidR="00711068" w:rsidRPr="00E37AA1" w14:paraId="618DE271" w14:textId="77777777" w:rsidTr="007E0621">
        <w:tc>
          <w:tcPr>
            <w:tcW w:w="723" w:type="dxa"/>
          </w:tcPr>
          <w:p w14:paraId="14CFDA1B" w14:textId="73806A0D" w:rsidR="00711068" w:rsidRPr="00E37AA1" w:rsidRDefault="00711068" w:rsidP="00711068">
            <w:pPr>
              <w:pStyle w:val="TableBodyCentre"/>
              <w:rPr>
                <w:rFonts w:eastAsia="Calibri"/>
              </w:rPr>
            </w:pPr>
          </w:p>
        </w:tc>
        <w:tc>
          <w:tcPr>
            <w:tcW w:w="13837" w:type="dxa"/>
          </w:tcPr>
          <w:p w14:paraId="04EF0B37" w14:textId="6C707A31" w:rsidR="00711068" w:rsidRPr="00E37AA1" w:rsidRDefault="00FA2109" w:rsidP="00711068">
            <w:pPr>
              <w:pStyle w:val="TableBodyLeft"/>
              <w:rPr>
                <w:rFonts w:eastAsia="Calibri"/>
              </w:rPr>
            </w:pPr>
            <w:r>
              <w:rPr>
                <w:rFonts w:eastAsia="Calibri"/>
              </w:rPr>
              <w:t>None</w:t>
            </w:r>
          </w:p>
        </w:tc>
      </w:tr>
      <w:tr w:rsidR="005A76F3" w:rsidRPr="00E37AA1" w14:paraId="657EBFF7" w14:textId="77777777" w:rsidTr="007E0621">
        <w:tc>
          <w:tcPr>
            <w:tcW w:w="723" w:type="dxa"/>
          </w:tcPr>
          <w:p w14:paraId="1B35025D" w14:textId="77777777" w:rsidR="005A76F3" w:rsidRPr="00E37AA1" w:rsidRDefault="005A76F3" w:rsidP="00217EC9">
            <w:pPr>
              <w:pStyle w:val="TableBodyCentre"/>
              <w:rPr>
                <w:rFonts w:eastAsia="Calibri"/>
              </w:rPr>
            </w:pPr>
          </w:p>
        </w:tc>
        <w:tc>
          <w:tcPr>
            <w:tcW w:w="13837" w:type="dxa"/>
          </w:tcPr>
          <w:p w14:paraId="5BA8602F" w14:textId="77777777" w:rsidR="005A76F3" w:rsidRPr="00E37AA1" w:rsidRDefault="005A76F3" w:rsidP="00217EC9">
            <w:pPr>
              <w:pStyle w:val="TableBodyLeft"/>
              <w:rPr>
                <w:rFonts w:eastAsia="Calibri"/>
              </w:rPr>
            </w:pPr>
          </w:p>
        </w:tc>
      </w:tr>
    </w:tbl>
    <w:p w14:paraId="1099ADF0" w14:textId="48998715" w:rsidR="005A76F3" w:rsidRPr="00B37A53" w:rsidRDefault="005A76F3" w:rsidP="00197C16">
      <w:pPr>
        <w:pStyle w:val="CaptionTable"/>
        <w:rPr>
          <w:b w:val="0"/>
        </w:rPr>
      </w:pPr>
      <w:bookmarkStart w:id="47" w:name="_Toc147916693"/>
      <w:r w:rsidRPr="00B37A53">
        <w:rPr>
          <w:b w:val="0"/>
        </w:rPr>
        <w:t xml:space="preserve">Table </w:t>
      </w:r>
      <w:r w:rsidR="004C2654">
        <w:rPr>
          <w:b w:val="0"/>
        </w:rPr>
        <w:fldChar w:fldCharType="begin"/>
      </w:r>
      <w:r w:rsidR="004C2654">
        <w:rPr>
          <w:b w:val="0"/>
        </w:rPr>
        <w:instrText xml:space="preserve"> STYLEREF 1 \s </w:instrText>
      </w:r>
      <w:r w:rsidR="004C2654">
        <w:rPr>
          <w:b w:val="0"/>
        </w:rPr>
        <w:fldChar w:fldCharType="separate"/>
      </w:r>
      <w:r w:rsidR="00B020C3">
        <w:rPr>
          <w:b w:val="0"/>
          <w:noProof/>
        </w:rPr>
        <w:t>3</w:t>
      </w:r>
      <w:r w:rsidR="004C2654">
        <w:rPr>
          <w:b w:val="0"/>
        </w:rPr>
        <w:fldChar w:fldCharType="end"/>
      </w:r>
      <w:r w:rsidR="004C2654">
        <w:rPr>
          <w:b w:val="0"/>
        </w:rPr>
        <w:noBreakHyphen/>
      </w:r>
      <w:r w:rsidR="004C2654">
        <w:rPr>
          <w:b w:val="0"/>
        </w:rPr>
        <w:fldChar w:fldCharType="begin"/>
      </w:r>
      <w:r w:rsidR="004C2654">
        <w:rPr>
          <w:b w:val="0"/>
        </w:rPr>
        <w:instrText xml:space="preserve"> SEQ Table \* ARABIC \s 1 </w:instrText>
      </w:r>
      <w:r w:rsidR="004C2654">
        <w:rPr>
          <w:b w:val="0"/>
        </w:rPr>
        <w:fldChar w:fldCharType="separate"/>
      </w:r>
      <w:r w:rsidR="00B020C3">
        <w:rPr>
          <w:b w:val="0"/>
          <w:noProof/>
        </w:rPr>
        <w:t>4</w:t>
      </w:r>
      <w:r w:rsidR="004C2654">
        <w:rPr>
          <w:b w:val="0"/>
        </w:rPr>
        <w:fldChar w:fldCharType="end"/>
      </w:r>
      <w:r w:rsidRPr="00B37A53">
        <w:rPr>
          <w:b w:val="0"/>
        </w:rPr>
        <w:t>: Unacceptable Technical Risks</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9501"/>
      </w:tblGrid>
      <w:tr w:rsidR="005A76F3" w:rsidRPr="00E37AA1" w14:paraId="3328A3C9" w14:textId="77777777" w:rsidTr="007E0621">
        <w:tc>
          <w:tcPr>
            <w:tcW w:w="723" w:type="dxa"/>
            <w:shd w:val="pct5" w:color="auto" w:fill="auto"/>
            <w:vAlign w:val="center"/>
          </w:tcPr>
          <w:p w14:paraId="72B284C9" w14:textId="77777777" w:rsidR="005A76F3" w:rsidRPr="00B37A53" w:rsidRDefault="005A76F3" w:rsidP="00217EC9">
            <w:pPr>
              <w:pStyle w:val="TableHeading"/>
              <w:rPr>
                <w:rFonts w:eastAsia="Calibri"/>
                <w:b w:val="0"/>
              </w:rPr>
            </w:pPr>
            <w:r w:rsidRPr="00B37A53">
              <w:rPr>
                <w:rFonts w:eastAsia="Calibri"/>
                <w:b w:val="0"/>
              </w:rPr>
              <w:t>Risk</w:t>
            </w:r>
          </w:p>
        </w:tc>
        <w:tc>
          <w:tcPr>
            <w:tcW w:w="13837" w:type="dxa"/>
            <w:tcBorders>
              <w:bottom w:val="single" w:sz="4" w:space="0" w:color="auto"/>
            </w:tcBorders>
            <w:shd w:val="pct5" w:color="auto" w:fill="auto"/>
            <w:vAlign w:val="center"/>
          </w:tcPr>
          <w:p w14:paraId="459D007D" w14:textId="77777777" w:rsidR="005A76F3" w:rsidRPr="00B37A53" w:rsidRDefault="005A76F3" w:rsidP="00217EC9">
            <w:pPr>
              <w:pStyle w:val="TableHeading"/>
              <w:rPr>
                <w:rFonts w:eastAsia="Calibri"/>
                <w:b w:val="0"/>
                <w:color w:val="000000"/>
              </w:rPr>
            </w:pPr>
            <w:r w:rsidRPr="00B37A53">
              <w:rPr>
                <w:rStyle w:val="Instruction"/>
                <w:b w:val="0"/>
                <w:color w:val="000000"/>
              </w:rPr>
              <w:t>Description</w:t>
            </w:r>
          </w:p>
        </w:tc>
      </w:tr>
      <w:tr w:rsidR="003D6F49" w:rsidRPr="00E37AA1" w14:paraId="0E26ED31" w14:textId="77777777" w:rsidTr="007E0621">
        <w:tc>
          <w:tcPr>
            <w:tcW w:w="723" w:type="dxa"/>
          </w:tcPr>
          <w:p w14:paraId="392030D5" w14:textId="4B947021" w:rsidR="003D6F49" w:rsidRPr="00E37AA1" w:rsidRDefault="003D6F49" w:rsidP="003D6F49">
            <w:pPr>
              <w:pStyle w:val="TableBodyCentre"/>
              <w:rPr>
                <w:rFonts w:eastAsia="Calibri"/>
              </w:rPr>
            </w:pPr>
            <w:r w:rsidRPr="00E37AA1">
              <w:rPr>
                <w:rFonts w:eastAsia="Calibri"/>
              </w:rPr>
              <w:t>1</w:t>
            </w:r>
          </w:p>
        </w:tc>
        <w:tc>
          <w:tcPr>
            <w:tcW w:w="13837" w:type="dxa"/>
          </w:tcPr>
          <w:p w14:paraId="22FE3AEA" w14:textId="7E3387EA" w:rsidR="003D6F49" w:rsidRPr="00E37AA1" w:rsidRDefault="00725D0C" w:rsidP="003D6F49">
            <w:pPr>
              <w:pStyle w:val="TableBodyLeft"/>
              <w:rPr>
                <w:rFonts w:eastAsia="Calibri"/>
              </w:rPr>
            </w:pPr>
            <w:r>
              <w:rPr>
                <w:rFonts w:eastAsia="Calibri"/>
                <w:szCs w:val="22"/>
              </w:rPr>
              <w:t>Tier 1</w:t>
            </w:r>
            <w:r w:rsidR="00683368">
              <w:rPr>
                <w:rFonts w:eastAsia="Calibri"/>
                <w:szCs w:val="22"/>
              </w:rPr>
              <w:t xml:space="preserve"> Solar PV</w:t>
            </w:r>
            <w:r>
              <w:rPr>
                <w:rFonts w:eastAsia="Calibri"/>
                <w:szCs w:val="22"/>
              </w:rPr>
              <w:t xml:space="preserve"> Modules not </w:t>
            </w:r>
            <w:r w:rsidR="00D27D33">
              <w:rPr>
                <w:rFonts w:eastAsia="Calibri"/>
                <w:szCs w:val="22"/>
              </w:rPr>
              <w:t>offered.</w:t>
            </w:r>
          </w:p>
        </w:tc>
      </w:tr>
      <w:tr w:rsidR="005A76F3" w:rsidRPr="00E37AA1" w14:paraId="74073975" w14:textId="77777777" w:rsidTr="007E0621">
        <w:tc>
          <w:tcPr>
            <w:tcW w:w="723" w:type="dxa"/>
          </w:tcPr>
          <w:p w14:paraId="06661D89" w14:textId="618683CC" w:rsidR="005A76F3" w:rsidRPr="00E37AA1" w:rsidRDefault="005A76F3" w:rsidP="00217EC9">
            <w:pPr>
              <w:pStyle w:val="TableBodyCentre"/>
              <w:rPr>
                <w:rFonts w:eastAsia="Calibri"/>
              </w:rPr>
            </w:pPr>
          </w:p>
        </w:tc>
        <w:tc>
          <w:tcPr>
            <w:tcW w:w="13837" w:type="dxa"/>
          </w:tcPr>
          <w:p w14:paraId="1687D51B" w14:textId="4BBDB547" w:rsidR="005A76F3" w:rsidRPr="00E37AA1" w:rsidRDefault="005A76F3" w:rsidP="00217EC9">
            <w:pPr>
              <w:pStyle w:val="TableBodyLeft"/>
              <w:rPr>
                <w:rFonts w:eastAsia="Calibri"/>
              </w:rPr>
            </w:pPr>
          </w:p>
        </w:tc>
      </w:tr>
    </w:tbl>
    <w:p w14:paraId="752CC32D" w14:textId="48267979" w:rsidR="00DB450E" w:rsidRPr="00B37A53" w:rsidRDefault="00DB450E" w:rsidP="00506B60">
      <w:pPr>
        <w:pStyle w:val="Heading3"/>
        <w:rPr>
          <w:b w:val="0"/>
        </w:rPr>
      </w:pPr>
      <w:bookmarkStart w:id="48" w:name="_Toc147916681"/>
      <w:r w:rsidRPr="00B37A53">
        <w:rPr>
          <w:b w:val="0"/>
        </w:rPr>
        <w:t>Exceptions / Conditions</w:t>
      </w:r>
      <w:bookmarkEnd w:id="48"/>
    </w:p>
    <w:p w14:paraId="6360DD6F" w14:textId="5AB26877" w:rsidR="00C007FD" w:rsidRPr="00B37A53" w:rsidRDefault="00C007FD" w:rsidP="00C007FD">
      <w:pPr>
        <w:pStyle w:val="CaptionTable"/>
        <w:rPr>
          <w:b w:val="0"/>
        </w:rPr>
      </w:pPr>
      <w:bookmarkStart w:id="49" w:name="_Toc147916694"/>
      <w:r w:rsidRPr="00B37A53">
        <w:rPr>
          <w:b w:val="0"/>
        </w:rPr>
        <w:t xml:space="preserve">Table </w:t>
      </w:r>
      <w:r w:rsidR="004C2654">
        <w:rPr>
          <w:b w:val="0"/>
        </w:rPr>
        <w:fldChar w:fldCharType="begin"/>
      </w:r>
      <w:r w:rsidR="004C2654">
        <w:rPr>
          <w:b w:val="0"/>
        </w:rPr>
        <w:instrText xml:space="preserve"> STYLEREF 1 \s </w:instrText>
      </w:r>
      <w:r w:rsidR="004C2654">
        <w:rPr>
          <w:b w:val="0"/>
        </w:rPr>
        <w:fldChar w:fldCharType="separate"/>
      </w:r>
      <w:r w:rsidR="00B020C3">
        <w:rPr>
          <w:b w:val="0"/>
          <w:noProof/>
        </w:rPr>
        <w:t>3</w:t>
      </w:r>
      <w:r w:rsidR="004C2654">
        <w:rPr>
          <w:b w:val="0"/>
        </w:rPr>
        <w:fldChar w:fldCharType="end"/>
      </w:r>
      <w:r w:rsidR="004C2654">
        <w:rPr>
          <w:b w:val="0"/>
        </w:rPr>
        <w:noBreakHyphen/>
      </w:r>
      <w:r w:rsidR="004C2654">
        <w:rPr>
          <w:b w:val="0"/>
        </w:rPr>
        <w:fldChar w:fldCharType="begin"/>
      </w:r>
      <w:r w:rsidR="004C2654">
        <w:rPr>
          <w:b w:val="0"/>
        </w:rPr>
        <w:instrText xml:space="preserve"> SEQ Table \* ARABIC \s 1 </w:instrText>
      </w:r>
      <w:r w:rsidR="004C2654">
        <w:rPr>
          <w:b w:val="0"/>
        </w:rPr>
        <w:fldChar w:fldCharType="separate"/>
      </w:r>
      <w:r w:rsidR="00B020C3">
        <w:rPr>
          <w:b w:val="0"/>
          <w:noProof/>
        </w:rPr>
        <w:t>5</w:t>
      </w:r>
      <w:r w:rsidR="004C2654">
        <w:rPr>
          <w:b w:val="0"/>
        </w:rPr>
        <w:fldChar w:fldCharType="end"/>
      </w:r>
      <w:r w:rsidRPr="00B37A53">
        <w:rPr>
          <w:b w:val="0"/>
        </w:rPr>
        <w:t>: Acceptable Technical Exceptions / Conditions</w:t>
      </w:r>
      <w:bookmarkEnd w:id="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9501"/>
      </w:tblGrid>
      <w:tr w:rsidR="00C007FD" w:rsidRPr="00E37AA1" w14:paraId="5B50AF6F" w14:textId="77777777" w:rsidTr="00683368">
        <w:tc>
          <w:tcPr>
            <w:tcW w:w="723" w:type="dxa"/>
            <w:shd w:val="pct5" w:color="auto" w:fill="auto"/>
            <w:vAlign w:val="center"/>
          </w:tcPr>
          <w:p w14:paraId="161BCFBB" w14:textId="77777777" w:rsidR="00C007FD" w:rsidRPr="00E37AA1" w:rsidRDefault="00C007FD" w:rsidP="00217EC9">
            <w:pPr>
              <w:pStyle w:val="TableHeading"/>
              <w:rPr>
                <w:rFonts w:eastAsia="Calibri"/>
                <w:b w:val="0"/>
                <w:szCs w:val="22"/>
              </w:rPr>
            </w:pPr>
            <w:r w:rsidRPr="00B37A53">
              <w:rPr>
                <w:rFonts w:eastAsia="Calibri"/>
                <w:b w:val="0"/>
              </w:rPr>
              <w:t>Risk</w:t>
            </w:r>
          </w:p>
        </w:tc>
        <w:tc>
          <w:tcPr>
            <w:tcW w:w="13837" w:type="dxa"/>
            <w:tcBorders>
              <w:bottom w:val="single" w:sz="4" w:space="0" w:color="auto"/>
            </w:tcBorders>
            <w:shd w:val="pct5" w:color="auto" w:fill="auto"/>
            <w:vAlign w:val="center"/>
          </w:tcPr>
          <w:p w14:paraId="43FCFBB2" w14:textId="77777777" w:rsidR="00C007FD" w:rsidRPr="00E37AA1" w:rsidRDefault="00C007FD" w:rsidP="00217EC9">
            <w:pPr>
              <w:pStyle w:val="TableHeading"/>
              <w:rPr>
                <w:rFonts w:eastAsia="Calibri"/>
                <w:b w:val="0"/>
                <w:color w:val="000000"/>
                <w:szCs w:val="22"/>
              </w:rPr>
            </w:pPr>
            <w:r w:rsidRPr="00B37A53">
              <w:rPr>
                <w:rStyle w:val="Instruction"/>
                <w:b w:val="0"/>
                <w:color w:val="000000"/>
              </w:rPr>
              <w:t>Description</w:t>
            </w:r>
          </w:p>
        </w:tc>
      </w:tr>
      <w:tr w:rsidR="0094060D" w:rsidRPr="00E37AA1" w14:paraId="46BB2EB2" w14:textId="77777777" w:rsidTr="00683368">
        <w:tc>
          <w:tcPr>
            <w:tcW w:w="723" w:type="dxa"/>
          </w:tcPr>
          <w:p w14:paraId="41671203" w14:textId="24931C0D" w:rsidR="0094060D" w:rsidRPr="00E37AA1" w:rsidRDefault="0094060D" w:rsidP="0094060D">
            <w:pPr>
              <w:pStyle w:val="TableBodyCentre"/>
              <w:rPr>
                <w:rFonts w:eastAsia="Calibri"/>
              </w:rPr>
            </w:pPr>
            <w:r w:rsidRPr="00E37AA1">
              <w:rPr>
                <w:rFonts w:eastAsia="Calibri"/>
              </w:rPr>
              <w:t>1</w:t>
            </w:r>
          </w:p>
        </w:tc>
        <w:tc>
          <w:tcPr>
            <w:tcW w:w="13837" w:type="dxa"/>
          </w:tcPr>
          <w:p w14:paraId="2A2ACB04" w14:textId="30D647A5" w:rsidR="0094060D" w:rsidRPr="00E37AA1" w:rsidRDefault="00D27D33" w:rsidP="0094060D">
            <w:pPr>
              <w:pStyle w:val="TableBodyLeft"/>
              <w:rPr>
                <w:rFonts w:eastAsia="Calibri"/>
              </w:rPr>
            </w:pPr>
            <w:r>
              <w:rPr>
                <w:rFonts w:eastAsia="Calibri"/>
              </w:rPr>
              <w:t>Not providing technical details</w:t>
            </w:r>
            <w:r w:rsidR="00B8636D">
              <w:rPr>
                <w:rFonts w:eastAsia="Calibri"/>
              </w:rPr>
              <w:t xml:space="preserve"> deemed intellectual propriety.</w:t>
            </w:r>
          </w:p>
        </w:tc>
      </w:tr>
      <w:tr w:rsidR="00C007FD" w:rsidRPr="00E37AA1" w14:paraId="7E0ADA27" w14:textId="77777777" w:rsidTr="00683368">
        <w:tc>
          <w:tcPr>
            <w:tcW w:w="723" w:type="dxa"/>
          </w:tcPr>
          <w:p w14:paraId="691C2937" w14:textId="7E9AE5D3" w:rsidR="00C007FD" w:rsidRPr="00E37AA1" w:rsidRDefault="00683368" w:rsidP="00217EC9">
            <w:pPr>
              <w:pStyle w:val="TableBodyCentre"/>
              <w:rPr>
                <w:rFonts w:eastAsia="Calibri"/>
              </w:rPr>
            </w:pPr>
            <w:r>
              <w:rPr>
                <w:rFonts w:eastAsia="Calibri"/>
              </w:rPr>
              <w:t>2</w:t>
            </w:r>
            <w:r w:rsidR="00F9137E">
              <w:rPr>
                <w:rFonts w:eastAsia="Calibri"/>
              </w:rPr>
              <w:t xml:space="preserve"> </w:t>
            </w:r>
          </w:p>
        </w:tc>
        <w:tc>
          <w:tcPr>
            <w:tcW w:w="13837" w:type="dxa"/>
          </w:tcPr>
          <w:p w14:paraId="78660CED" w14:textId="27C212CD" w:rsidR="00C007FD" w:rsidRPr="00E37AA1" w:rsidRDefault="00FA2109" w:rsidP="00217EC9">
            <w:pPr>
              <w:pStyle w:val="TableBodyLeft"/>
              <w:rPr>
                <w:rFonts w:eastAsia="Calibri"/>
              </w:rPr>
            </w:pPr>
            <w:r>
              <w:rPr>
                <w:rFonts w:eastAsia="Calibri"/>
              </w:rPr>
              <w:t>Deviations issued with explanations or motivated alternative solutions</w:t>
            </w:r>
            <w:r w:rsidR="00D27D33">
              <w:rPr>
                <w:rFonts w:eastAsia="Calibri"/>
              </w:rPr>
              <w:t>.</w:t>
            </w:r>
          </w:p>
        </w:tc>
      </w:tr>
      <w:tr w:rsidR="00C007FD" w:rsidRPr="00E37AA1" w14:paraId="26EE5E3E" w14:textId="77777777" w:rsidTr="00683368">
        <w:tc>
          <w:tcPr>
            <w:tcW w:w="723" w:type="dxa"/>
          </w:tcPr>
          <w:p w14:paraId="01600654" w14:textId="77777777" w:rsidR="00C007FD" w:rsidRPr="00E37AA1" w:rsidRDefault="00C007FD" w:rsidP="00217EC9">
            <w:pPr>
              <w:pStyle w:val="TableBodyCentre"/>
              <w:rPr>
                <w:rFonts w:eastAsia="Calibri"/>
              </w:rPr>
            </w:pPr>
          </w:p>
        </w:tc>
        <w:tc>
          <w:tcPr>
            <w:tcW w:w="13837" w:type="dxa"/>
          </w:tcPr>
          <w:p w14:paraId="5BDF773E" w14:textId="77777777" w:rsidR="00C007FD" w:rsidRPr="00E37AA1" w:rsidRDefault="00C007FD" w:rsidP="00217EC9">
            <w:pPr>
              <w:pStyle w:val="TableBodyLeft"/>
              <w:rPr>
                <w:rFonts w:eastAsia="Calibri"/>
              </w:rPr>
            </w:pPr>
          </w:p>
        </w:tc>
      </w:tr>
    </w:tbl>
    <w:p w14:paraId="1DE6EF89" w14:textId="4F4C3074" w:rsidR="00C007FD" w:rsidRPr="00B37A53" w:rsidRDefault="00C007FD" w:rsidP="00C007FD">
      <w:pPr>
        <w:pStyle w:val="CaptionTable"/>
        <w:rPr>
          <w:b w:val="0"/>
        </w:rPr>
      </w:pPr>
      <w:bookmarkStart w:id="50" w:name="_Toc147916695"/>
      <w:r w:rsidRPr="00B37A53">
        <w:rPr>
          <w:b w:val="0"/>
        </w:rPr>
        <w:t xml:space="preserve">Table </w:t>
      </w:r>
      <w:r w:rsidR="004C2654">
        <w:rPr>
          <w:b w:val="0"/>
        </w:rPr>
        <w:fldChar w:fldCharType="begin"/>
      </w:r>
      <w:r w:rsidR="004C2654">
        <w:rPr>
          <w:b w:val="0"/>
        </w:rPr>
        <w:instrText xml:space="preserve"> STYLEREF 1 \s </w:instrText>
      </w:r>
      <w:r w:rsidR="004C2654">
        <w:rPr>
          <w:b w:val="0"/>
        </w:rPr>
        <w:fldChar w:fldCharType="separate"/>
      </w:r>
      <w:r w:rsidR="00B020C3">
        <w:rPr>
          <w:b w:val="0"/>
          <w:noProof/>
        </w:rPr>
        <w:t>3</w:t>
      </w:r>
      <w:r w:rsidR="004C2654">
        <w:rPr>
          <w:b w:val="0"/>
        </w:rPr>
        <w:fldChar w:fldCharType="end"/>
      </w:r>
      <w:r w:rsidR="004C2654">
        <w:rPr>
          <w:b w:val="0"/>
        </w:rPr>
        <w:noBreakHyphen/>
      </w:r>
      <w:r w:rsidR="004C2654">
        <w:rPr>
          <w:b w:val="0"/>
        </w:rPr>
        <w:fldChar w:fldCharType="begin"/>
      </w:r>
      <w:r w:rsidR="004C2654">
        <w:rPr>
          <w:b w:val="0"/>
        </w:rPr>
        <w:instrText xml:space="preserve"> SEQ Table \* ARABIC \s 1 </w:instrText>
      </w:r>
      <w:r w:rsidR="004C2654">
        <w:rPr>
          <w:b w:val="0"/>
        </w:rPr>
        <w:fldChar w:fldCharType="separate"/>
      </w:r>
      <w:r w:rsidR="00B020C3">
        <w:rPr>
          <w:b w:val="0"/>
          <w:noProof/>
        </w:rPr>
        <w:t>6</w:t>
      </w:r>
      <w:r w:rsidR="004C2654">
        <w:rPr>
          <w:b w:val="0"/>
        </w:rPr>
        <w:fldChar w:fldCharType="end"/>
      </w:r>
      <w:r w:rsidRPr="00B37A53">
        <w:rPr>
          <w:b w:val="0"/>
        </w:rPr>
        <w:t>: Unacceptable Technical Exceptions / Conditions</w:t>
      </w:r>
      <w:bookmarkEnd w:id="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9501"/>
      </w:tblGrid>
      <w:tr w:rsidR="00C007FD" w:rsidRPr="00E37AA1" w14:paraId="25357BCA" w14:textId="77777777" w:rsidTr="007E0621">
        <w:tc>
          <w:tcPr>
            <w:tcW w:w="723" w:type="dxa"/>
            <w:shd w:val="pct5" w:color="auto" w:fill="auto"/>
            <w:vAlign w:val="center"/>
          </w:tcPr>
          <w:p w14:paraId="3F802121" w14:textId="77777777" w:rsidR="00C007FD" w:rsidRPr="00B37A53" w:rsidRDefault="00C007FD" w:rsidP="00217EC9">
            <w:pPr>
              <w:pStyle w:val="TableHeading"/>
              <w:rPr>
                <w:rFonts w:eastAsia="Calibri"/>
                <w:b w:val="0"/>
              </w:rPr>
            </w:pPr>
            <w:r w:rsidRPr="00B37A53">
              <w:rPr>
                <w:rFonts w:eastAsia="Calibri"/>
                <w:b w:val="0"/>
              </w:rPr>
              <w:t>Risk</w:t>
            </w:r>
          </w:p>
        </w:tc>
        <w:tc>
          <w:tcPr>
            <w:tcW w:w="13837" w:type="dxa"/>
            <w:tcBorders>
              <w:bottom w:val="single" w:sz="4" w:space="0" w:color="auto"/>
            </w:tcBorders>
            <w:shd w:val="pct5" w:color="auto" w:fill="auto"/>
            <w:vAlign w:val="center"/>
          </w:tcPr>
          <w:p w14:paraId="3183B7F8" w14:textId="77777777" w:rsidR="00C007FD" w:rsidRPr="00B37A53" w:rsidRDefault="00C007FD" w:rsidP="00217EC9">
            <w:pPr>
              <w:pStyle w:val="TableHeading"/>
              <w:rPr>
                <w:rFonts w:eastAsia="Calibri"/>
                <w:b w:val="0"/>
                <w:color w:val="000000"/>
              </w:rPr>
            </w:pPr>
            <w:r w:rsidRPr="00B37A53">
              <w:rPr>
                <w:rStyle w:val="Instruction"/>
                <w:b w:val="0"/>
                <w:color w:val="000000"/>
              </w:rPr>
              <w:t>Description</w:t>
            </w:r>
          </w:p>
        </w:tc>
      </w:tr>
      <w:tr w:rsidR="00C007FD" w:rsidRPr="00E37AA1" w14:paraId="23DB45C1" w14:textId="77777777" w:rsidTr="007E0621">
        <w:tc>
          <w:tcPr>
            <w:tcW w:w="723" w:type="dxa"/>
          </w:tcPr>
          <w:p w14:paraId="0FDAADEE" w14:textId="76586261" w:rsidR="00C007FD" w:rsidRPr="00E37AA1" w:rsidRDefault="00610502" w:rsidP="00217EC9">
            <w:pPr>
              <w:pStyle w:val="TableBodyCentre"/>
              <w:rPr>
                <w:rFonts w:eastAsia="Calibri"/>
              </w:rPr>
            </w:pPr>
            <w:r>
              <w:rPr>
                <w:rFonts w:eastAsia="Calibri"/>
              </w:rPr>
              <w:t>1</w:t>
            </w:r>
          </w:p>
        </w:tc>
        <w:tc>
          <w:tcPr>
            <w:tcW w:w="13837" w:type="dxa"/>
          </w:tcPr>
          <w:p w14:paraId="534F4A1E" w14:textId="5363D331" w:rsidR="00C007FD" w:rsidRPr="00173696" w:rsidRDefault="004F27D0" w:rsidP="00B37A53">
            <w:pPr>
              <w:widowControl w:val="0"/>
              <w:tabs>
                <w:tab w:val="clear" w:pos="397"/>
                <w:tab w:val="clear" w:pos="907"/>
                <w:tab w:val="clear" w:pos="1304"/>
                <w:tab w:val="clear" w:pos="1701"/>
                <w:tab w:val="clear" w:pos="2098"/>
                <w:tab w:val="clear" w:pos="2494"/>
                <w:tab w:val="clear" w:pos="2891"/>
                <w:tab w:val="clear" w:pos="3288"/>
                <w:tab w:val="clear" w:pos="3685"/>
                <w:tab w:val="clear" w:pos="4082"/>
                <w:tab w:val="clear" w:pos="4479"/>
              </w:tabs>
              <w:autoSpaceDE w:val="0"/>
              <w:autoSpaceDN w:val="0"/>
              <w:adjustRightInd w:val="0"/>
              <w:spacing w:before="134" w:after="0"/>
              <w:ind w:right="52"/>
              <w:rPr>
                <w:rFonts w:eastAsia="Calibri"/>
                <w:sz w:val="20"/>
                <w:szCs w:val="20"/>
              </w:rPr>
            </w:pPr>
            <w:r w:rsidRPr="00173696">
              <w:rPr>
                <w:rFonts w:eastAsia="Calibri"/>
                <w:sz w:val="20"/>
                <w:szCs w:val="20"/>
              </w:rPr>
              <w:t xml:space="preserve">Bidder’s </w:t>
            </w:r>
            <w:r w:rsidR="00026CA6">
              <w:rPr>
                <w:rFonts w:eastAsia="Calibri"/>
                <w:sz w:val="20"/>
                <w:szCs w:val="20"/>
              </w:rPr>
              <w:t>p</w:t>
            </w:r>
            <w:r w:rsidRPr="00173696">
              <w:rPr>
                <w:rFonts w:eastAsia="Calibri"/>
                <w:sz w:val="20"/>
                <w:szCs w:val="20"/>
              </w:rPr>
              <w:t>roposal does not cover entire scope of works</w:t>
            </w:r>
            <w:r w:rsidR="00173696">
              <w:rPr>
                <w:rFonts w:eastAsia="Calibri"/>
                <w:sz w:val="20"/>
                <w:szCs w:val="20"/>
              </w:rPr>
              <w:t>.</w:t>
            </w:r>
          </w:p>
        </w:tc>
      </w:tr>
      <w:tr w:rsidR="00C007FD" w:rsidRPr="00E37AA1" w14:paraId="79F21718" w14:textId="77777777" w:rsidTr="007E0621">
        <w:tc>
          <w:tcPr>
            <w:tcW w:w="723" w:type="dxa"/>
          </w:tcPr>
          <w:p w14:paraId="2E0FC353" w14:textId="61726757" w:rsidR="00C007FD" w:rsidRPr="00E37AA1" w:rsidRDefault="00FA2109" w:rsidP="00217EC9">
            <w:pPr>
              <w:pStyle w:val="TableBodyCentre"/>
              <w:rPr>
                <w:rFonts w:eastAsia="Calibri"/>
              </w:rPr>
            </w:pPr>
            <w:r>
              <w:rPr>
                <w:rFonts w:eastAsia="Calibri"/>
              </w:rPr>
              <w:t>2</w:t>
            </w:r>
          </w:p>
        </w:tc>
        <w:tc>
          <w:tcPr>
            <w:tcW w:w="13837" w:type="dxa"/>
          </w:tcPr>
          <w:p w14:paraId="2DC50233" w14:textId="5007AA72" w:rsidR="00C007FD" w:rsidRPr="00E37AA1" w:rsidRDefault="00FA2109" w:rsidP="00217EC9">
            <w:pPr>
              <w:pStyle w:val="TableBodyLeft"/>
              <w:rPr>
                <w:rFonts w:eastAsia="Calibri"/>
              </w:rPr>
            </w:pPr>
            <w:r>
              <w:rPr>
                <w:rFonts w:eastAsia="Calibri"/>
              </w:rPr>
              <w:t>Contractor or Subcontractor not registered with the specified professional bodies.</w:t>
            </w:r>
          </w:p>
        </w:tc>
      </w:tr>
      <w:tr w:rsidR="00C007FD" w:rsidRPr="00E37AA1" w14:paraId="19166B27" w14:textId="77777777" w:rsidTr="007E0621">
        <w:tc>
          <w:tcPr>
            <w:tcW w:w="723" w:type="dxa"/>
          </w:tcPr>
          <w:p w14:paraId="576CF93D" w14:textId="77777777" w:rsidR="00C007FD" w:rsidRPr="00E37AA1" w:rsidRDefault="00C007FD" w:rsidP="00217EC9">
            <w:pPr>
              <w:pStyle w:val="TableBodyCentre"/>
              <w:rPr>
                <w:rFonts w:eastAsia="Calibri"/>
              </w:rPr>
            </w:pPr>
          </w:p>
        </w:tc>
        <w:tc>
          <w:tcPr>
            <w:tcW w:w="13837" w:type="dxa"/>
          </w:tcPr>
          <w:p w14:paraId="0AA28D61" w14:textId="77777777" w:rsidR="00C007FD" w:rsidRPr="00E37AA1" w:rsidRDefault="00C007FD" w:rsidP="00217EC9">
            <w:pPr>
              <w:pStyle w:val="TableBodyLeft"/>
              <w:rPr>
                <w:rFonts w:eastAsia="Calibri"/>
              </w:rPr>
            </w:pPr>
          </w:p>
        </w:tc>
      </w:tr>
    </w:tbl>
    <w:p w14:paraId="070EF1DA" w14:textId="77777777" w:rsidR="00C007FD" w:rsidRPr="00E37AA1" w:rsidRDefault="00C007FD" w:rsidP="00C007FD">
      <w:pPr>
        <w:pStyle w:val="BodyText"/>
      </w:pPr>
    </w:p>
    <w:p w14:paraId="4F7A3A38" w14:textId="77777777" w:rsidR="00DB450E" w:rsidRDefault="00DB450E" w:rsidP="00DB450E">
      <w:pPr>
        <w:pStyle w:val="TableBodyCentre"/>
        <w:jc w:val="left"/>
      </w:pPr>
    </w:p>
    <w:p w14:paraId="2489E80F" w14:textId="77777777" w:rsidR="008D23F0" w:rsidRDefault="008D23F0" w:rsidP="00DB450E">
      <w:pPr>
        <w:pStyle w:val="TableBodyCentre"/>
        <w:jc w:val="left"/>
      </w:pPr>
    </w:p>
    <w:p w14:paraId="3BB5416B" w14:textId="77777777" w:rsidR="008D23F0" w:rsidRDefault="008D23F0" w:rsidP="00DB450E">
      <w:pPr>
        <w:pStyle w:val="TableBodyCentre"/>
        <w:jc w:val="left"/>
      </w:pPr>
    </w:p>
    <w:p w14:paraId="2D709ADC" w14:textId="77777777" w:rsidR="008D23F0" w:rsidRDefault="008D23F0" w:rsidP="00DB450E">
      <w:pPr>
        <w:pStyle w:val="TableBodyCentre"/>
        <w:jc w:val="left"/>
      </w:pPr>
    </w:p>
    <w:p w14:paraId="24C10C67" w14:textId="77777777" w:rsidR="008D23F0" w:rsidRDefault="008D23F0" w:rsidP="00DB450E">
      <w:pPr>
        <w:pStyle w:val="TableBodyCentre"/>
        <w:jc w:val="left"/>
      </w:pPr>
    </w:p>
    <w:p w14:paraId="6F54DC77" w14:textId="77777777" w:rsidR="008D23F0" w:rsidRDefault="008D23F0" w:rsidP="00DB450E">
      <w:pPr>
        <w:pStyle w:val="TableBodyCentre"/>
        <w:jc w:val="left"/>
      </w:pPr>
    </w:p>
    <w:p w14:paraId="3AF20A83" w14:textId="77777777" w:rsidR="008D23F0" w:rsidRDefault="008D23F0" w:rsidP="00DB450E">
      <w:pPr>
        <w:pStyle w:val="TableBodyCentre"/>
        <w:jc w:val="left"/>
      </w:pPr>
    </w:p>
    <w:p w14:paraId="729C8727" w14:textId="77777777" w:rsidR="008D23F0" w:rsidRDefault="008D23F0" w:rsidP="00DB450E">
      <w:pPr>
        <w:pStyle w:val="TableBodyCentre"/>
        <w:jc w:val="left"/>
      </w:pPr>
    </w:p>
    <w:p w14:paraId="6B0A7245" w14:textId="77777777" w:rsidR="008D23F0" w:rsidRDefault="008D23F0" w:rsidP="00DB450E">
      <w:pPr>
        <w:pStyle w:val="TableBodyCentre"/>
        <w:jc w:val="left"/>
      </w:pPr>
    </w:p>
    <w:p w14:paraId="3BA2E22C" w14:textId="77777777" w:rsidR="008D23F0" w:rsidRDefault="008D23F0" w:rsidP="00DB450E">
      <w:pPr>
        <w:pStyle w:val="TableBodyCentre"/>
        <w:jc w:val="left"/>
      </w:pPr>
    </w:p>
    <w:p w14:paraId="7DE77C0D" w14:textId="77777777" w:rsidR="00215DE1" w:rsidRDefault="00215DE1" w:rsidP="00DB450E">
      <w:pPr>
        <w:pStyle w:val="TableBodyCentre"/>
        <w:jc w:val="left"/>
      </w:pPr>
    </w:p>
    <w:p w14:paraId="5BA4B2FE" w14:textId="77777777" w:rsidR="00215DE1" w:rsidRDefault="00215DE1" w:rsidP="00DB450E">
      <w:pPr>
        <w:pStyle w:val="TableBodyCentre"/>
        <w:jc w:val="left"/>
      </w:pPr>
    </w:p>
    <w:p w14:paraId="5EE00026" w14:textId="77777777" w:rsidR="00215DE1" w:rsidRPr="00E37AA1" w:rsidRDefault="00215DE1" w:rsidP="00DB450E">
      <w:pPr>
        <w:pStyle w:val="TableBodyCentre"/>
        <w:jc w:val="left"/>
      </w:pPr>
    </w:p>
    <w:p w14:paraId="58985C8D" w14:textId="77777777" w:rsidR="002F524A" w:rsidRPr="00322EBD" w:rsidRDefault="000963E4" w:rsidP="00F60CF5">
      <w:pPr>
        <w:pStyle w:val="Heading1"/>
        <w:rPr>
          <w:b w:val="0"/>
        </w:rPr>
      </w:pPr>
      <w:bookmarkStart w:id="51" w:name="_Toc147916682"/>
      <w:r w:rsidRPr="00322EBD">
        <w:rPr>
          <w:b w:val="0"/>
        </w:rPr>
        <w:t>Authoris</w:t>
      </w:r>
      <w:r w:rsidR="002F524A" w:rsidRPr="00322EBD">
        <w:rPr>
          <w:b w:val="0"/>
        </w:rPr>
        <w:t>ation</w:t>
      </w:r>
      <w:bookmarkEnd w:id="51"/>
    </w:p>
    <w:p w14:paraId="331B6CA1" w14:textId="77777777" w:rsidR="002F524A" w:rsidRPr="00E37AA1" w:rsidRDefault="002F524A">
      <w:pPr>
        <w:pStyle w:val="BodyText"/>
      </w:pPr>
      <w:r w:rsidRPr="00E37AA1">
        <w:t>This document has been seen and accepted by:</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08"/>
        <w:gridCol w:w="3918"/>
        <w:gridCol w:w="3359"/>
      </w:tblGrid>
      <w:tr w:rsidR="00633C55" w:rsidRPr="00E37AA1" w14:paraId="2E344A02" w14:textId="77777777" w:rsidTr="00E373D6">
        <w:trPr>
          <w:tblHeader/>
        </w:trPr>
        <w:tc>
          <w:tcPr>
            <w:tcW w:w="2908" w:type="dxa"/>
            <w:tcBorders>
              <w:top w:val="single" w:sz="8" w:space="0" w:color="auto"/>
              <w:left w:val="single" w:sz="8" w:space="0" w:color="auto"/>
              <w:bottom w:val="single" w:sz="8" w:space="0" w:color="auto"/>
              <w:right w:val="single" w:sz="8" w:space="0" w:color="auto"/>
            </w:tcBorders>
          </w:tcPr>
          <w:p w14:paraId="3E232FF5" w14:textId="32056B45" w:rsidR="00633C55" w:rsidRPr="00322EBD" w:rsidRDefault="00633C55" w:rsidP="009E6F97">
            <w:pPr>
              <w:pStyle w:val="TableHeading"/>
              <w:rPr>
                <w:b w:val="0"/>
              </w:rPr>
            </w:pPr>
            <w:r w:rsidRPr="00322EBD">
              <w:rPr>
                <w:b w:val="0"/>
              </w:rPr>
              <w:t>Name</w:t>
            </w:r>
          </w:p>
        </w:tc>
        <w:tc>
          <w:tcPr>
            <w:tcW w:w="3918" w:type="dxa"/>
            <w:tcBorders>
              <w:top w:val="single" w:sz="8" w:space="0" w:color="auto"/>
              <w:left w:val="single" w:sz="8" w:space="0" w:color="auto"/>
              <w:bottom w:val="single" w:sz="8" w:space="0" w:color="auto"/>
              <w:right w:val="single" w:sz="8" w:space="0" w:color="auto"/>
            </w:tcBorders>
          </w:tcPr>
          <w:p w14:paraId="66F3B12E" w14:textId="77777777" w:rsidR="00633C55" w:rsidRPr="00322EBD" w:rsidRDefault="00633C55" w:rsidP="009E6F97">
            <w:pPr>
              <w:pStyle w:val="TableHeading"/>
              <w:rPr>
                <w:b w:val="0"/>
              </w:rPr>
            </w:pPr>
            <w:r w:rsidRPr="00322EBD">
              <w:rPr>
                <w:b w:val="0"/>
              </w:rPr>
              <w:t>Designation</w:t>
            </w:r>
          </w:p>
        </w:tc>
        <w:tc>
          <w:tcPr>
            <w:tcW w:w="3359" w:type="dxa"/>
            <w:tcBorders>
              <w:top w:val="single" w:sz="8" w:space="0" w:color="auto"/>
              <w:left w:val="single" w:sz="8" w:space="0" w:color="auto"/>
              <w:bottom w:val="single" w:sz="8" w:space="0" w:color="auto"/>
              <w:right w:val="single" w:sz="8" w:space="0" w:color="auto"/>
            </w:tcBorders>
          </w:tcPr>
          <w:p w14:paraId="2DE1101F" w14:textId="77777777" w:rsidR="00633C55" w:rsidRPr="00322EBD" w:rsidRDefault="007F0349" w:rsidP="000F7B63">
            <w:pPr>
              <w:pStyle w:val="TableHeading"/>
              <w:rPr>
                <w:b w:val="0"/>
              </w:rPr>
            </w:pPr>
            <w:r w:rsidRPr="00322EBD">
              <w:rPr>
                <w:b w:val="0"/>
              </w:rPr>
              <w:t>Signature</w:t>
            </w:r>
          </w:p>
        </w:tc>
      </w:tr>
      <w:tr w:rsidR="002F7C54" w:rsidRPr="00E37AA1" w14:paraId="026323D6" w14:textId="77777777" w:rsidTr="00E373D6">
        <w:tc>
          <w:tcPr>
            <w:tcW w:w="2908" w:type="dxa"/>
            <w:tcBorders>
              <w:top w:val="single" w:sz="8" w:space="0" w:color="auto"/>
              <w:left w:val="single" w:sz="8" w:space="0" w:color="auto"/>
              <w:bottom w:val="single" w:sz="8" w:space="0" w:color="auto"/>
              <w:right w:val="single" w:sz="8" w:space="0" w:color="auto"/>
            </w:tcBorders>
            <w:vAlign w:val="center"/>
          </w:tcPr>
          <w:p w14:paraId="2707F2EA" w14:textId="5C9D4FA4" w:rsidR="002F7C54" w:rsidRPr="00AB1DA7" w:rsidRDefault="00740748" w:rsidP="002F7C54">
            <w:pPr>
              <w:pStyle w:val="TableBodyLeft"/>
              <w:rPr>
                <w:rFonts w:ascii="72" w:hAnsi="72" w:cs="72"/>
                <w:sz w:val="22"/>
                <w:szCs w:val="22"/>
              </w:rPr>
            </w:pPr>
            <w:r w:rsidRPr="00AB1DA7">
              <w:rPr>
                <w:rFonts w:ascii="72" w:hAnsi="72" w:cs="72"/>
                <w:sz w:val="22"/>
                <w:szCs w:val="22"/>
              </w:rPr>
              <w:t>Cameron Govender</w:t>
            </w:r>
          </w:p>
        </w:tc>
        <w:tc>
          <w:tcPr>
            <w:tcW w:w="3918" w:type="dxa"/>
            <w:tcBorders>
              <w:top w:val="single" w:sz="8" w:space="0" w:color="auto"/>
              <w:left w:val="single" w:sz="8" w:space="0" w:color="auto"/>
              <w:bottom w:val="single" w:sz="8" w:space="0" w:color="auto"/>
              <w:right w:val="single" w:sz="8" w:space="0" w:color="auto"/>
            </w:tcBorders>
            <w:vAlign w:val="center"/>
          </w:tcPr>
          <w:p w14:paraId="76FEB9B8" w14:textId="498FA209" w:rsidR="002F7C54" w:rsidRPr="00AB1DA7" w:rsidRDefault="00740748" w:rsidP="002F7C54">
            <w:pPr>
              <w:pStyle w:val="TableBodyLeft"/>
              <w:rPr>
                <w:rFonts w:ascii="72" w:hAnsi="72" w:cs="72"/>
                <w:sz w:val="22"/>
                <w:szCs w:val="22"/>
              </w:rPr>
            </w:pPr>
            <w:r w:rsidRPr="00AB1DA7">
              <w:rPr>
                <w:rFonts w:ascii="72" w:hAnsi="72" w:cs="72"/>
                <w:sz w:val="22"/>
                <w:szCs w:val="22"/>
              </w:rPr>
              <w:t>Arnot Electrical EDWL</w:t>
            </w:r>
          </w:p>
        </w:tc>
        <w:tc>
          <w:tcPr>
            <w:tcW w:w="3359" w:type="dxa"/>
            <w:tcBorders>
              <w:top w:val="single" w:sz="8" w:space="0" w:color="auto"/>
              <w:left w:val="single" w:sz="8" w:space="0" w:color="auto"/>
              <w:bottom w:val="single" w:sz="8" w:space="0" w:color="auto"/>
              <w:right w:val="single" w:sz="8" w:space="0" w:color="auto"/>
            </w:tcBorders>
          </w:tcPr>
          <w:p w14:paraId="2527C952" w14:textId="77777777" w:rsidR="002F7C54" w:rsidRPr="00E37AA1" w:rsidRDefault="002F7C54" w:rsidP="002F7C54">
            <w:pPr>
              <w:pStyle w:val="TableBodyLeft"/>
              <w:rPr>
                <w:sz w:val="22"/>
                <w:szCs w:val="22"/>
              </w:rPr>
            </w:pPr>
          </w:p>
        </w:tc>
      </w:tr>
      <w:tr w:rsidR="00FF1E15" w:rsidRPr="00E37AA1" w14:paraId="507DE1D2" w14:textId="77777777" w:rsidTr="00E373D6">
        <w:tc>
          <w:tcPr>
            <w:tcW w:w="2908" w:type="dxa"/>
            <w:tcBorders>
              <w:top w:val="single" w:sz="8" w:space="0" w:color="auto"/>
              <w:left w:val="single" w:sz="8" w:space="0" w:color="auto"/>
              <w:bottom w:val="single" w:sz="8" w:space="0" w:color="auto"/>
              <w:right w:val="single" w:sz="8" w:space="0" w:color="auto"/>
            </w:tcBorders>
            <w:vAlign w:val="center"/>
          </w:tcPr>
          <w:p w14:paraId="30628270" w14:textId="4A66E7A0" w:rsidR="00FF1E15" w:rsidRPr="00AB1DA7" w:rsidRDefault="00740748" w:rsidP="00FF1E15">
            <w:pPr>
              <w:pStyle w:val="TableBodyLeft"/>
              <w:rPr>
                <w:rFonts w:ascii="72" w:hAnsi="72" w:cs="72"/>
                <w:sz w:val="22"/>
                <w:szCs w:val="22"/>
              </w:rPr>
            </w:pPr>
            <w:r w:rsidRPr="00AB1DA7">
              <w:rPr>
                <w:rFonts w:ascii="72" w:hAnsi="72" w:cs="72"/>
                <w:sz w:val="22"/>
                <w:szCs w:val="22"/>
              </w:rPr>
              <w:t>Johannes Senoamadi</w:t>
            </w:r>
          </w:p>
        </w:tc>
        <w:tc>
          <w:tcPr>
            <w:tcW w:w="3918" w:type="dxa"/>
            <w:tcBorders>
              <w:top w:val="single" w:sz="8" w:space="0" w:color="auto"/>
              <w:left w:val="single" w:sz="8" w:space="0" w:color="auto"/>
              <w:bottom w:val="single" w:sz="8" w:space="0" w:color="auto"/>
              <w:right w:val="single" w:sz="8" w:space="0" w:color="auto"/>
            </w:tcBorders>
            <w:vAlign w:val="center"/>
          </w:tcPr>
          <w:p w14:paraId="4E32D749" w14:textId="1C5F219D" w:rsidR="00FF1E15" w:rsidRPr="00AB1DA7" w:rsidRDefault="00740748" w:rsidP="00FF1E15">
            <w:pPr>
              <w:pStyle w:val="TableBodyLeft"/>
              <w:rPr>
                <w:rFonts w:ascii="72" w:hAnsi="72" w:cs="72"/>
                <w:sz w:val="22"/>
                <w:szCs w:val="22"/>
              </w:rPr>
            </w:pPr>
            <w:r w:rsidRPr="00AB1DA7">
              <w:rPr>
                <w:rFonts w:ascii="72" w:hAnsi="72" w:cs="72"/>
                <w:sz w:val="22"/>
                <w:szCs w:val="22"/>
              </w:rPr>
              <w:t>Arnot Electrical LDE</w:t>
            </w:r>
          </w:p>
        </w:tc>
        <w:tc>
          <w:tcPr>
            <w:tcW w:w="3359" w:type="dxa"/>
            <w:tcBorders>
              <w:top w:val="single" w:sz="8" w:space="0" w:color="auto"/>
              <w:left w:val="single" w:sz="8" w:space="0" w:color="auto"/>
              <w:bottom w:val="single" w:sz="8" w:space="0" w:color="auto"/>
              <w:right w:val="single" w:sz="8" w:space="0" w:color="auto"/>
            </w:tcBorders>
          </w:tcPr>
          <w:p w14:paraId="0F79D8C6" w14:textId="77777777" w:rsidR="00FF1E15" w:rsidRPr="00E37AA1" w:rsidRDefault="00FF1E15" w:rsidP="00FF1E15">
            <w:pPr>
              <w:pStyle w:val="TableBodyLeft"/>
              <w:rPr>
                <w:sz w:val="22"/>
                <w:szCs w:val="22"/>
              </w:rPr>
            </w:pPr>
          </w:p>
        </w:tc>
      </w:tr>
      <w:tr w:rsidR="00052B17" w:rsidRPr="00E37AA1" w14:paraId="7310F2E4" w14:textId="77777777" w:rsidTr="00E373D6">
        <w:tc>
          <w:tcPr>
            <w:tcW w:w="2908" w:type="dxa"/>
            <w:tcBorders>
              <w:top w:val="single" w:sz="8" w:space="0" w:color="auto"/>
              <w:left w:val="single" w:sz="8" w:space="0" w:color="auto"/>
              <w:bottom w:val="single" w:sz="8" w:space="0" w:color="auto"/>
              <w:right w:val="single" w:sz="8" w:space="0" w:color="auto"/>
            </w:tcBorders>
            <w:vAlign w:val="center"/>
          </w:tcPr>
          <w:p w14:paraId="084D107B" w14:textId="1796D65E" w:rsidR="00052B17" w:rsidRPr="00AB1DA7" w:rsidRDefault="00740748" w:rsidP="00052B17">
            <w:pPr>
              <w:pStyle w:val="TableBodyLeft"/>
              <w:rPr>
                <w:rFonts w:ascii="72" w:hAnsi="72" w:cs="72"/>
                <w:sz w:val="22"/>
                <w:szCs w:val="22"/>
              </w:rPr>
            </w:pPr>
            <w:r w:rsidRPr="00AB1DA7">
              <w:rPr>
                <w:rFonts w:ascii="72" w:hAnsi="72" w:cs="72"/>
                <w:sz w:val="22"/>
                <w:szCs w:val="22"/>
              </w:rPr>
              <w:t>Onkgopotse Leeuw</w:t>
            </w:r>
          </w:p>
        </w:tc>
        <w:tc>
          <w:tcPr>
            <w:tcW w:w="3918" w:type="dxa"/>
            <w:tcBorders>
              <w:top w:val="single" w:sz="8" w:space="0" w:color="auto"/>
              <w:left w:val="single" w:sz="8" w:space="0" w:color="auto"/>
              <w:bottom w:val="single" w:sz="8" w:space="0" w:color="auto"/>
              <w:right w:val="single" w:sz="8" w:space="0" w:color="auto"/>
            </w:tcBorders>
            <w:vAlign w:val="center"/>
          </w:tcPr>
          <w:p w14:paraId="0F7DF456" w14:textId="5E527F0A" w:rsidR="00052B17" w:rsidRPr="00AB1DA7" w:rsidRDefault="00740748" w:rsidP="00052B17">
            <w:pPr>
              <w:pStyle w:val="TableBodyLeft"/>
              <w:rPr>
                <w:rFonts w:ascii="72" w:hAnsi="72" w:cs="72"/>
                <w:sz w:val="22"/>
                <w:szCs w:val="22"/>
              </w:rPr>
            </w:pPr>
            <w:r w:rsidRPr="00AB1DA7">
              <w:rPr>
                <w:rFonts w:ascii="72" w:hAnsi="72" w:cs="72"/>
                <w:sz w:val="22"/>
                <w:szCs w:val="22"/>
              </w:rPr>
              <w:t>Arnot C&amp;I LDE</w:t>
            </w:r>
          </w:p>
        </w:tc>
        <w:tc>
          <w:tcPr>
            <w:tcW w:w="3359" w:type="dxa"/>
            <w:tcBorders>
              <w:top w:val="single" w:sz="8" w:space="0" w:color="auto"/>
              <w:left w:val="single" w:sz="8" w:space="0" w:color="auto"/>
              <w:bottom w:val="single" w:sz="8" w:space="0" w:color="auto"/>
              <w:right w:val="single" w:sz="8" w:space="0" w:color="auto"/>
            </w:tcBorders>
          </w:tcPr>
          <w:p w14:paraId="6E133CD0" w14:textId="77777777" w:rsidR="00052B17" w:rsidRPr="00E37AA1" w:rsidRDefault="00052B17" w:rsidP="00052B17">
            <w:pPr>
              <w:pStyle w:val="TableBodyLeft"/>
              <w:rPr>
                <w:sz w:val="22"/>
                <w:szCs w:val="22"/>
              </w:rPr>
            </w:pPr>
          </w:p>
        </w:tc>
      </w:tr>
      <w:tr w:rsidR="00052B17" w:rsidRPr="00E37AA1" w14:paraId="22176231" w14:textId="77777777" w:rsidTr="00E373D6">
        <w:tc>
          <w:tcPr>
            <w:tcW w:w="2908" w:type="dxa"/>
            <w:tcBorders>
              <w:top w:val="single" w:sz="8" w:space="0" w:color="auto"/>
              <w:left w:val="single" w:sz="8" w:space="0" w:color="auto"/>
              <w:bottom w:val="single" w:sz="8" w:space="0" w:color="auto"/>
              <w:right w:val="single" w:sz="8" w:space="0" w:color="auto"/>
            </w:tcBorders>
            <w:vAlign w:val="center"/>
          </w:tcPr>
          <w:p w14:paraId="19F8BB29" w14:textId="184AEBED" w:rsidR="00052B17" w:rsidRPr="00AB1DA7" w:rsidRDefault="00740748" w:rsidP="00052B17">
            <w:pPr>
              <w:pStyle w:val="TableBodyLeft"/>
              <w:rPr>
                <w:rFonts w:ascii="72" w:hAnsi="72" w:cs="72"/>
                <w:sz w:val="22"/>
                <w:szCs w:val="22"/>
              </w:rPr>
            </w:pPr>
            <w:r w:rsidRPr="00AB1DA7">
              <w:rPr>
                <w:rFonts w:ascii="72" w:hAnsi="72" w:cs="72"/>
                <w:sz w:val="22"/>
                <w:szCs w:val="22"/>
              </w:rPr>
              <w:t>Vernon Erasmus</w:t>
            </w:r>
          </w:p>
        </w:tc>
        <w:tc>
          <w:tcPr>
            <w:tcW w:w="3918" w:type="dxa"/>
            <w:tcBorders>
              <w:top w:val="single" w:sz="8" w:space="0" w:color="auto"/>
              <w:left w:val="single" w:sz="8" w:space="0" w:color="auto"/>
              <w:bottom w:val="single" w:sz="8" w:space="0" w:color="auto"/>
              <w:right w:val="single" w:sz="8" w:space="0" w:color="auto"/>
            </w:tcBorders>
            <w:vAlign w:val="center"/>
          </w:tcPr>
          <w:p w14:paraId="7630DE38" w14:textId="75838646" w:rsidR="00052B17" w:rsidRPr="00AB1DA7" w:rsidRDefault="00740748" w:rsidP="00052B17">
            <w:pPr>
              <w:pStyle w:val="TableBodyLeft"/>
              <w:rPr>
                <w:rFonts w:ascii="72" w:hAnsi="72" w:cs="72"/>
                <w:sz w:val="22"/>
                <w:szCs w:val="22"/>
              </w:rPr>
            </w:pPr>
            <w:r w:rsidRPr="00AB1DA7">
              <w:rPr>
                <w:rFonts w:ascii="72" w:hAnsi="72" w:cs="72"/>
                <w:sz w:val="22"/>
                <w:szCs w:val="22"/>
              </w:rPr>
              <w:t>Arnot EDWL</w:t>
            </w:r>
          </w:p>
        </w:tc>
        <w:tc>
          <w:tcPr>
            <w:tcW w:w="3359" w:type="dxa"/>
            <w:tcBorders>
              <w:top w:val="single" w:sz="8" w:space="0" w:color="auto"/>
              <w:left w:val="single" w:sz="8" w:space="0" w:color="auto"/>
              <w:bottom w:val="single" w:sz="8" w:space="0" w:color="auto"/>
              <w:right w:val="single" w:sz="8" w:space="0" w:color="auto"/>
            </w:tcBorders>
          </w:tcPr>
          <w:p w14:paraId="4BCA11BD" w14:textId="77777777" w:rsidR="00052B17" w:rsidRPr="00E37AA1" w:rsidRDefault="00052B17" w:rsidP="00052B17">
            <w:pPr>
              <w:pStyle w:val="TableBodyLeft"/>
              <w:rPr>
                <w:sz w:val="22"/>
                <w:szCs w:val="22"/>
              </w:rPr>
            </w:pPr>
          </w:p>
        </w:tc>
      </w:tr>
      <w:tr w:rsidR="00052B17" w:rsidRPr="00E37AA1" w14:paraId="4B4B56DF" w14:textId="77777777" w:rsidTr="00E373D6">
        <w:tc>
          <w:tcPr>
            <w:tcW w:w="2908" w:type="dxa"/>
            <w:tcBorders>
              <w:top w:val="single" w:sz="8" w:space="0" w:color="auto"/>
              <w:left w:val="single" w:sz="8" w:space="0" w:color="auto"/>
              <w:bottom w:val="single" w:sz="8" w:space="0" w:color="auto"/>
              <w:right w:val="single" w:sz="8" w:space="0" w:color="auto"/>
            </w:tcBorders>
          </w:tcPr>
          <w:p w14:paraId="761EC62B" w14:textId="13641349" w:rsidR="00052B17" w:rsidRPr="00AB1DA7" w:rsidRDefault="00052B17" w:rsidP="00052B17">
            <w:pPr>
              <w:pStyle w:val="TableBodyLeft"/>
              <w:rPr>
                <w:rFonts w:ascii="72" w:hAnsi="72" w:cs="72"/>
                <w:sz w:val="22"/>
                <w:szCs w:val="22"/>
              </w:rPr>
            </w:pPr>
            <w:r w:rsidRPr="00AB1DA7">
              <w:rPr>
                <w:rFonts w:ascii="72" w:hAnsi="72" w:cs="72"/>
                <w:sz w:val="22"/>
                <w:szCs w:val="22"/>
              </w:rPr>
              <w:t>Yvonne Mazibuko</w:t>
            </w:r>
          </w:p>
        </w:tc>
        <w:tc>
          <w:tcPr>
            <w:tcW w:w="3918" w:type="dxa"/>
            <w:tcBorders>
              <w:top w:val="single" w:sz="8" w:space="0" w:color="auto"/>
              <w:left w:val="single" w:sz="8" w:space="0" w:color="auto"/>
              <w:bottom w:val="single" w:sz="8" w:space="0" w:color="auto"/>
              <w:right w:val="single" w:sz="8" w:space="0" w:color="auto"/>
            </w:tcBorders>
          </w:tcPr>
          <w:p w14:paraId="15A54DB2" w14:textId="35FF2523" w:rsidR="00052B17" w:rsidRPr="00AB1DA7" w:rsidRDefault="00B4471F" w:rsidP="00052B17">
            <w:pPr>
              <w:pStyle w:val="TableBodyLeft"/>
              <w:rPr>
                <w:rFonts w:ascii="72" w:hAnsi="72" w:cs="72"/>
                <w:sz w:val="22"/>
                <w:szCs w:val="22"/>
              </w:rPr>
            </w:pPr>
            <w:r w:rsidRPr="00AB1DA7">
              <w:rPr>
                <w:rFonts w:ascii="72" w:hAnsi="72" w:cs="72"/>
                <w:sz w:val="22"/>
                <w:szCs w:val="22"/>
              </w:rPr>
              <w:t>Renewable</w:t>
            </w:r>
            <w:r w:rsidR="00AB1DA7" w:rsidRPr="00AB1DA7">
              <w:rPr>
                <w:rFonts w:ascii="72" w:hAnsi="72" w:cs="72"/>
                <w:sz w:val="22"/>
                <w:szCs w:val="22"/>
              </w:rPr>
              <w:t xml:space="preserve"> Energy Snr Engineer</w:t>
            </w:r>
          </w:p>
        </w:tc>
        <w:tc>
          <w:tcPr>
            <w:tcW w:w="3359" w:type="dxa"/>
            <w:tcBorders>
              <w:top w:val="single" w:sz="8" w:space="0" w:color="auto"/>
              <w:left w:val="single" w:sz="8" w:space="0" w:color="auto"/>
              <w:bottom w:val="single" w:sz="8" w:space="0" w:color="auto"/>
              <w:right w:val="single" w:sz="8" w:space="0" w:color="auto"/>
            </w:tcBorders>
          </w:tcPr>
          <w:p w14:paraId="01A252B3" w14:textId="77777777" w:rsidR="00052B17" w:rsidRPr="00E37AA1" w:rsidRDefault="00052B17" w:rsidP="00052B17">
            <w:pPr>
              <w:pStyle w:val="TableBodyLeft"/>
              <w:rPr>
                <w:sz w:val="22"/>
                <w:szCs w:val="22"/>
              </w:rPr>
            </w:pPr>
          </w:p>
        </w:tc>
      </w:tr>
      <w:tr w:rsidR="00052B17" w:rsidRPr="00E37AA1" w14:paraId="6A51BAA6" w14:textId="77777777" w:rsidTr="00E373D6">
        <w:tc>
          <w:tcPr>
            <w:tcW w:w="2908" w:type="dxa"/>
            <w:tcBorders>
              <w:top w:val="single" w:sz="8" w:space="0" w:color="auto"/>
              <w:left w:val="single" w:sz="8" w:space="0" w:color="auto"/>
              <w:bottom w:val="single" w:sz="8" w:space="0" w:color="auto"/>
              <w:right w:val="single" w:sz="8" w:space="0" w:color="auto"/>
            </w:tcBorders>
            <w:vAlign w:val="center"/>
          </w:tcPr>
          <w:p w14:paraId="24508B8C" w14:textId="11CEF13B" w:rsidR="00052B17" w:rsidRPr="00AB1DA7" w:rsidRDefault="00740748" w:rsidP="00052B17">
            <w:pPr>
              <w:pStyle w:val="TableBodyLeft"/>
              <w:rPr>
                <w:rFonts w:ascii="72" w:hAnsi="72" w:cs="72"/>
                <w:sz w:val="22"/>
                <w:szCs w:val="22"/>
              </w:rPr>
            </w:pPr>
            <w:proofErr w:type="spellStart"/>
            <w:r w:rsidRPr="00AB1DA7">
              <w:rPr>
                <w:rFonts w:ascii="72" w:hAnsi="72" w:cs="72"/>
                <w:sz w:val="22"/>
                <w:szCs w:val="22"/>
              </w:rPr>
              <w:t>Bhekisigcino</w:t>
            </w:r>
            <w:proofErr w:type="spellEnd"/>
            <w:r w:rsidRPr="00AB1DA7">
              <w:rPr>
                <w:rFonts w:ascii="72" w:hAnsi="72" w:cs="72"/>
                <w:sz w:val="22"/>
                <w:szCs w:val="22"/>
              </w:rPr>
              <w:t xml:space="preserve"> Mlangeni</w:t>
            </w:r>
          </w:p>
        </w:tc>
        <w:tc>
          <w:tcPr>
            <w:tcW w:w="3918" w:type="dxa"/>
            <w:tcBorders>
              <w:top w:val="single" w:sz="8" w:space="0" w:color="auto"/>
              <w:left w:val="single" w:sz="8" w:space="0" w:color="auto"/>
              <w:bottom w:val="single" w:sz="8" w:space="0" w:color="auto"/>
              <w:right w:val="single" w:sz="8" w:space="0" w:color="auto"/>
            </w:tcBorders>
          </w:tcPr>
          <w:p w14:paraId="41063354" w14:textId="2197708C" w:rsidR="00052B17" w:rsidRPr="00AB1DA7" w:rsidRDefault="00AB1DA7" w:rsidP="00052B17">
            <w:pPr>
              <w:pStyle w:val="TableBodyLeft"/>
              <w:rPr>
                <w:rFonts w:ascii="72" w:hAnsi="72" w:cs="72"/>
                <w:sz w:val="22"/>
                <w:szCs w:val="22"/>
              </w:rPr>
            </w:pPr>
            <w:r w:rsidRPr="00AB1DA7">
              <w:rPr>
                <w:rFonts w:ascii="72" w:hAnsi="72" w:cs="72"/>
                <w:sz w:val="22"/>
                <w:szCs w:val="22"/>
              </w:rPr>
              <w:t>Renewable Energy Snr Engineer</w:t>
            </w:r>
          </w:p>
        </w:tc>
        <w:tc>
          <w:tcPr>
            <w:tcW w:w="3359" w:type="dxa"/>
            <w:tcBorders>
              <w:top w:val="single" w:sz="8" w:space="0" w:color="auto"/>
              <w:left w:val="single" w:sz="8" w:space="0" w:color="auto"/>
              <w:bottom w:val="single" w:sz="8" w:space="0" w:color="auto"/>
              <w:right w:val="single" w:sz="8" w:space="0" w:color="auto"/>
            </w:tcBorders>
          </w:tcPr>
          <w:p w14:paraId="25EC0392" w14:textId="77777777" w:rsidR="00052B17" w:rsidRPr="00E37AA1" w:rsidRDefault="00052B17" w:rsidP="00052B17">
            <w:pPr>
              <w:pStyle w:val="TableBodyLeft"/>
              <w:rPr>
                <w:sz w:val="22"/>
                <w:szCs w:val="22"/>
              </w:rPr>
            </w:pPr>
          </w:p>
        </w:tc>
      </w:tr>
      <w:tr w:rsidR="00052B17" w:rsidRPr="00E37AA1" w14:paraId="26034309" w14:textId="77777777" w:rsidTr="00E373D6">
        <w:tc>
          <w:tcPr>
            <w:tcW w:w="2908" w:type="dxa"/>
            <w:tcBorders>
              <w:top w:val="single" w:sz="8" w:space="0" w:color="auto"/>
              <w:left w:val="single" w:sz="8" w:space="0" w:color="auto"/>
              <w:bottom w:val="single" w:sz="8" w:space="0" w:color="auto"/>
              <w:right w:val="single" w:sz="8" w:space="0" w:color="auto"/>
            </w:tcBorders>
            <w:vAlign w:val="center"/>
          </w:tcPr>
          <w:p w14:paraId="06D8B532" w14:textId="1CBC7FFA" w:rsidR="00052B17" w:rsidRPr="00AB1DA7" w:rsidRDefault="00740748" w:rsidP="00740748">
            <w:pPr>
              <w:pStyle w:val="BodyText"/>
              <w:keepLines/>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rPr>
                <w:rFonts w:ascii="72" w:hAnsi="72" w:cs="72"/>
                <w:szCs w:val="22"/>
              </w:rPr>
            </w:pPr>
            <w:r w:rsidRPr="00AB1DA7">
              <w:rPr>
                <w:rFonts w:ascii="72" w:hAnsi="72" w:cs="72"/>
                <w:szCs w:val="22"/>
              </w:rPr>
              <w:t xml:space="preserve">Grace </w:t>
            </w:r>
            <w:proofErr w:type="spellStart"/>
            <w:r w:rsidRPr="00AB1DA7">
              <w:rPr>
                <w:rFonts w:ascii="72" w:hAnsi="72" w:cs="72"/>
                <w:szCs w:val="22"/>
              </w:rPr>
              <w:t>Olukune</w:t>
            </w:r>
            <w:proofErr w:type="spellEnd"/>
            <w:r w:rsidRPr="00AB1DA7">
              <w:rPr>
                <w:rFonts w:ascii="72" w:hAnsi="72" w:cs="72"/>
                <w:szCs w:val="22"/>
              </w:rPr>
              <w:t xml:space="preserve"> </w:t>
            </w:r>
          </w:p>
        </w:tc>
        <w:tc>
          <w:tcPr>
            <w:tcW w:w="3918" w:type="dxa"/>
            <w:tcBorders>
              <w:top w:val="single" w:sz="8" w:space="0" w:color="auto"/>
              <w:left w:val="single" w:sz="8" w:space="0" w:color="auto"/>
              <w:bottom w:val="single" w:sz="8" w:space="0" w:color="auto"/>
              <w:right w:val="single" w:sz="8" w:space="0" w:color="auto"/>
            </w:tcBorders>
          </w:tcPr>
          <w:p w14:paraId="42ABF9E8" w14:textId="2D7761A2" w:rsidR="00052B17" w:rsidRPr="00AB1DA7" w:rsidRDefault="00AB1DA7" w:rsidP="00052B17">
            <w:pPr>
              <w:pStyle w:val="TableBodyLeft"/>
              <w:rPr>
                <w:rFonts w:ascii="72" w:hAnsi="72" w:cs="72"/>
                <w:sz w:val="22"/>
                <w:szCs w:val="22"/>
              </w:rPr>
            </w:pPr>
            <w:r w:rsidRPr="00AB1DA7">
              <w:rPr>
                <w:rFonts w:ascii="72" w:hAnsi="72" w:cs="72"/>
                <w:sz w:val="22"/>
                <w:szCs w:val="22"/>
              </w:rPr>
              <w:t>Renewable Energy Snr Engineering manager</w:t>
            </w:r>
          </w:p>
        </w:tc>
        <w:tc>
          <w:tcPr>
            <w:tcW w:w="3359" w:type="dxa"/>
            <w:tcBorders>
              <w:top w:val="single" w:sz="8" w:space="0" w:color="auto"/>
              <w:left w:val="single" w:sz="8" w:space="0" w:color="auto"/>
              <w:bottom w:val="single" w:sz="8" w:space="0" w:color="auto"/>
              <w:right w:val="single" w:sz="8" w:space="0" w:color="auto"/>
            </w:tcBorders>
          </w:tcPr>
          <w:p w14:paraId="5A9F22B4" w14:textId="77777777" w:rsidR="00052B17" w:rsidRPr="00E37AA1" w:rsidRDefault="00052B17" w:rsidP="00052B17">
            <w:pPr>
              <w:pStyle w:val="TableBodyLeft"/>
              <w:rPr>
                <w:sz w:val="22"/>
                <w:szCs w:val="22"/>
              </w:rPr>
            </w:pPr>
          </w:p>
        </w:tc>
      </w:tr>
      <w:tr w:rsidR="00052B17" w:rsidRPr="00E37AA1" w14:paraId="45D3C93E" w14:textId="77777777" w:rsidTr="00E373D6">
        <w:tc>
          <w:tcPr>
            <w:tcW w:w="2908" w:type="dxa"/>
            <w:tcBorders>
              <w:top w:val="single" w:sz="8" w:space="0" w:color="auto"/>
              <w:left w:val="single" w:sz="8" w:space="0" w:color="auto"/>
              <w:bottom w:val="single" w:sz="8" w:space="0" w:color="auto"/>
              <w:right w:val="single" w:sz="8" w:space="0" w:color="auto"/>
            </w:tcBorders>
            <w:vAlign w:val="center"/>
          </w:tcPr>
          <w:p w14:paraId="662F7C78" w14:textId="3E343A41" w:rsidR="00052B17" w:rsidRPr="00AB1DA7" w:rsidRDefault="00AB1DA7" w:rsidP="00052B17">
            <w:pPr>
              <w:pStyle w:val="TableBodyLeft"/>
              <w:rPr>
                <w:rFonts w:ascii="72" w:hAnsi="72" w:cs="72"/>
                <w:sz w:val="22"/>
                <w:szCs w:val="22"/>
              </w:rPr>
            </w:pPr>
            <w:r w:rsidRPr="00AB1DA7">
              <w:rPr>
                <w:rFonts w:ascii="72" w:hAnsi="72" w:cs="72"/>
                <w:sz w:val="22"/>
                <w:szCs w:val="22"/>
              </w:rPr>
              <w:t>Mkhululi Ncube</w:t>
            </w:r>
          </w:p>
        </w:tc>
        <w:tc>
          <w:tcPr>
            <w:tcW w:w="3918" w:type="dxa"/>
            <w:tcBorders>
              <w:top w:val="single" w:sz="8" w:space="0" w:color="auto"/>
              <w:left w:val="single" w:sz="8" w:space="0" w:color="auto"/>
              <w:bottom w:val="single" w:sz="8" w:space="0" w:color="auto"/>
              <w:right w:val="single" w:sz="8" w:space="0" w:color="auto"/>
            </w:tcBorders>
            <w:vAlign w:val="center"/>
          </w:tcPr>
          <w:p w14:paraId="46C6FD62" w14:textId="6D352CA6" w:rsidR="00052B17" w:rsidRPr="00AB1DA7" w:rsidRDefault="00AB1DA7" w:rsidP="00052B17">
            <w:pPr>
              <w:pStyle w:val="TableBodyLeft"/>
              <w:rPr>
                <w:rFonts w:ascii="72" w:hAnsi="72" w:cs="72"/>
                <w:sz w:val="22"/>
                <w:szCs w:val="22"/>
              </w:rPr>
            </w:pPr>
            <w:r w:rsidRPr="00AB1DA7">
              <w:rPr>
                <w:rFonts w:ascii="72" w:hAnsi="72" w:cs="72"/>
                <w:sz w:val="22"/>
                <w:szCs w:val="22"/>
              </w:rPr>
              <w:t>Arnot Mechanical LDE</w:t>
            </w:r>
          </w:p>
        </w:tc>
        <w:tc>
          <w:tcPr>
            <w:tcW w:w="3359" w:type="dxa"/>
            <w:tcBorders>
              <w:top w:val="single" w:sz="8" w:space="0" w:color="auto"/>
              <w:left w:val="single" w:sz="8" w:space="0" w:color="auto"/>
              <w:bottom w:val="single" w:sz="8" w:space="0" w:color="auto"/>
              <w:right w:val="single" w:sz="8" w:space="0" w:color="auto"/>
            </w:tcBorders>
          </w:tcPr>
          <w:p w14:paraId="5AF360C2" w14:textId="77777777" w:rsidR="00052B17" w:rsidRPr="00E37AA1" w:rsidRDefault="00052B17" w:rsidP="00052B17">
            <w:pPr>
              <w:pStyle w:val="TableBodyLeft"/>
              <w:rPr>
                <w:sz w:val="22"/>
                <w:szCs w:val="22"/>
              </w:rPr>
            </w:pPr>
          </w:p>
        </w:tc>
      </w:tr>
      <w:tr w:rsidR="00052B17" w:rsidRPr="00E37AA1" w14:paraId="69D2FB28" w14:textId="77777777" w:rsidTr="00E373D6">
        <w:tc>
          <w:tcPr>
            <w:tcW w:w="2908" w:type="dxa"/>
            <w:tcBorders>
              <w:top w:val="single" w:sz="8" w:space="0" w:color="auto"/>
              <w:left w:val="single" w:sz="8" w:space="0" w:color="auto"/>
              <w:bottom w:val="single" w:sz="8" w:space="0" w:color="auto"/>
              <w:right w:val="single" w:sz="8" w:space="0" w:color="auto"/>
            </w:tcBorders>
          </w:tcPr>
          <w:p w14:paraId="29640EFF" w14:textId="60E8DDCE" w:rsidR="00052B17" w:rsidRDefault="00AC3668" w:rsidP="00052B17">
            <w:pPr>
              <w:pStyle w:val="TableBodyLeft"/>
            </w:pPr>
            <w:r>
              <w:t>Viren Heera</w:t>
            </w:r>
          </w:p>
        </w:tc>
        <w:tc>
          <w:tcPr>
            <w:tcW w:w="3918" w:type="dxa"/>
            <w:tcBorders>
              <w:top w:val="single" w:sz="8" w:space="0" w:color="auto"/>
              <w:left w:val="single" w:sz="8" w:space="0" w:color="auto"/>
              <w:bottom w:val="single" w:sz="8" w:space="0" w:color="auto"/>
              <w:right w:val="single" w:sz="8" w:space="0" w:color="auto"/>
            </w:tcBorders>
            <w:vAlign w:val="center"/>
          </w:tcPr>
          <w:p w14:paraId="7EA020B4" w14:textId="7F211B5C" w:rsidR="00052B17" w:rsidRDefault="00AC3668" w:rsidP="00052B17">
            <w:pPr>
              <w:pStyle w:val="TableBodyLeft"/>
            </w:pPr>
            <w:r>
              <w:t>PEPM Renewables– for Solar PV system</w:t>
            </w:r>
          </w:p>
        </w:tc>
        <w:tc>
          <w:tcPr>
            <w:tcW w:w="3359" w:type="dxa"/>
            <w:tcBorders>
              <w:top w:val="single" w:sz="8" w:space="0" w:color="auto"/>
              <w:left w:val="single" w:sz="8" w:space="0" w:color="auto"/>
              <w:bottom w:val="single" w:sz="8" w:space="0" w:color="auto"/>
              <w:right w:val="single" w:sz="8" w:space="0" w:color="auto"/>
            </w:tcBorders>
          </w:tcPr>
          <w:p w14:paraId="601391F3" w14:textId="77777777" w:rsidR="00052B17" w:rsidRPr="00E37AA1" w:rsidRDefault="00052B17" w:rsidP="00052B17">
            <w:pPr>
              <w:pStyle w:val="TableBodyLeft"/>
              <w:rPr>
                <w:sz w:val="22"/>
                <w:szCs w:val="22"/>
              </w:rPr>
            </w:pPr>
          </w:p>
        </w:tc>
      </w:tr>
      <w:tr w:rsidR="00052B17" w:rsidRPr="00E37AA1" w14:paraId="145035B3" w14:textId="77777777" w:rsidTr="00E373D6">
        <w:tc>
          <w:tcPr>
            <w:tcW w:w="2908" w:type="dxa"/>
            <w:tcBorders>
              <w:top w:val="single" w:sz="8" w:space="0" w:color="auto"/>
              <w:left w:val="single" w:sz="8" w:space="0" w:color="auto"/>
              <w:bottom w:val="single" w:sz="8" w:space="0" w:color="auto"/>
              <w:right w:val="single" w:sz="8" w:space="0" w:color="auto"/>
            </w:tcBorders>
          </w:tcPr>
          <w:p w14:paraId="68DC3666" w14:textId="02AA1D07" w:rsidR="00052B17" w:rsidRDefault="00E373D6" w:rsidP="00052B17">
            <w:pPr>
              <w:pStyle w:val="TableBodyLeft"/>
            </w:pPr>
            <w:r>
              <w:t>Tebatso Menziwa</w:t>
            </w:r>
          </w:p>
        </w:tc>
        <w:tc>
          <w:tcPr>
            <w:tcW w:w="3918" w:type="dxa"/>
            <w:tcBorders>
              <w:top w:val="single" w:sz="8" w:space="0" w:color="auto"/>
              <w:left w:val="single" w:sz="8" w:space="0" w:color="auto"/>
              <w:bottom w:val="single" w:sz="8" w:space="0" w:color="auto"/>
              <w:right w:val="single" w:sz="8" w:space="0" w:color="auto"/>
            </w:tcBorders>
            <w:vAlign w:val="center"/>
          </w:tcPr>
          <w:p w14:paraId="631FCFF4" w14:textId="109FB699" w:rsidR="00052B17" w:rsidRDefault="00E373D6" w:rsidP="00052B17">
            <w:pPr>
              <w:pStyle w:val="TableBodyLeft"/>
            </w:pPr>
            <w:r w:rsidRPr="00AB1DA7">
              <w:rPr>
                <w:rFonts w:ascii="72" w:hAnsi="72" w:cs="72"/>
                <w:sz w:val="22"/>
                <w:szCs w:val="22"/>
              </w:rPr>
              <w:t>Arnot C</w:t>
            </w:r>
            <w:r>
              <w:rPr>
                <w:rFonts w:ascii="72" w:hAnsi="72" w:cs="72"/>
                <w:sz w:val="22"/>
                <w:szCs w:val="22"/>
              </w:rPr>
              <w:t>ivil</w:t>
            </w:r>
            <w:r w:rsidRPr="00AB1DA7">
              <w:rPr>
                <w:rFonts w:ascii="72" w:hAnsi="72" w:cs="72"/>
                <w:sz w:val="22"/>
                <w:szCs w:val="22"/>
              </w:rPr>
              <w:t xml:space="preserve"> LDE</w:t>
            </w:r>
          </w:p>
        </w:tc>
        <w:tc>
          <w:tcPr>
            <w:tcW w:w="3359" w:type="dxa"/>
            <w:tcBorders>
              <w:top w:val="single" w:sz="8" w:space="0" w:color="auto"/>
              <w:left w:val="single" w:sz="8" w:space="0" w:color="auto"/>
              <w:bottom w:val="single" w:sz="8" w:space="0" w:color="auto"/>
              <w:right w:val="single" w:sz="8" w:space="0" w:color="auto"/>
            </w:tcBorders>
          </w:tcPr>
          <w:p w14:paraId="5679A8DE" w14:textId="77777777" w:rsidR="00052B17" w:rsidRPr="00E37AA1" w:rsidRDefault="00052B17" w:rsidP="00052B17">
            <w:pPr>
              <w:pStyle w:val="TableBodyLeft"/>
              <w:rPr>
                <w:sz w:val="22"/>
                <w:szCs w:val="22"/>
              </w:rPr>
            </w:pPr>
          </w:p>
        </w:tc>
      </w:tr>
      <w:tr w:rsidR="00E373D6" w:rsidRPr="00E37AA1" w14:paraId="2C4C454F" w14:textId="77777777" w:rsidTr="00E373D6">
        <w:tc>
          <w:tcPr>
            <w:tcW w:w="2908" w:type="dxa"/>
            <w:tcBorders>
              <w:top w:val="single" w:sz="8" w:space="0" w:color="auto"/>
              <w:left w:val="single" w:sz="8" w:space="0" w:color="auto"/>
              <w:bottom w:val="single" w:sz="8" w:space="0" w:color="auto"/>
              <w:right w:val="single" w:sz="8" w:space="0" w:color="auto"/>
            </w:tcBorders>
          </w:tcPr>
          <w:p w14:paraId="410E0F01" w14:textId="30E50474" w:rsidR="00E373D6" w:rsidRDefault="009078E0" w:rsidP="00052B17">
            <w:pPr>
              <w:pStyle w:val="TableBodyLeft"/>
            </w:pPr>
            <w:r>
              <w:rPr>
                <w:bCs/>
                <w:lang w:val="en-US"/>
              </w:rPr>
              <w:t>Elisha Maharaj/Moses Tshikomba</w:t>
            </w:r>
          </w:p>
        </w:tc>
        <w:tc>
          <w:tcPr>
            <w:tcW w:w="3918" w:type="dxa"/>
            <w:tcBorders>
              <w:top w:val="single" w:sz="8" w:space="0" w:color="auto"/>
              <w:left w:val="single" w:sz="8" w:space="0" w:color="auto"/>
              <w:bottom w:val="single" w:sz="8" w:space="0" w:color="auto"/>
              <w:right w:val="single" w:sz="8" w:space="0" w:color="auto"/>
            </w:tcBorders>
            <w:vAlign w:val="center"/>
          </w:tcPr>
          <w:p w14:paraId="53626BEF" w14:textId="2BB4AF80" w:rsidR="00E373D6" w:rsidRPr="00AB1DA7" w:rsidRDefault="009078E0" w:rsidP="00052B17">
            <w:pPr>
              <w:pStyle w:val="TableBodyLeft"/>
              <w:rPr>
                <w:rFonts w:ascii="72" w:hAnsi="72" w:cs="72"/>
                <w:sz w:val="22"/>
                <w:szCs w:val="22"/>
              </w:rPr>
            </w:pPr>
            <w:r w:rsidRPr="00DD2FFE">
              <w:t xml:space="preserve">Project </w:t>
            </w:r>
            <w:r>
              <w:t>Manager</w:t>
            </w:r>
          </w:p>
        </w:tc>
        <w:tc>
          <w:tcPr>
            <w:tcW w:w="3359" w:type="dxa"/>
            <w:tcBorders>
              <w:top w:val="single" w:sz="8" w:space="0" w:color="auto"/>
              <w:left w:val="single" w:sz="8" w:space="0" w:color="auto"/>
              <w:bottom w:val="single" w:sz="8" w:space="0" w:color="auto"/>
              <w:right w:val="single" w:sz="8" w:space="0" w:color="auto"/>
            </w:tcBorders>
          </w:tcPr>
          <w:p w14:paraId="01D3901C" w14:textId="77777777" w:rsidR="00E373D6" w:rsidRPr="00E37AA1" w:rsidRDefault="00E373D6" w:rsidP="00052B17">
            <w:pPr>
              <w:pStyle w:val="TableBodyLeft"/>
              <w:rPr>
                <w:sz w:val="22"/>
                <w:szCs w:val="22"/>
              </w:rPr>
            </w:pPr>
          </w:p>
        </w:tc>
      </w:tr>
      <w:tr w:rsidR="00E373D6" w:rsidRPr="00E37AA1" w14:paraId="3DEFFD85" w14:textId="77777777" w:rsidTr="00E373D6">
        <w:tc>
          <w:tcPr>
            <w:tcW w:w="2908" w:type="dxa"/>
            <w:tcBorders>
              <w:top w:val="single" w:sz="8" w:space="0" w:color="auto"/>
              <w:left w:val="single" w:sz="8" w:space="0" w:color="auto"/>
              <w:bottom w:val="single" w:sz="8" w:space="0" w:color="auto"/>
              <w:right w:val="single" w:sz="8" w:space="0" w:color="auto"/>
            </w:tcBorders>
          </w:tcPr>
          <w:p w14:paraId="65D60B21" w14:textId="121DF390" w:rsidR="00E373D6" w:rsidRDefault="009078E0" w:rsidP="00052B17">
            <w:pPr>
              <w:pStyle w:val="TableBodyLeft"/>
            </w:pPr>
            <w:r>
              <w:rPr>
                <w:bCs/>
                <w:lang w:val="en-US"/>
              </w:rPr>
              <w:t>Kanya Kutu</w:t>
            </w:r>
          </w:p>
        </w:tc>
        <w:tc>
          <w:tcPr>
            <w:tcW w:w="3918" w:type="dxa"/>
            <w:tcBorders>
              <w:top w:val="single" w:sz="8" w:space="0" w:color="auto"/>
              <w:left w:val="single" w:sz="8" w:space="0" w:color="auto"/>
              <w:bottom w:val="single" w:sz="8" w:space="0" w:color="auto"/>
              <w:right w:val="single" w:sz="8" w:space="0" w:color="auto"/>
            </w:tcBorders>
            <w:vAlign w:val="center"/>
          </w:tcPr>
          <w:p w14:paraId="5F75D2EB" w14:textId="1560DC58" w:rsidR="00E373D6" w:rsidRPr="00AB1DA7" w:rsidRDefault="009078E0" w:rsidP="00052B17">
            <w:pPr>
              <w:pStyle w:val="TableBodyLeft"/>
              <w:rPr>
                <w:rFonts w:ascii="72" w:hAnsi="72" w:cs="72"/>
                <w:sz w:val="22"/>
                <w:szCs w:val="22"/>
              </w:rPr>
            </w:pPr>
            <w:r>
              <w:t>Contracts Manager</w:t>
            </w:r>
          </w:p>
        </w:tc>
        <w:tc>
          <w:tcPr>
            <w:tcW w:w="3359" w:type="dxa"/>
            <w:tcBorders>
              <w:top w:val="single" w:sz="8" w:space="0" w:color="auto"/>
              <w:left w:val="single" w:sz="8" w:space="0" w:color="auto"/>
              <w:bottom w:val="single" w:sz="8" w:space="0" w:color="auto"/>
              <w:right w:val="single" w:sz="8" w:space="0" w:color="auto"/>
            </w:tcBorders>
          </w:tcPr>
          <w:p w14:paraId="46296AB8" w14:textId="77777777" w:rsidR="00E373D6" w:rsidRPr="00E37AA1" w:rsidRDefault="00E373D6" w:rsidP="00052B17">
            <w:pPr>
              <w:pStyle w:val="TableBodyLeft"/>
              <w:rPr>
                <w:sz w:val="22"/>
                <w:szCs w:val="22"/>
              </w:rPr>
            </w:pPr>
          </w:p>
        </w:tc>
      </w:tr>
    </w:tbl>
    <w:p w14:paraId="6716780F" w14:textId="77777777" w:rsidR="002F524A" w:rsidRPr="00322EBD" w:rsidRDefault="002F524A" w:rsidP="00AA53F2">
      <w:pPr>
        <w:pStyle w:val="Heading1"/>
        <w:rPr>
          <w:b w:val="0"/>
        </w:rPr>
      </w:pPr>
      <w:bookmarkStart w:id="52" w:name="_Toc147916683"/>
      <w:r w:rsidRPr="00322EBD">
        <w:rPr>
          <w:b w:val="0"/>
        </w:rPr>
        <w:t>Revisions</w:t>
      </w:r>
      <w:bookmarkEnd w:id="52"/>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63"/>
        <w:gridCol w:w="1506"/>
        <w:gridCol w:w="2463"/>
        <w:gridCol w:w="3453"/>
      </w:tblGrid>
      <w:tr w:rsidR="00FF679E" w:rsidRPr="00E37AA1" w14:paraId="0C1761ED" w14:textId="77777777" w:rsidTr="002C0638">
        <w:trPr>
          <w:tblHeader/>
        </w:trPr>
        <w:tc>
          <w:tcPr>
            <w:tcW w:w="2828" w:type="dxa"/>
          </w:tcPr>
          <w:p w14:paraId="6408CFB5" w14:textId="77777777" w:rsidR="002F524A" w:rsidRPr="00322EBD" w:rsidRDefault="002F524A" w:rsidP="00FF679E">
            <w:pPr>
              <w:pStyle w:val="TableHeading"/>
              <w:rPr>
                <w:b w:val="0"/>
              </w:rPr>
            </w:pPr>
            <w:r w:rsidRPr="00322EBD">
              <w:rPr>
                <w:b w:val="0"/>
              </w:rPr>
              <w:t>Date</w:t>
            </w:r>
          </w:p>
        </w:tc>
        <w:tc>
          <w:tcPr>
            <w:tcW w:w="1538" w:type="dxa"/>
          </w:tcPr>
          <w:p w14:paraId="4115410C" w14:textId="77777777" w:rsidR="002F524A" w:rsidRPr="00322EBD" w:rsidRDefault="002F524A" w:rsidP="00FF679E">
            <w:pPr>
              <w:pStyle w:val="TableHeading"/>
              <w:rPr>
                <w:b w:val="0"/>
              </w:rPr>
            </w:pPr>
            <w:r w:rsidRPr="00322EBD">
              <w:rPr>
                <w:b w:val="0"/>
              </w:rPr>
              <w:t>Rev.</w:t>
            </w:r>
          </w:p>
        </w:tc>
        <w:tc>
          <w:tcPr>
            <w:tcW w:w="2520" w:type="dxa"/>
          </w:tcPr>
          <w:p w14:paraId="676D5195" w14:textId="77777777" w:rsidR="002F524A" w:rsidRPr="00322EBD" w:rsidRDefault="002F524A" w:rsidP="00FF679E">
            <w:pPr>
              <w:pStyle w:val="TableHeading"/>
              <w:rPr>
                <w:b w:val="0"/>
              </w:rPr>
            </w:pPr>
            <w:r w:rsidRPr="00322EBD">
              <w:rPr>
                <w:b w:val="0"/>
              </w:rPr>
              <w:t>Compiler</w:t>
            </w:r>
          </w:p>
        </w:tc>
        <w:tc>
          <w:tcPr>
            <w:tcW w:w="3535" w:type="dxa"/>
          </w:tcPr>
          <w:p w14:paraId="67DFB45E" w14:textId="77777777" w:rsidR="002F524A" w:rsidRPr="00322EBD" w:rsidRDefault="002F524A" w:rsidP="00FF679E">
            <w:pPr>
              <w:pStyle w:val="TableHeading"/>
              <w:rPr>
                <w:b w:val="0"/>
              </w:rPr>
            </w:pPr>
            <w:r w:rsidRPr="00322EBD">
              <w:rPr>
                <w:b w:val="0"/>
              </w:rPr>
              <w:t>Remarks</w:t>
            </w:r>
          </w:p>
        </w:tc>
      </w:tr>
      <w:tr w:rsidR="00FF679E" w:rsidRPr="00E37AA1" w14:paraId="0C2B88B8" w14:textId="77777777" w:rsidTr="002C0638">
        <w:trPr>
          <w:trHeight w:val="60"/>
        </w:trPr>
        <w:tc>
          <w:tcPr>
            <w:tcW w:w="2828" w:type="dxa"/>
          </w:tcPr>
          <w:p w14:paraId="78148A86" w14:textId="679F9349" w:rsidR="002F524A" w:rsidRPr="00E37AA1" w:rsidRDefault="00AB1DA7" w:rsidP="00217EC9">
            <w:pPr>
              <w:pStyle w:val="TableBodyCentre"/>
            </w:pPr>
            <w:r>
              <w:t>02 Dec. 25</w:t>
            </w:r>
          </w:p>
        </w:tc>
        <w:tc>
          <w:tcPr>
            <w:tcW w:w="1538" w:type="dxa"/>
          </w:tcPr>
          <w:p w14:paraId="4713372E" w14:textId="4D4B9DB9" w:rsidR="002F524A" w:rsidRPr="00E37AA1" w:rsidRDefault="00AB1DA7" w:rsidP="00217EC9">
            <w:pPr>
              <w:pStyle w:val="TableBodyCentre"/>
            </w:pPr>
            <w:r>
              <w:t>0</w:t>
            </w:r>
          </w:p>
        </w:tc>
        <w:tc>
          <w:tcPr>
            <w:tcW w:w="2520" w:type="dxa"/>
          </w:tcPr>
          <w:p w14:paraId="4738CD55" w14:textId="5436C9E3" w:rsidR="002F524A" w:rsidRPr="00E37AA1" w:rsidRDefault="00AB1DA7" w:rsidP="00217EC9">
            <w:pPr>
              <w:pStyle w:val="TableBodyCentre"/>
              <w:rPr>
                <w:rStyle w:val="Instruction"/>
                <w:color w:val="auto"/>
              </w:rPr>
            </w:pPr>
            <w:r>
              <w:rPr>
                <w:rStyle w:val="Instruction"/>
                <w:color w:val="auto"/>
              </w:rPr>
              <w:t>VM Erasmus</w:t>
            </w:r>
          </w:p>
        </w:tc>
        <w:tc>
          <w:tcPr>
            <w:tcW w:w="3535" w:type="dxa"/>
          </w:tcPr>
          <w:p w14:paraId="692A05C0" w14:textId="58898AE7" w:rsidR="002F524A" w:rsidRPr="00E37AA1" w:rsidRDefault="00AB1DA7" w:rsidP="00217EC9">
            <w:pPr>
              <w:pStyle w:val="TableBodyLeft"/>
              <w:rPr>
                <w:rStyle w:val="Instruction"/>
                <w:color w:val="auto"/>
              </w:rPr>
            </w:pPr>
            <w:r>
              <w:rPr>
                <w:rStyle w:val="Instruction"/>
                <w:color w:val="auto"/>
              </w:rPr>
              <w:t>First issue</w:t>
            </w:r>
          </w:p>
        </w:tc>
      </w:tr>
      <w:tr w:rsidR="004D2178" w:rsidRPr="00E37AA1" w14:paraId="2176425B" w14:textId="77777777" w:rsidTr="002C0638">
        <w:trPr>
          <w:trHeight w:val="60"/>
        </w:trPr>
        <w:tc>
          <w:tcPr>
            <w:tcW w:w="2828" w:type="dxa"/>
          </w:tcPr>
          <w:p w14:paraId="583BDB73" w14:textId="62D95E9E" w:rsidR="004D2178" w:rsidRDefault="004D2178" w:rsidP="00217EC9">
            <w:pPr>
              <w:pStyle w:val="TableBodyCentre"/>
            </w:pPr>
          </w:p>
        </w:tc>
        <w:tc>
          <w:tcPr>
            <w:tcW w:w="1538" w:type="dxa"/>
          </w:tcPr>
          <w:p w14:paraId="0B5EBC26" w14:textId="730A07C7" w:rsidR="004D2178" w:rsidRDefault="004D2178" w:rsidP="00217EC9">
            <w:pPr>
              <w:pStyle w:val="TableBodyCentre"/>
            </w:pPr>
          </w:p>
        </w:tc>
        <w:tc>
          <w:tcPr>
            <w:tcW w:w="2520" w:type="dxa"/>
          </w:tcPr>
          <w:p w14:paraId="4C64AA76" w14:textId="5217B866" w:rsidR="004D2178" w:rsidRDefault="004D2178" w:rsidP="00217EC9">
            <w:pPr>
              <w:pStyle w:val="TableBodyCentre"/>
              <w:rPr>
                <w:rStyle w:val="Instruction"/>
                <w:color w:val="auto"/>
              </w:rPr>
            </w:pPr>
          </w:p>
        </w:tc>
        <w:tc>
          <w:tcPr>
            <w:tcW w:w="3535" w:type="dxa"/>
          </w:tcPr>
          <w:p w14:paraId="4CEC5499" w14:textId="7E16F73C" w:rsidR="004D2178" w:rsidRDefault="004D2178" w:rsidP="00217EC9">
            <w:pPr>
              <w:pStyle w:val="TableBodyLeft"/>
              <w:rPr>
                <w:rStyle w:val="Instruction"/>
                <w:color w:val="auto"/>
              </w:rPr>
            </w:pPr>
          </w:p>
        </w:tc>
      </w:tr>
    </w:tbl>
    <w:p w14:paraId="7D28B8E2" w14:textId="77777777" w:rsidR="002F524A" w:rsidRPr="00322EBD" w:rsidRDefault="002F524A">
      <w:pPr>
        <w:pStyle w:val="Heading1"/>
        <w:rPr>
          <w:b w:val="0"/>
        </w:rPr>
      </w:pPr>
      <w:bookmarkStart w:id="53" w:name="_Toc147916684"/>
      <w:r w:rsidRPr="00322EBD">
        <w:rPr>
          <w:b w:val="0"/>
        </w:rPr>
        <w:t>Development team</w:t>
      </w:r>
      <w:bookmarkEnd w:id="53"/>
    </w:p>
    <w:p w14:paraId="76BF8BB3" w14:textId="34083125" w:rsidR="00AB1DA7" w:rsidRDefault="002F524A" w:rsidP="00AB1DA7">
      <w:pPr>
        <w:pStyle w:val="BodyText"/>
      </w:pPr>
      <w:r w:rsidRPr="00E37AA1">
        <w:t>The following people were involved in the development of this document:</w:t>
      </w:r>
    </w:p>
    <w:p w14:paraId="7E641569" w14:textId="77777777" w:rsidR="00AB1DA7" w:rsidRDefault="00AB1DA7" w:rsidP="00AB1DA7">
      <w:pPr>
        <w:pStyle w:val="BodyText"/>
        <w:numPr>
          <w:ilvl w:val="0"/>
          <w:numId w:val="15"/>
        </w:numPr>
      </w:pPr>
      <w:r>
        <w:t>Cameron Govender</w:t>
      </w:r>
    </w:p>
    <w:p w14:paraId="609647EA" w14:textId="77777777" w:rsidR="00AB1DA7" w:rsidRDefault="00AB1DA7" w:rsidP="00AB1DA7">
      <w:pPr>
        <w:pStyle w:val="BodyText"/>
        <w:numPr>
          <w:ilvl w:val="0"/>
          <w:numId w:val="15"/>
        </w:numPr>
      </w:pPr>
      <w:r>
        <w:t>Johannes Senoamadi</w:t>
      </w:r>
    </w:p>
    <w:p w14:paraId="4789180A" w14:textId="0051D612" w:rsidR="00AB1DA7" w:rsidRDefault="00AB1DA7" w:rsidP="00AB1DA7">
      <w:pPr>
        <w:pStyle w:val="BodyText"/>
        <w:numPr>
          <w:ilvl w:val="0"/>
          <w:numId w:val="15"/>
        </w:numPr>
      </w:pPr>
      <w:r>
        <w:t>Onkgopotse Leeuw</w:t>
      </w:r>
    </w:p>
    <w:p w14:paraId="40F0DEF2" w14:textId="73A5C6AC" w:rsidR="001B4F8A" w:rsidRPr="00E373D6" w:rsidRDefault="001B4F8A" w:rsidP="00AB1DA7">
      <w:pPr>
        <w:pStyle w:val="BodyText"/>
        <w:numPr>
          <w:ilvl w:val="0"/>
          <w:numId w:val="15"/>
        </w:numPr>
      </w:pPr>
      <w:r w:rsidRPr="00AB1DA7">
        <w:rPr>
          <w:rFonts w:ascii="72" w:hAnsi="72" w:cs="72"/>
          <w:szCs w:val="22"/>
        </w:rPr>
        <w:t>Mkhululi Ncube</w:t>
      </w:r>
    </w:p>
    <w:p w14:paraId="3B491612" w14:textId="7DE0758B" w:rsidR="00E373D6" w:rsidRDefault="00E373D6" w:rsidP="00AB1DA7">
      <w:pPr>
        <w:pStyle w:val="BodyText"/>
        <w:numPr>
          <w:ilvl w:val="0"/>
          <w:numId w:val="15"/>
        </w:numPr>
      </w:pPr>
      <w:r>
        <w:t>Tebatso Menziwa</w:t>
      </w:r>
    </w:p>
    <w:p w14:paraId="61231591" w14:textId="27059536" w:rsidR="006A5E0A" w:rsidRPr="00E37AA1" w:rsidRDefault="002F524A" w:rsidP="00AD19B1">
      <w:pPr>
        <w:pStyle w:val="Heading1"/>
      </w:pPr>
      <w:bookmarkStart w:id="54" w:name="_Toc146053123"/>
      <w:bookmarkStart w:id="55" w:name="_Toc147916685"/>
      <w:bookmarkEnd w:id="54"/>
      <w:r w:rsidRPr="00322EBD">
        <w:rPr>
          <w:b w:val="0"/>
        </w:rPr>
        <w:t>Acknowledgements</w:t>
      </w:r>
      <w:bookmarkStart w:id="56" w:name="_Ref127554644"/>
      <w:bookmarkEnd w:id="55"/>
    </w:p>
    <w:p w14:paraId="36383879" w14:textId="1AA88239" w:rsidR="00AD19B1" w:rsidRDefault="00AB1DA7" w:rsidP="00F52D4D">
      <w:pPr>
        <w:pStyle w:val="BodyText"/>
      </w:pPr>
      <w:r>
        <w:t>Lethabo Solar PV Plant team who’s documented formed the basis for this document.</w:t>
      </w:r>
    </w:p>
    <w:p w14:paraId="5EBEBE62" w14:textId="2D587975" w:rsidR="002D4A6B" w:rsidRPr="00E37AA1" w:rsidRDefault="002D4A6B" w:rsidP="00F52D4D">
      <w:pPr>
        <w:pStyle w:val="BodyText"/>
        <w:sectPr w:rsidR="002D4A6B" w:rsidRPr="00E37AA1" w:rsidSect="00B3121B">
          <w:headerReference w:type="default" r:id="rId15"/>
          <w:pgSz w:w="11906" w:h="16838"/>
          <w:pgMar w:top="1701" w:right="567" w:bottom="1418" w:left="1134" w:header="1296" w:footer="864" w:gutter="0"/>
          <w:cols w:space="708"/>
          <w:docGrid w:linePitch="360"/>
        </w:sectPr>
      </w:pPr>
    </w:p>
    <w:p w14:paraId="0529F98A" w14:textId="5A173A37" w:rsidR="00F52D4D" w:rsidRPr="00BB6CCB" w:rsidRDefault="001C27FA" w:rsidP="001C27FA">
      <w:pPr>
        <w:pStyle w:val="Appendix1"/>
        <w:rPr>
          <w:b w:val="0"/>
        </w:rPr>
      </w:pPr>
      <w:bookmarkStart w:id="57" w:name="_Ref140165917"/>
      <w:bookmarkStart w:id="58" w:name="_Ref140165976"/>
      <w:bookmarkStart w:id="59" w:name="_Toc147916686"/>
      <w:r w:rsidRPr="00BB6CCB">
        <w:rPr>
          <w:b w:val="0"/>
        </w:rPr>
        <w:t>: Mandatory Technical Evaluation Criteria</w:t>
      </w:r>
      <w:bookmarkEnd w:id="56"/>
      <w:bookmarkEnd w:id="57"/>
      <w:bookmarkEnd w:id="58"/>
      <w:bookmarkEnd w:id="59"/>
    </w:p>
    <w:p w14:paraId="4821239A" w14:textId="2B7FE5A9" w:rsidR="0084792C" w:rsidRPr="00BB6CCB" w:rsidRDefault="0084792C" w:rsidP="006777A3">
      <w:pPr>
        <w:pStyle w:val="Heading1"/>
        <w:numPr>
          <w:ilvl w:val="0"/>
          <w:numId w:val="23"/>
        </w:numPr>
        <w:tabs>
          <w:tab w:val="clear" w:pos="397"/>
        </w:tabs>
        <w:rPr>
          <w:b w:val="0"/>
        </w:rPr>
      </w:pPr>
      <w:bookmarkStart w:id="60" w:name="_Toc147916687"/>
      <w:r w:rsidRPr="00BB6CCB">
        <w:rPr>
          <w:b w:val="0"/>
        </w:rPr>
        <w:t>Mandatory Technical Evaluation Criteria</w:t>
      </w:r>
      <w:bookmarkEnd w:id="60"/>
    </w:p>
    <w:p w14:paraId="3CB6C862" w14:textId="77777777" w:rsidR="00DC5872" w:rsidRPr="00E37AA1" w:rsidRDefault="00DC5872" w:rsidP="00DC5872">
      <w:pPr>
        <w:pStyle w:val="BodyText"/>
      </w:pPr>
      <w:r w:rsidRPr="00E37AA1">
        <w:t>Mandatory Evaluation Criteria (gatekeepers) are ‘must meet’ criteria. These criteria are assessed on a Yes/No basis as to whether the criteria are met. An assessment of ‘No’ against any criterion shall technically disqualify the tender and shall not be further evaluated against Qualitative Criteria.</w:t>
      </w:r>
    </w:p>
    <w:p w14:paraId="26D8E552" w14:textId="27BFDF2C" w:rsidR="00DC5872" w:rsidRPr="00E37AA1" w:rsidRDefault="00DC5872" w:rsidP="00DC5872">
      <w:pPr>
        <w:pStyle w:val="BodyText"/>
      </w:pPr>
      <w:r w:rsidRPr="00E37AA1">
        <w:t xml:space="preserve">The Mandatory </w:t>
      </w:r>
      <w:r w:rsidR="007C180F" w:rsidRPr="00E37AA1">
        <w:t>C</w:t>
      </w:r>
      <w:r w:rsidRPr="00E37AA1">
        <w:t xml:space="preserve">riteria is defined in </w:t>
      </w:r>
      <w:r w:rsidRPr="00E37AA1">
        <w:fldChar w:fldCharType="begin"/>
      </w:r>
      <w:r w:rsidRPr="00E37AA1">
        <w:instrText xml:space="preserve"> REF _Ref127554992 \h </w:instrText>
      </w:r>
      <w:r w:rsidR="00BE3672" w:rsidRPr="00BB6CCB">
        <w:instrText xml:space="preserve"> \* MERGEFORMAT </w:instrText>
      </w:r>
      <w:r w:rsidRPr="00E37AA1">
        <w:fldChar w:fldCharType="separate"/>
      </w:r>
      <w:r w:rsidR="00D33D9F" w:rsidRPr="00E37AA1">
        <w:t xml:space="preserve">Table </w:t>
      </w:r>
      <w:r w:rsidR="00D33D9F" w:rsidRPr="00E37AA1">
        <w:rPr>
          <w:noProof/>
        </w:rPr>
        <w:t>1</w:t>
      </w:r>
      <w:r w:rsidR="00D33D9F" w:rsidRPr="00E37AA1">
        <w:noBreakHyphen/>
      </w:r>
      <w:r w:rsidR="00D33D9F" w:rsidRPr="00E37AA1">
        <w:rPr>
          <w:noProof/>
        </w:rPr>
        <w:t>1</w:t>
      </w:r>
      <w:r w:rsidRPr="00E37AA1">
        <w:fldChar w:fldCharType="end"/>
      </w:r>
      <w:r w:rsidRPr="00E37AA1">
        <w:t>.</w:t>
      </w:r>
    </w:p>
    <w:p w14:paraId="4B3AAB67" w14:textId="379F3447" w:rsidR="00A72226" w:rsidRPr="007C03D1" w:rsidRDefault="00A72226" w:rsidP="007C03D1">
      <w:pPr>
        <w:pStyle w:val="HeaderBold"/>
        <w:rPr>
          <w:b w:val="0"/>
          <w:bCs/>
          <w:sz w:val="22"/>
          <w:szCs w:val="22"/>
          <w:lang w:val="en-ZA"/>
        </w:rPr>
      </w:pPr>
      <w:r w:rsidRPr="007C03D1">
        <w:rPr>
          <w:b w:val="0"/>
          <w:bCs/>
          <w:sz w:val="22"/>
          <w:szCs w:val="22"/>
        </w:rPr>
        <w:t xml:space="preserve">The Mandatory Criteria will be evaluated based on the information provided in accordance with </w:t>
      </w:r>
      <w:r w:rsidR="007C03D1" w:rsidRPr="007C03D1">
        <w:rPr>
          <w:b w:val="0"/>
          <w:bCs/>
          <w:sz w:val="22"/>
          <w:szCs w:val="22"/>
        </w:rPr>
        <w:t>AEEP 0128</w:t>
      </w:r>
      <w:r w:rsidR="006C7254" w:rsidRPr="007C03D1">
        <w:rPr>
          <w:b w:val="0"/>
          <w:bCs/>
          <w:sz w:val="22"/>
          <w:szCs w:val="22"/>
        </w:rPr>
        <w:t>, Appendix C: Tender Returnable Technical Schedule</w:t>
      </w:r>
      <w:r w:rsidR="003C2039" w:rsidRPr="007C03D1">
        <w:rPr>
          <w:b w:val="0"/>
          <w:bCs/>
          <w:sz w:val="22"/>
          <w:szCs w:val="22"/>
        </w:rPr>
        <w:t>s</w:t>
      </w:r>
      <w:r w:rsidRPr="007C03D1">
        <w:rPr>
          <w:b w:val="0"/>
          <w:bCs/>
          <w:sz w:val="22"/>
          <w:szCs w:val="22"/>
        </w:rPr>
        <w:t xml:space="preserve">, which describes the specific tender returnable and technical schedules that the </w:t>
      </w:r>
      <w:r w:rsidR="00161D12" w:rsidRPr="007C03D1">
        <w:rPr>
          <w:b w:val="0"/>
          <w:bCs/>
          <w:sz w:val="22"/>
          <w:szCs w:val="22"/>
        </w:rPr>
        <w:t>Bidder</w:t>
      </w:r>
      <w:r w:rsidRPr="007C03D1">
        <w:rPr>
          <w:b w:val="0"/>
          <w:bCs/>
          <w:sz w:val="22"/>
          <w:szCs w:val="22"/>
        </w:rPr>
        <w:t xml:space="preserve"> </w:t>
      </w:r>
      <w:r w:rsidR="00AD006E" w:rsidRPr="007C03D1">
        <w:rPr>
          <w:b w:val="0"/>
          <w:bCs/>
          <w:sz w:val="22"/>
          <w:szCs w:val="22"/>
        </w:rPr>
        <w:t>must</w:t>
      </w:r>
      <w:r w:rsidRPr="007C03D1">
        <w:rPr>
          <w:b w:val="0"/>
          <w:bCs/>
          <w:sz w:val="22"/>
          <w:szCs w:val="22"/>
        </w:rPr>
        <w:t xml:space="preserve"> return during the Tender phase.</w:t>
      </w:r>
    </w:p>
    <w:p w14:paraId="492DA0A3" w14:textId="37BC5CE8" w:rsidR="007005AC" w:rsidRPr="00BB6CCB" w:rsidRDefault="007005AC" w:rsidP="007005AC">
      <w:pPr>
        <w:pStyle w:val="CaptionTable"/>
        <w:rPr>
          <w:rStyle w:val="Instruction"/>
          <w:b w:val="0"/>
          <w:color w:val="auto"/>
        </w:rPr>
      </w:pPr>
      <w:bookmarkStart w:id="61" w:name="_Ref127554992"/>
      <w:bookmarkStart w:id="62" w:name="_Toc147916696"/>
      <w:r w:rsidRPr="00BB6CCB">
        <w:rPr>
          <w:b w:val="0"/>
        </w:rPr>
        <w:t xml:space="preserve">Table </w:t>
      </w:r>
      <w:r w:rsidR="004C2654">
        <w:rPr>
          <w:b w:val="0"/>
        </w:rPr>
        <w:fldChar w:fldCharType="begin"/>
      </w:r>
      <w:r w:rsidR="004C2654">
        <w:rPr>
          <w:b w:val="0"/>
        </w:rPr>
        <w:instrText xml:space="preserve"> STYLEREF 1 \s </w:instrText>
      </w:r>
      <w:r w:rsidR="004C2654">
        <w:rPr>
          <w:b w:val="0"/>
        </w:rPr>
        <w:fldChar w:fldCharType="separate"/>
      </w:r>
      <w:r w:rsidR="00B020C3">
        <w:rPr>
          <w:b w:val="0"/>
          <w:noProof/>
        </w:rPr>
        <w:t>1</w:t>
      </w:r>
      <w:r w:rsidR="004C2654">
        <w:rPr>
          <w:b w:val="0"/>
        </w:rPr>
        <w:fldChar w:fldCharType="end"/>
      </w:r>
      <w:r w:rsidR="004C2654">
        <w:rPr>
          <w:b w:val="0"/>
        </w:rPr>
        <w:noBreakHyphen/>
      </w:r>
      <w:r w:rsidR="004C2654">
        <w:rPr>
          <w:b w:val="0"/>
        </w:rPr>
        <w:fldChar w:fldCharType="begin"/>
      </w:r>
      <w:r w:rsidR="004C2654">
        <w:rPr>
          <w:b w:val="0"/>
        </w:rPr>
        <w:instrText xml:space="preserve"> SEQ Table \* ARABIC \s 1 </w:instrText>
      </w:r>
      <w:r w:rsidR="004C2654">
        <w:rPr>
          <w:b w:val="0"/>
        </w:rPr>
        <w:fldChar w:fldCharType="separate"/>
      </w:r>
      <w:r w:rsidR="00B020C3">
        <w:rPr>
          <w:b w:val="0"/>
          <w:noProof/>
        </w:rPr>
        <w:t>1</w:t>
      </w:r>
      <w:r w:rsidR="004C2654">
        <w:rPr>
          <w:b w:val="0"/>
        </w:rPr>
        <w:fldChar w:fldCharType="end"/>
      </w:r>
      <w:bookmarkEnd w:id="61"/>
      <w:r w:rsidRPr="00BB6CCB">
        <w:rPr>
          <w:b w:val="0"/>
        </w:rPr>
        <w:t>: Mandatory Technical Evaluation Criteria</w:t>
      </w:r>
      <w:bookmarkEnd w:id="62"/>
    </w:p>
    <w:tbl>
      <w:tblPr>
        <w:tblW w:w="1389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536"/>
        <w:gridCol w:w="5245"/>
        <w:gridCol w:w="3402"/>
      </w:tblGrid>
      <w:tr w:rsidR="00301C23" w:rsidRPr="007217F9" w14:paraId="1EA3A63C" w14:textId="77777777">
        <w:tc>
          <w:tcPr>
            <w:tcW w:w="709" w:type="dxa"/>
            <w:tcBorders>
              <w:top w:val="single" w:sz="4" w:space="0" w:color="auto"/>
              <w:left w:val="single" w:sz="4" w:space="0" w:color="auto"/>
              <w:bottom w:val="single" w:sz="4" w:space="0" w:color="auto"/>
              <w:right w:val="single" w:sz="4" w:space="0" w:color="auto"/>
            </w:tcBorders>
          </w:tcPr>
          <w:p w14:paraId="678D4F4B" w14:textId="77777777" w:rsidR="00301C23" w:rsidRPr="007217F9" w:rsidRDefault="00301C23"/>
        </w:tc>
        <w:tc>
          <w:tcPr>
            <w:tcW w:w="4536" w:type="dxa"/>
            <w:tcBorders>
              <w:top w:val="single" w:sz="4" w:space="0" w:color="auto"/>
              <w:left w:val="single" w:sz="4" w:space="0" w:color="auto"/>
              <w:bottom w:val="single" w:sz="4" w:space="0" w:color="auto"/>
              <w:right w:val="single" w:sz="4" w:space="0" w:color="auto"/>
            </w:tcBorders>
            <w:hideMark/>
          </w:tcPr>
          <w:p w14:paraId="3327EAAE" w14:textId="77777777" w:rsidR="00301C23" w:rsidRPr="007217F9" w:rsidRDefault="00301C23">
            <w:pPr>
              <w:rPr>
                <w:b/>
              </w:rPr>
            </w:pPr>
            <w:r w:rsidRPr="007217F9">
              <w:rPr>
                <w:b/>
              </w:rPr>
              <w:t>Mandatory Technical Criteria Description</w:t>
            </w:r>
          </w:p>
        </w:tc>
        <w:tc>
          <w:tcPr>
            <w:tcW w:w="5245" w:type="dxa"/>
            <w:tcBorders>
              <w:top w:val="single" w:sz="4" w:space="0" w:color="auto"/>
              <w:left w:val="single" w:sz="4" w:space="0" w:color="auto"/>
              <w:bottom w:val="single" w:sz="4" w:space="0" w:color="auto"/>
              <w:right w:val="single" w:sz="4" w:space="0" w:color="auto"/>
            </w:tcBorders>
            <w:hideMark/>
          </w:tcPr>
          <w:p w14:paraId="1D62E769" w14:textId="77777777" w:rsidR="00301C23" w:rsidRPr="007217F9" w:rsidRDefault="00301C23">
            <w:pPr>
              <w:rPr>
                <w:b/>
              </w:rPr>
            </w:pPr>
            <w:r w:rsidRPr="007217F9">
              <w:rPr>
                <w:b/>
              </w:rPr>
              <w:t>Reference to Technical Specification / Tender Returnable</w:t>
            </w:r>
          </w:p>
        </w:tc>
        <w:tc>
          <w:tcPr>
            <w:tcW w:w="3402" w:type="dxa"/>
            <w:tcBorders>
              <w:top w:val="single" w:sz="4" w:space="0" w:color="auto"/>
              <w:left w:val="single" w:sz="4" w:space="0" w:color="auto"/>
              <w:bottom w:val="single" w:sz="4" w:space="0" w:color="auto"/>
              <w:right w:val="single" w:sz="4" w:space="0" w:color="auto"/>
            </w:tcBorders>
            <w:hideMark/>
          </w:tcPr>
          <w:p w14:paraId="76546495" w14:textId="77777777" w:rsidR="00301C23" w:rsidRPr="007217F9" w:rsidRDefault="00301C23">
            <w:pPr>
              <w:rPr>
                <w:b/>
              </w:rPr>
            </w:pPr>
            <w:r w:rsidRPr="007217F9">
              <w:rPr>
                <w:b/>
              </w:rPr>
              <w:t>Motivation for use of Criteria</w:t>
            </w:r>
          </w:p>
        </w:tc>
      </w:tr>
      <w:tr w:rsidR="00301C23" w:rsidRPr="007217F9" w14:paraId="67FFD6F1" w14:textId="77777777">
        <w:tc>
          <w:tcPr>
            <w:tcW w:w="709" w:type="dxa"/>
            <w:tcBorders>
              <w:top w:val="single" w:sz="4" w:space="0" w:color="auto"/>
              <w:left w:val="single" w:sz="4" w:space="0" w:color="auto"/>
              <w:bottom w:val="single" w:sz="4" w:space="0" w:color="auto"/>
              <w:right w:val="single" w:sz="4" w:space="0" w:color="auto"/>
            </w:tcBorders>
          </w:tcPr>
          <w:p w14:paraId="072D1A40" w14:textId="77777777" w:rsidR="00301C23" w:rsidRPr="007217F9" w:rsidRDefault="00301C23" w:rsidP="006777A3">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pPr>
          </w:p>
        </w:tc>
        <w:tc>
          <w:tcPr>
            <w:tcW w:w="4536" w:type="dxa"/>
            <w:tcBorders>
              <w:top w:val="single" w:sz="4" w:space="0" w:color="auto"/>
              <w:left w:val="single" w:sz="4" w:space="0" w:color="auto"/>
              <w:bottom w:val="single" w:sz="4" w:space="0" w:color="auto"/>
              <w:right w:val="single" w:sz="4" w:space="0" w:color="auto"/>
            </w:tcBorders>
            <w:hideMark/>
          </w:tcPr>
          <w:p w14:paraId="6854C38B" w14:textId="77777777" w:rsidR="00301C23" w:rsidRPr="007217F9" w:rsidRDefault="00301C23">
            <w:pPr>
              <w:rPr>
                <w:rFonts w:eastAsia="Arial"/>
                <w:color w:val="000000" w:themeColor="text1"/>
              </w:rPr>
            </w:pPr>
            <w:r w:rsidRPr="44FC01F9">
              <w:rPr>
                <w:rFonts w:eastAsia="Arial"/>
                <w:color w:val="000000" w:themeColor="text1"/>
              </w:rPr>
              <w:t>Engineering, Procurement, and Construction EPC capability</w:t>
            </w:r>
          </w:p>
          <w:p w14:paraId="16DE917A" w14:textId="6D1A2472" w:rsidR="00301C23" w:rsidRPr="007217F9" w:rsidRDefault="00301C23">
            <w:r w:rsidRPr="5AA3C13E">
              <w:rPr>
                <w:rFonts w:eastAsia="Arial"/>
                <w:color w:val="000000" w:themeColor="text1"/>
              </w:rPr>
              <w:t xml:space="preserve">Successful execution </w:t>
            </w:r>
            <w:r w:rsidRPr="00CC1794">
              <w:rPr>
                <w:rFonts w:eastAsia="Arial"/>
                <w:color w:val="000000" w:themeColor="text1"/>
              </w:rPr>
              <w:t xml:space="preserve">of ≥ </w:t>
            </w:r>
            <w:r w:rsidR="00CC1794" w:rsidRPr="00CC1794">
              <w:rPr>
                <w:rFonts w:eastAsia="Arial"/>
                <w:color w:val="000000" w:themeColor="text1"/>
              </w:rPr>
              <w:t>20</w:t>
            </w:r>
            <w:r w:rsidRPr="00CC1794">
              <w:rPr>
                <w:rFonts w:eastAsia="Arial"/>
                <w:color w:val="000000" w:themeColor="text1"/>
              </w:rPr>
              <w:t xml:space="preserve"> MWp</w:t>
            </w:r>
            <w:r w:rsidRPr="5AA3C13E">
              <w:rPr>
                <w:rFonts w:eastAsia="Arial"/>
                <w:color w:val="000000" w:themeColor="text1"/>
              </w:rPr>
              <w:t xml:space="preserve"> DC cumulative capacity completed commercial ground-mounted, grid-connected, front-of-meter Solar PV projects within the last seven (7) years, as the principal EPC contractor, with at least one project ≥ </w:t>
            </w:r>
            <w:r w:rsidR="00424554">
              <w:rPr>
                <w:rFonts w:eastAsia="Arial"/>
                <w:color w:val="000000" w:themeColor="text1"/>
              </w:rPr>
              <w:t>10</w:t>
            </w:r>
            <w:r w:rsidRPr="5AA3C13E">
              <w:rPr>
                <w:rFonts w:eastAsia="Arial"/>
                <w:color w:val="000000" w:themeColor="text1"/>
              </w:rPr>
              <w:t xml:space="preserve"> MWp DC) to align with the scale and technical requirements of the Arnot PV plant.</w:t>
            </w:r>
            <w:r w:rsidRPr="5AA3C13E">
              <w:t xml:space="preserve"> </w:t>
            </w:r>
          </w:p>
          <w:p w14:paraId="737FB0F6" w14:textId="77777777" w:rsidR="00301C23" w:rsidRPr="007217F9" w:rsidRDefault="00301C23">
            <w:r w:rsidRPr="007217F9">
              <w:t xml:space="preserve">Submit Tender Returnable with supporting documents to proof criterion No.1 </w:t>
            </w:r>
          </w:p>
        </w:tc>
        <w:tc>
          <w:tcPr>
            <w:tcW w:w="5245" w:type="dxa"/>
            <w:tcBorders>
              <w:top w:val="single" w:sz="4" w:space="0" w:color="auto"/>
              <w:left w:val="single" w:sz="4" w:space="0" w:color="auto"/>
              <w:bottom w:val="single" w:sz="4" w:space="0" w:color="auto"/>
              <w:right w:val="single" w:sz="4" w:space="0" w:color="auto"/>
            </w:tcBorders>
            <w:hideMark/>
          </w:tcPr>
          <w:p w14:paraId="24DDC734" w14:textId="77777777" w:rsidR="00301C23" w:rsidRPr="002E0247" w:rsidRDefault="00301C23">
            <w:r w:rsidRPr="007217F9">
              <w:rPr>
                <w:b/>
                <w:bCs/>
              </w:rPr>
              <w:t>Tender Returnable</w:t>
            </w:r>
            <w:r w:rsidRPr="007217F9">
              <w:t xml:space="preserve">: </w:t>
            </w:r>
            <w:r w:rsidRPr="002E0247">
              <w:t>The Bidder must provide proof of completed and operational solar PV project(s) in the form of a signed contract, completion certificate or a take-over certificate with references from solar PV plant Owner(s) / Developer(s)</w:t>
            </w:r>
          </w:p>
          <w:p w14:paraId="6B2FED8E" w14:textId="77777777" w:rsidR="00301C23" w:rsidRPr="007217F9" w:rsidRDefault="00301C23"/>
        </w:tc>
        <w:tc>
          <w:tcPr>
            <w:tcW w:w="3402" w:type="dxa"/>
            <w:tcBorders>
              <w:top w:val="single" w:sz="4" w:space="0" w:color="auto"/>
              <w:left w:val="single" w:sz="4" w:space="0" w:color="auto"/>
              <w:bottom w:val="single" w:sz="4" w:space="0" w:color="auto"/>
              <w:right w:val="single" w:sz="4" w:space="0" w:color="auto"/>
            </w:tcBorders>
            <w:hideMark/>
          </w:tcPr>
          <w:p w14:paraId="28B94E5C" w14:textId="77777777" w:rsidR="00301C23" w:rsidRPr="007217F9" w:rsidRDefault="00301C23">
            <w:r w:rsidRPr="002E0247">
              <w:t>The Bidder must exhibit the requisite capability and previous experience to provide assurance that the required works can be successfully executed.</w:t>
            </w:r>
          </w:p>
        </w:tc>
      </w:tr>
      <w:tr w:rsidR="00301C23" w:rsidRPr="007217F9" w14:paraId="6ECC868A" w14:textId="77777777">
        <w:tc>
          <w:tcPr>
            <w:tcW w:w="709" w:type="dxa"/>
            <w:tcBorders>
              <w:top w:val="single" w:sz="4" w:space="0" w:color="auto"/>
              <w:left w:val="single" w:sz="4" w:space="0" w:color="auto"/>
              <w:bottom w:val="single" w:sz="4" w:space="0" w:color="auto"/>
              <w:right w:val="single" w:sz="4" w:space="0" w:color="auto"/>
            </w:tcBorders>
          </w:tcPr>
          <w:p w14:paraId="5CE5CC3E" w14:textId="77777777" w:rsidR="00301C23" w:rsidRPr="007217F9" w:rsidRDefault="00301C23" w:rsidP="006777A3">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pPr>
          </w:p>
        </w:tc>
        <w:tc>
          <w:tcPr>
            <w:tcW w:w="4536" w:type="dxa"/>
            <w:tcBorders>
              <w:top w:val="single" w:sz="4" w:space="0" w:color="auto"/>
              <w:left w:val="single" w:sz="4" w:space="0" w:color="auto"/>
              <w:bottom w:val="single" w:sz="4" w:space="0" w:color="auto"/>
              <w:right w:val="single" w:sz="4" w:space="0" w:color="auto"/>
            </w:tcBorders>
            <w:hideMark/>
          </w:tcPr>
          <w:p w14:paraId="76D9478D" w14:textId="77777777" w:rsidR="00301C23" w:rsidRPr="002E0247" w:rsidRDefault="00301C23">
            <w:r w:rsidRPr="002E0247">
              <w:t>O&amp;M capability</w:t>
            </w:r>
          </w:p>
          <w:p w14:paraId="089AF50C" w14:textId="77777777" w:rsidR="00301C23" w:rsidRPr="002E0247" w:rsidRDefault="00301C23">
            <w:r w:rsidRPr="002E0247">
              <w:t>Successfully performed Operations and Maintenance (O&amp;M) duties</w:t>
            </w:r>
            <w:r>
              <w:t xml:space="preserve"> </w:t>
            </w:r>
            <w:r w:rsidRPr="002E0247">
              <w:t>for at least two (2) years</w:t>
            </w:r>
            <w:r>
              <w:t xml:space="preserve"> </w:t>
            </w:r>
            <w:r w:rsidRPr="002E0247">
              <w:t>1 for at least two (2) ground mounted PV</w:t>
            </w:r>
            <w:r>
              <w:t xml:space="preserve"> </w:t>
            </w:r>
            <w:r w:rsidRPr="002E0247">
              <w:t>plant which was ≥ 1</w:t>
            </w:r>
            <w:r>
              <w:t>2</w:t>
            </w:r>
            <w:r w:rsidRPr="002E0247">
              <w:t>MWac.</w:t>
            </w:r>
          </w:p>
          <w:p w14:paraId="3BB7748C" w14:textId="77777777" w:rsidR="00301C23" w:rsidRPr="007217F9" w:rsidRDefault="00301C23">
            <w:r w:rsidRPr="007217F9">
              <w:t xml:space="preserve">Submit Tender Returnable with supporting documents to proof criterion No.2 </w:t>
            </w:r>
          </w:p>
        </w:tc>
        <w:tc>
          <w:tcPr>
            <w:tcW w:w="5245" w:type="dxa"/>
            <w:tcBorders>
              <w:top w:val="single" w:sz="4" w:space="0" w:color="auto"/>
              <w:left w:val="single" w:sz="4" w:space="0" w:color="auto"/>
              <w:bottom w:val="single" w:sz="4" w:space="0" w:color="auto"/>
              <w:right w:val="single" w:sz="4" w:space="0" w:color="auto"/>
            </w:tcBorders>
            <w:hideMark/>
          </w:tcPr>
          <w:p w14:paraId="5B94DCD4" w14:textId="77777777" w:rsidR="00301C23" w:rsidRPr="00C338A7" w:rsidRDefault="00301C23">
            <w:r w:rsidRPr="007217F9">
              <w:rPr>
                <w:b/>
                <w:bCs/>
              </w:rPr>
              <w:t>Tender Returnable</w:t>
            </w:r>
            <w:r w:rsidRPr="007217F9">
              <w:t xml:space="preserve">: </w:t>
            </w:r>
            <w:r w:rsidRPr="00C338A7">
              <w:t>The Bidder must provide proof of EPC Contract(s) or O&amp;M Contract(s) accordingly.</w:t>
            </w:r>
          </w:p>
          <w:p w14:paraId="78E88E86" w14:textId="77777777" w:rsidR="00301C23" w:rsidRPr="007217F9" w:rsidRDefault="00301C23">
            <w:r w:rsidRPr="00C338A7">
              <w:t>Where the O&amp;M duties are subcontracted, a signed letter of intent</w:t>
            </w:r>
            <w:r>
              <w:t xml:space="preserve"> </w:t>
            </w:r>
            <w:r w:rsidRPr="00C338A7">
              <w:t>between the two parties shall be submitted.</w:t>
            </w:r>
          </w:p>
        </w:tc>
        <w:tc>
          <w:tcPr>
            <w:tcW w:w="3402" w:type="dxa"/>
            <w:tcBorders>
              <w:top w:val="single" w:sz="4" w:space="0" w:color="auto"/>
              <w:left w:val="single" w:sz="4" w:space="0" w:color="auto"/>
              <w:bottom w:val="single" w:sz="4" w:space="0" w:color="auto"/>
              <w:right w:val="single" w:sz="4" w:space="0" w:color="auto"/>
            </w:tcBorders>
            <w:hideMark/>
          </w:tcPr>
          <w:p w14:paraId="0CB09EE6" w14:textId="77777777" w:rsidR="00301C23" w:rsidRPr="007217F9" w:rsidRDefault="00301C23">
            <w:r w:rsidRPr="00851238">
              <w:t>The Bidder must exhibit the requisite</w:t>
            </w:r>
            <w:r>
              <w:t xml:space="preserve"> </w:t>
            </w:r>
            <w:r w:rsidRPr="00851238">
              <w:t>capability and previous experience to</w:t>
            </w:r>
            <w:r>
              <w:t xml:space="preserve"> </w:t>
            </w:r>
            <w:r w:rsidRPr="00851238">
              <w:t>provide assurance that the required</w:t>
            </w:r>
            <w:r>
              <w:t xml:space="preserve"> </w:t>
            </w:r>
            <w:r w:rsidRPr="00851238">
              <w:t>O&amp;M can be successfully performed.</w:t>
            </w:r>
          </w:p>
        </w:tc>
      </w:tr>
      <w:tr w:rsidR="00301C23" w:rsidRPr="007217F9" w14:paraId="69EFC231" w14:textId="77777777">
        <w:tc>
          <w:tcPr>
            <w:tcW w:w="709" w:type="dxa"/>
            <w:tcBorders>
              <w:top w:val="single" w:sz="4" w:space="0" w:color="auto"/>
              <w:left w:val="single" w:sz="4" w:space="0" w:color="auto"/>
              <w:bottom w:val="single" w:sz="4" w:space="0" w:color="auto"/>
              <w:right w:val="single" w:sz="4" w:space="0" w:color="auto"/>
            </w:tcBorders>
          </w:tcPr>
          <w:p w14:paraId="375243AF" w14:textId="77777777" w:rsidR="00301C23" w:rsidRPr="007217F9" w:rsidRDefault="00301C23" w:rsidP="006777A3">
            <w:pPr>
              <w:numPr>
                <w:ilvl w:val="0"/>
                <w:numId w:val="2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00" w:line="276" w:lineRule="auto"/>
            </w:pPr>
          </w:p>
        </w:tc>
        <w:tc>
          <w:tcPr>
            <w:tcW w:w="4536" w:type="dxa"/>
            <w:tcBorders>
              <w:top w:val="single" w:sz="4" w:space="0" w:color="auto"/>
              <w:left w:val="single" w:sz="4" w:space="0" w:color="auto"/>
              <w:bottom w:val="single" w:sz="4" w:space="0" w:color="auto"/>
              <w:right w:val="single" w:sz="4" w:space="0" w:color="auto"/>
            </w:tcBorders>
            <w:hideMark/>
          </w:tcPr>
          <w:p w14:paraId="69FB6B9C" w14:textId="77777777" w:rsidR="00301C23" w:rsidRPr="002E0247" w:rsidRDefault="00301C23">
            <w:r w:rsidRPr="002E0247">
              <w:t>Required footprint &amp; capacity</w:t>
            </w:r>
          </w:p>
          <w:p w14:paraId="6D5C341C" w14:textId="5A92FF6A" w:rsidR="00301C23" w:rsidRPr="002E0247" w:rsidRDefault="00301C23">
            <w:pPr>
              <w:rPr>
                <w:rFonts w:eastAsia="Arial"/>
                <w:color w:val="000000" w:themeColor="text1"/>
              </w:rPr>
            </w:pPr>
            <w:commentRangeStart w:id="63"/>
            <w:r w:rsidRPr="5AA3C13E">
              <w:rPr>
                <w:rFonts w:eastAsia="Arial"/>
                <w:color w:val="000000" w:themeColor="text1"/>
              </w:rPr>
              <w:t>The Arnot PV Plant shall be designed within a footprint not exceeding 2</w:t>
            </w:r>
            <w:r w:rsidR="00B410CA">
              <w:rPr>
                <w:rFonts w:eastAsia="Arial"/>
                <w:color w:val="000000" w:themeColor="text1"/>
              </w:rPr>
              <w:t>2</w:t>
            </w:r>
            <w:r w:rsidRPr="5AA3C13E">
              <w:rPr>
                <w:rFonts w:eastAsia="Arial"/>
                <w:color w:val="000000" w:themeColor="text1"/>
              </w:rPr>
              <w:t>.</w:t>
            </w:r>
            <w:r w:rsidR="00B410CA">
              <w:rPr>
                <w:rFonts w:eastAsia="Arial"/>
                <w:color w:val="000000" w:themeColor="text1"/>
              </w:rPr>
              <w:t>5</w:t>
            </w:r>
            <w:r w:rsidRPr="5AA3C13E">
              <w:rPr>
                <w:rFonts w:eastAsia="Arial"/>
                <w:color w:val="000000" w:themeColor="text1"/>
              </w:rPr>
              <w:t xml:space="preserve"> ha, with a DC capacity of at least 12.8 MWp, and a DC/AC ratio of not less than 1.15</w:t>
            </w:r>
            <w:commentRangeEnd w:id="63"/>
            <w:r w:rsidR="00D06DFC" w:rsidRPr="002E0247">
              <w:rPr>
                <w:rStyle w:val="CommentReference"/>
                <w:rFonts w:eastAsia="Arial"/>
                <w:color w:val="000000" w:themeColor="text1"/>
                <w:sz w:val="22"/>
                <w:szCs w:val="24"/>
              </w:rPr>
              <w:commentReference w:id="63"/>
            </w:r>
          </w:p>
          <w:p w14:paraId="0547FA5B" w14:textId="77777777" w:rsidR="00301C23" w:rsidRPr="007217F9" w:rsidRDefault="00301C23">
            <w:r w:rsidRPr="007217F9">
              <w:t>Submit Tender Returnable with supporting documents to proof criterion No.3</w:t>
            </w:r>
          </w:p>
        </w:tc>
        <w:tc>
          <w:tcPr>
            <w:tcW w:w="5245" w:type="dxa"/>
            <w:tcBorders>
              <w:top w:val="single" w:sz="4" w:space="0" w:color="auto"/>
              <w:left w:val="single" w:sz="4" w:space="0" w:color="auto"/>
              <w:bottom w:val="single" w:sz="4" w:space="0" w:color="auto"/>
              <w:right w:val="single" w:sz="4" w:space="0" w:color="auto"/>
            </w:tcBorders>
            <w:hideMark/>
          </w:tcPr>
          <w:p w14:paraId="2AB72B03" w14:textId="77777777" w:rsidR="00301C23" w:rsidRPr="00C338A7" w:rsidRDefault="00301C23">
            <w:r w:rsidRPr="007217F9">
              <w:rPr>
                <w:b/>
                <w:bCs/>
              </w:rPr>
              <w:t>Tender Returnable</w:t>
            </w:r>
            <w:r w:rsidRPr="007217F9">
              <w:t xml:space="preserve">: </w:t>
            </w:r>
            <w:r w:rsidRPr="00C338A7">
              <w:t>The Bidder shall provide an Energy Yield Assessment report to confirm the above requirements are met.</w:t>
            </w:r>
          </w:p>
          <w:p w14:paraId="4FF9E988" w14:textId="77777777" w:rsidR="00301C23" w:rsidRPr="007217F9" w:rsidRDefault="00301C23"/>
        </w:tc>
        <w:tc>
          <w:tcPr>
            <w:tcW w:w="3402" w:type="dxa"/>
            <w:tcBorders>
              <w:top w:val="single" w:sz="4" w:space="0" w:color="auto"/>
              <w:left w:val="single" w:sz="4" w:space="0" w:color="auto"/>
              <w:bottom w:val="single" w:sz="4" w:space="0" w:color="auto"/>
              <w:right w:val="single" w:sz="4" w:space="0" w:color="auto"/>
            </w:tcBorders>
            <w:hideMark/>
          </w:tcPr>
          <w:p w14:paraId="4180DF45" w14:textId="77777777" w:rsidR="00301C23" w:rsidRDefault="00301C23">
            <w:pPr>
              <w:rPr>
                <w:rFonts w:eastAsia="Arial"/>
              </w:rPr>
            </w:pPr>
            <w:r w:rsidRPr="6091211B">
              <w:rPr>
                <w:rFonts w:eastAsia="Arial"/>
                <w:color w:val="000000" w:themeColor="text1"/>
              </w:rPr>
              <w:t xml:space="preserve">The Environmental authorisation application indicates a Solar PV plant with total installed power capacity with at least 12.82 MWp, and with a footprint less than 25.8 hectares. </w:t>
            </w:r>
            <w:r w:rsidRPr="6091211B">
              <w:rPr>
                <w:rFonts w:eastAsia="Arial"/>
              </w:rPr>
              <w:t xml:space="preserve"> </w:t>
            </w:r>
          </w:p>
          <w:p w14:paraId="5C4FC98A" w14:textId="7BF3A339" w:rsidR="001C4A52" w:rsidRDefault="00502706" w:rsidP="00502706">
            <w:pPr>
              <w:rPr>
                <w:lang w:val="en-ZA"/>
              </w:rPr>
            </w:pPr>
            <w:r w:rsidRPr="00502706">
              <w:rPr>
                <w:lang w:val="en-ZA"/>
              </w:rPr>
              <w:t>Conceptual studies must confirm that:</w:t>
            </w:r>
          </w:p>
          <w:p w14:paraId="50D65014" w14:textId="77777777" w:rsidR="001C4A52" w:rsidRPr="00300841" w:rsidRDefault="00502706" w:rsidP="006777A3">
            <w:pPr>
              <w:pStyle w:val="ListParagraph"/>
              <w:numPr>
                <w:ilvl w:val="0"/>
                <w:numId w:val="25"/>
              </w:numPr>
              <w:ind w:left="357" w:hanging="357"/>
              <w:rPr>
                <w:highlight w:val="yellow"/>
                <w:lang w:val="en-ZA"/>
                <w:rPrChange w:id="64" w:author="Grace Olukune" w:date="2025-12-08T13:25:00Z" w16du:dateUtc="2025-12-08T11:25:00Z">
                  <w:rPr>
                    <w:lang w:val="en-ZA"/>
                  </w:rPr>
                </w:rPrChange>
              </w:rPr>
            </w:pPr>
            <w:commentRangeStart w:id="65"/>
            <w:r w:rsidRPr="00300841">
              <w:rPr>
                <w:highlight w:val="yellow"/>
                <w:lang w:val="en-ZA"/>
                <w:rPrChange w:id="66" w:author="Grace Olukune" w:date="2025-12-08T13:25:00Z" w16du:dateUtc="2025-12-08T11:25:00Z">
                  <w:rPr>
                    <w:lang w:val="en-ZA"/>
                  </w:rPr>
                </w:rPrChange>
              </w:rPr>
              <w:t>For fixed-tilt - at least 17.25 MWp can be installed on the identified footprint</w:t>
            </w:r>
            <w:r w:rsidR="001C4A52" w:rsidRPr="00300841">
              <w:rPr>
                <w:highlight w:val="yellow"/>
                <w:lang w:val="en-ZA"/>
                <w:rPrChange w:id="67" w:author="Grace Olukune" w:date="2025-12-08T13:25:00Z" w16du:dateUtc="2025-12-08T11:25:00Z">
                  <w:rPr>
                    <w:lang w:val="en-ZA"/>
                  </w:rPr>
                </w:rPrChange>
              </w:rPr>
              <w:t xml:space="preserve">. </w:t>
            </w:r>
          </w:p>
          <w:p w14:paraId="0802443E" w14:textId="733ABA84" w:rsidR="00301C23" w:rsidRPr="00300841" w:rsidRDefault="00502706" w:rsidP="006777A3">
            <w:pPr>
              <w:pStyle w:val="ListParagraph"/>
              <w:numPr>
                <w:ilvl w:val="0"/>
                <w:numId w:val="25"/>
              </w:numPr>
              <w:ind w:left="357" w:hanging="357"/>
              <w:rPr>
                <w:highlight w:val="yellow"/>
                <w:lang w:val="en-ZA"/>
                <w:rPrChange w:id="68" w:author="Grace Olukune" w:date="2025-12-08T13:25:00Z" w16du:dateUtc="2025-12-08T11:25:00Z">
                  <w:rPr>
                    <w:lang w:val="en-ZA"/>
                  </w:rPr>
                </w:rPrChange>
              </w:rPr>
            </w:pPr>
            <w:r w:rsidRPr="00300841">
              <w:rPr>
                <w:highlight w:val="yellow"/>
                <w:lang w:val="en-ZA"/>
                <w:rPrChange w:id="69" w:author="Grace Olukune" w:date="2025-12-08T13:25:00Z" w16du:dateUtc="2025-12-08T11:25:00Z">
                  <w:rPr>
                    <w:lang w:val="en-ZA"/>
                  </w:rPr>
                </w:rPrChange>
              </w:rPr>
              <w:t>For single-axis - at least 12.65 MWp can be installed on the identified footprint</w:t>
            </w:r>
            <w:commentRangeEnd w:id="65"/>
            <w:r w:rsidR="00D06DFC" w:rsidRPr="00300841">
              <w:rPr>
                <w:rStyle w:val="CommentReference"/>
                <w:sz w:val="22"/>
                <w:szCs w:val="24"/>
                <w:highlight w:val="yellow"/>
                <w:lang w:val="en-ZA"/>
                <w:rPrChange w:id="70" w:author="Grace Olukune" w:date="2025-12-08T13:25:00Z" w16du:dateUtc="2025-12-08T11:25:00Z">
                  <w:rPr>
                    <w:rStyle w:val="CommentReference"/>
                    <w:sz w:val="22"/>
                    <w:szCs w:val="24"/>
                    <w:lang w:val="en-ZA"/>
                  </w:rPr>
                </w:rPrChange>
              </w:rPr>
              <w:commentReference w:id="65"/>
            </w:r>
          </w:p>
          <w:p w14:paraId="5A00C0C2" w14:textId="77777777" w:rsidR="00301C23" w:rsidRPr="007217F9" w:rsidRDefault="00301C23">
            <w:r w:rsidRPr="00C338A7">
              <w:t>The DC capacity should be oversized in</w:t>
            </w:r>
            <w:r>
              <w:t xml:space="preserve"> </w:t>
            </w:r>
            <w:r w:rsidRPr="00C338A7">
              <w:t>relation to the AC capacity (DC/AC ratio</w:t>
            </w:r>
            <w:r>
              <w:t xml:space="preserve"> </w:t>
            </w:r>
            <w:r w:rsidRPr="00C338A7">
              <w:t>greater than 1), thereby allowing for</w:t>
            </w:r>
            <w:r>
              <w:t xml:space="preserve"> </w:t>
            </w:r>
            <w:r w:rsidRPr="00C338A7">
              <w:t>greater energy harvest when the solar</w:t>
            </w:r>
            <w:r>
              <w:t xml:space="preserve"> </w:t>
            </w:r>
            <w:r w:rsidRPr="00C338A7">
              <w:t>production is below the inverter’s rating.</w:t>
            </w:r>
            <w:r>
              <w:t xml:space="preserve"> </w:t>
            </w:r>
            <w:r w:rsidRPr="00C338A7">
              <w:t>A DC/AC ratio of at least 1.</w:t>
            </w:r>
            <w:r>
              <w:t>15</w:t>
            </w:r>
            <w:r w:rsidRPr="00C338A7">
              <w:t xml:space="preserve"> will be</w:t>
            </w:r>
            <w:r>
              <w:t xml:space="preserve"> </w:t>
            </w:r>
            <w:r w:rsidRPr="00C338A7">
              <w:t>required.</w:t>
            </w:r>
          </w:p>
        </w:tc>
      </w:tr>
    </w:tbl>
    <w:p w14:paraId="7C0E1DA4" w14:textId="019C07D0" w:rsidR="00F52D4D" w:rsidRPr="00E37AA1" w:rsidRDefault="00F52D4D" w:rsidP="00F52D4D">
      <w:pPr>
        <w:pStyle w:val="BodyText"/>
      </w:pPr>
    </w:p>
    <w:p w14:paraId="30540FE8" w14:textId="23F3080E" w:rsidR="001C27FA" w:rsidRPr="00E37AA1" w:rsidRDefault="001C27FA" w:rsidP="00F52D4D">
      <w:pPr>
        <w:pStyle w:val="BodyText"/>
      </w:pPr>
    </w:p>
    <w:p w14:paraId="32D495CF" w14:textId="77777777" w:rsidR="001C27FA" w:rsidRPr="00E37AA1" w:rsidRDefault="001C27FA" w:rsidP="00F52D4D">
      <w:pPr>
        <w:pStyle w:val="BodyText"/>
        <w:sectPr w:rsidR="001C27FA" w:rsidRPr="00E37AA1" w:rsidSect="00B3121B">
          <w:pgSz w:w="16838" w:h="11906" w:orient="landscape"/>
          <w:pgMar w:top="1701" w:right="1134" w:bottom="1418" w:left="1134" w:header="1296" w:footer="864" w:gutter="0"/>
          <w:cols w:space="708"/>
          <w:docGrid w:linePitch="360"/>
        </w:sectPr>
      </w:pPr>
    </w:p>
    <w:p w14:paraId="3D88D395" w14:textId="7DDB65A3" w:rsidR="001C27FA" w:rsidRPr="00CB0145" w:rsidRDefault="001C27FA" w:rsidP="001C27FA">
      <w:pPr>
        <w:pStyle w:val="Appendix1"/>
        <w:rPr>
          <w:b w:val="0"/>
        </w:rPr>
      </w:pPr>
      <w:bookmarkStart w:id="71" w:name="_Ref127557116"/>
      <w:bookmarkStart w:id="72" w:name="_Toc147916688"/>
      <w:r w:rsidRPr="00CB0145">
        <w:rPr>
          <w:b w:val="0"/>
        </w:rPr>
        <w:t>:</w:t>
      </w:r>
      <w:r w:rsidR="00A67412" w:rsidRPr="00CB0145">
        <w:rPr>
          <w:b w:val="0"/>
        </w:rPr>
        <w:t xml:space="preserve"> Q</w:t>
      </w:r>
      <w:r w:rsidR="005F274B" w:rsidRPr="00CB0145">
        <w:rPr>
          <w:b w:val="0"/>
        </w:rPr>
        <w:t>ualitative</w:t>
      </w:r>
      <w:r w:rsidRPr="00CB0145">
        <w:rPr>
          <w:b w:val="0"/>
        </w:rPr>
        <w:t xml:space="preserve"> Technical Evaluation Criteria</w:t>
      </w:r>
      <w:bookmarkEnd w:id="71"/>
      <w:bookmarkEnd w:id="72"/>
    </w:p>
    <w:p w14:paraId="076F54EA" w14:textId="23BE9834" w:rsidR="009835DC" w:rsidRPr="00CB0145" w:rsidRDefault="0084792C" w:rsidP="006777A3">
      <w:pPr>
        <w:pStyle w:val="Heading1"/>
        <w:numPr>
          <w:ilvl w:val="0"/>
          <w:numId w:val="22"/>
        </w:numPr>
        <w:rPr>
          <w:b w:val="0"/>
        </w:rPr>
      </w:pPr>
      <w:bookmarkStart w:id="73" w:name="_Toc147916689"/>
      <w:r w:rsidRPr="00CB0145">
        <w:rPr>
          <w:b w:val="0"/>
        </w:rPr>
        <w:t>Qualitative Technical Evaluation Criteria</w:t>
      </w:r>
      <w:bookmarkEnd w:id="73"/>
    </w:p>
    <w:p w14:paraId="7B985057" w14:textId="77777777" w:rsidR="000843A3" w:rsidRPr="00E37AA1" w:rsidRDefault="000843A3" w:rsidP="000843A3">
      <w:pPr>
        <w:pStyle w:val="BodyText"/>
      </w:pPr>
      <w:r w:rsidRPr="00E37AA1">
        <w:t>Tenders that have met all the Mandatory Evaluation Criteria will be evaluated against the Qualitative Evaluation Criteria. Qualitative Evaluation Criteria are weighted evaluation criteria used to identify the highest technically ranked tender.</w:t>
      </w:r>
    </w:p>
    <w:p w14:paraId="25820C89" w14:textId="6961FFB2" w:rsidR="000843A3" w:rsidRPr="00E37AA1" w:rsidRDefault="000843A3" w:rsidP="000843A3">
      <w:pPr>
        <w:pStyle w:val="BodyText"/>
      </w:pPr>
      <w:r w:rsidRPr="00E37AA1">
        <w:t xml:space="preserve">The minimum weighted final score (threshold) required for a tender to be considered “Functionally Acceptable” from a technical perspective is </w:t>
      </w:r>
      <w:r w:rsidR="002A113E" w:rsidRPr="00E37AA1">
        <w:t>7</w:t>
      </w:r>
      <w:r w:rsidRPr="00E37AA1">
        <w:t>0%</w:t>
      </w:r>
      <w:r w:rsidR="00326DF4">
        <w:t>.</w:t>
      </w:r>
    </w:p>
    <w:p w14:paraId="071AB2B5" w14:textId="03605352" w:rsidR="000843A3" w:rsidRPr="00E37AA1" w:rsidRDefault="000843A3" w:rsidP="000843A3">
      <w:pPr>
        <w:pStyle w:val="BodyText"/>
      </w:pPr>
      <w:r w:rsidRPr="00E37AA1">
        <w:t xml:space="preserve">The scoring of qualitative criteria will be based on the degree of achievement of the tender to meet the technical requirements. A score </w:t>
      </w:r>
      <w:r w:rsidR="00D976F8" w:rsidRPr="00E37AA1">
        <w:t>will</w:t>
      </w:r>
      <w:r w:rsidRPr="00E37AA1">
        <w:t xml:space="preserve"> be allocated as per </w:t>
      </w:r>
      <w:r w:rsidR="005E6CDE" w:rsidRPr="00E37AA1">
        <w:fldChar w:fldCharType="begin"/>
      </w:r>
      <w:r w:rsidR="005E6CDE" w:rsidRPr="00E37AA1">
        <w:instrText xml:space="preserve"> REF _Ref127558631 \h </w:instrText>
      </w:r>
      <w:r w:rsidR="00BE3672" w:rsidRPr="00CB0145">
        <w:instrText xml:space="preserve"> \* MERGEFORMAT </w:instrText>
      </w:r>
      <w:r w:rsidR="005E6CDE" w:rsidRPr="00E37AA1">
        <w:fldChar w:fldCharType="separate"/>
      </w:r>
      <w:r w:rsidR="00D33D9F" w:rsidRPr="00E37AA1">
        <w:t xml:space="preserve">Table </w:t>
      </w:r>
      <w:r w:rsidR="00D33D9F" w:rsidRPr="00E37AA1">
        <w:rPr>
          <w:noProof/>
        </w:rPr>
        <w:t>1</w:t>
      </w:r>
      <w:r w:rsidR="00D33D9F" w:rsidRPr="00E37AA1">
        <w:noBreakHyphen/>
      </w:r>
      <w:r w:rsidR="00D33D9F" w:rsidRPr="00E37AA1">
        <w:rPr>
          <w:noProof/>
        </w:rPr>
        <w:t>1</w:t>
      </w:r>
      <w:r w:rsidR="005E6CDE" w:rsidRPr="00E37AA1">
        <w:fldChar w:fldCharType="end"/>
      </w:r>
      <w:r w:rsidRPr="00E37AA1">
        <w:t>, for each technical qualitative criterion</w:t>
      </w:r>
      <w:r w:rsidR="005E6CDE" w:rsidRPr="00E37AA1">
        <w:t>.</w:t>
      </w:r>
    </w:p>
    <w:p w14:paraId="264681E1" w14:textId="49182090" w:rsidR="000843A3" w:rsidRPr="00CB0145" w:rsidRDefault="000843A3" w:rsidP="000843A3">
      <w:pPr>
        <w:pStyle w:val="CaptionTable"/>
        <w:rPr>
          <w:b w:val="0"/>
        </w:rPr>
      </w:pPr>
      <w:bookmarkStart w:id="74" w:name="_Ref127558631"/>
      <w:bookmarkStart w:id="75" w:name="_Toc147916697"/>
      <w:r w:rsidRPr="00CB0145">
        <w:rPr>
          <w:b w:val="0"/>
        </w:rPr>
        <w:t xml:space="preserve">Table </w:t>
      </w:r>
      <w:r w:rsidR="004C2654">
        <w:rPr>
          <w:b w:val="0"/>
        </w:rPr>
        <w:fldChar w:fldCharType="begin"/>
      </w:r>
      <w:r w:rsidR="004C2654">
        <w:rPr>
          <w:b w:val="0"/>
        </w:rPr>
        <w:instrText xml:space="preserve"> STYLEREF 1 \s </w:instrText>
      </w:r>
      <w:r w:rsidR="004C2654">
        <w:rPr>
          <w:b w:val="0"/>
        </w:rPr>
        <w:fldChar w:fldCharType="separate"/>
      </w:r>
      <w:r w:rsidR="00B020C3">
        <w:rPr>
          <w:b w:val="0"/>
          <w:noProof/>
        </w:rPr>
        <w:t>1</w:t>
      </w:r>
      <w:r w:rsidR="004C2654">
        <w:rPr>
          <w:b w:val="0"/>
        </w:rPr>
        <w:fldChar w:fldCharType="end"/>
      </w:r>
      <w:r w:rsidR="004C2654">
        <w:rPr>
          <w:b w:val="0"/>
        </w:rPr>
        <w:noBreakHyphen/>
      </w:r>
      <w:r w:rsidR="004C2654">
        <w:rPr>
          <w:b w:val="0"/>
        </w:rPr>
        <w:fldChar w:fldCharType="begin"/>
      </w:r>
      <w:r w:rsidR="004C2654">
        <w:rPr>
          <w:b w:val="0"/>
        </w:rPr>
        <w:instrText xml:space="preserve"> SEQ Table \* ARABIC \s 1 </w:instrText>
      </w:r>
      <w:r w:rsidR="004C2654">
        <w:rPr>
          <w:b w:val="0"/>
        </w:rPr>
        <w:fldChar w:fldCharType="separate"/>
      </w:r>
      <w:r w:rsidR="00B020C3">
        <w:rPr>
          <w:b w:val="0"/>
          <w:noProof/>
        </w:rPr>
        <w:t>1</w:t>
      </w:r>
      <w:r w:rsidR="004C2654">
        <w:rPr>
          <w:b w:val="0"/>
        </w:rPr>
        <w:fldChar w:fldCharType="end"/>
      </w:r>
      <w:bookmarkEnd w:id="74"/>
      <w:r w:rsidRPr="00CB0145">
        <w:rPr>
          <w:b w:val="0"/>
        </w:rPr>
        <w:t>: Scoring Guide for Qualitative Technical Evaluation Criteria</w:t>
      </w:r>
      <w:bookmarkEnd w:id="75"/>
    </w:p>
    <w:tbl>
      <w:tblPr>
        <w:tblW w:w="3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400"/>
        <w:gridCol w:w="7376"/>
      </w:tblGrid>
      <w:tr w:rsidR="000843A3" w:rsidRPr="00E37AA1" w14:paraId="241A519E" w14:textId="77777777" w:rsidTr="00D31950">
        <w:trPr>
          <w:jc w:val="center"/>
        </w:trPr>
        <w:tc>
          <w:tcPr>
            <w:tcW w:w="1434" w:type="dxa"/>
            <w:shd w:val="clear" w:color="auto" w:fill="F2F2F2" w:themeFill="background1" w:themeFillShade="F2"/>
          </w:tcPr>
          <w:p w14:paraId="79F14A16" w14:textId="77777777" w:rsidR="000843A3" w:rsidRPr="00CB0145" w:rsidRDefault="000843A3">
            <w:pPr>
              <w:pStyle w:val="TableBodyCentre"/>
              <w:spacing w:line="264" w:lineRule="auto"/>
              <w:rPr>
                <w:rFonts w:eastAsia="Calibri"/>
                <w:szCs w:val="22"/>
              </w:rPr>
            </w:pPr>
            <w:r w:rsidRPr="00CB0145">
              <w:rPr>
                <w:rFonts w:eastAsia="Calibri"/>
                <w:szCs w:val="22"/>
              </w:rPr>
              <w:t>Score</w:t>
            </w:r>
          </w:p>
        </w:tc>
        <w:tc>
          <w:tcPr>
            <w:tcW w:w="1404" w:type="dxa"/>
            <w:shd w:val="clear" w:color="auto" w:fill="F2F2F2" w:themeFill="background1" w:themeFillShade="F2"/>
          </w:tcPr>
          <w:p w14:paraId="38B4146C" w14:textId="77777777" w:rsidR="000843A3" w:rsidRPr="00CB0145" w:rsidRDefault="000843A3">
            <w:pPr>
              <w:pStyle w:val="TableBodyCentre"/>
              <w:spacing w:line="264" w:lineRule="auto"/>
              <w:rPr>
                <w:rFonts w:eastAsia="Calibri"/>
                <w:szCs w:val="22"/>
              </w:rPr>
            </w:pPr>
            <w:r w:rsidRPr="00CB0145">
              <w:rPr>
                <w:rFonts w:eastAsia="Calibri"/>
                <w:szCs w:val="22"/>
              </w:rPr>
              <w:t>Percentage</w:t>
            </w:r>
          </w:p>
        </w:tc>
        <w:tc>
          <w:tcPr>
            <w:tcW w:w="7512" w:type="dxa"/>
            <w:shd w:val="clear" w:color="auto" w:fill="F2F2F2" w:themeFill="background1" w:themeFillShade="F2"/>
          </w:tcPr>
          <w:p w14:paraId="6F803265" w14:textId="77777777" w:rsidR="000843A3" w:rsidRPr="00CB0145" w:rsidRDefault="000843A3">
            <w:pPr>
              <w:pStyle w:val="TableBodyCentre"/>
              <w:spacing w:line="264" w:lineRule="auto"/>
              <w:rPr>
                <w:rFonts w:eastAsia="Calibri"/>
                <w:szCs w:val="22"/>
              </w:rPr>
            </w:pPr>
            <w:r w:rsidRPr="00CB0145">
              <w:rPr>
                <w:rFonts w:eastAsia="Calibri"/>
                <w:szCs w:val="22"/>
              </w:rPr>
              <w:t>Description</w:t>
            </w:r>
          </w:p>
        </w:tc>
      </w:tr>
      <w:tr w:rsidR="000843A3" w:rsidRPr="00E37AA1" w14:paraId="5ABF6A27" w14:textId="77777777" w:rsidTr="005E6CDE">
        <w:trPr>
          <w:jc w:val="center"/>
        </w:trPr>
        <w:tc>
          <w:tcPr>
            <w:tcW w:w="1434" w:type="dxa"/>
          </w:tcPr>
          <w:p w14:paraId="20B9D6DE" w14:textId="77777777" w:rsidR="000843A3" w:rsidRPr="00E37AA1" w:rsidRDefault="000843A3" w:rsidP="005E6CDE">
            <w:pPr>
              <w:pStyle w:val="TableBodyCentre"/>
              <w:rPr>
                <w:rFonts w:eastAsia="Calibri"/>
              </w:rPr>
            </w:pPr>
            <w:r w:rsidRPr="00E37AA1">
              <w:rPr>
                <w:rFonts w:eastAsia="Calibri"/>
              </w:rPr>
              <w:t>5</w:t>
            </w:r>
          </w:p>
        </w:tc>
        <w:tc>
          <w:tcPr>
            <w:tcW w:w="1404" w:type="dxa"/>
          </w:tcPr>
          <w:p w14:paraId="1474CC88" w14:textId="77777777" w:rsidR="000843A3" w:rsidRPr="00E37AA1" w:rsidRDefault="000843A3" w:rsidP="005E6CDE">
            <w:pPr>
              <w:pStyle w:val="TableBodyCentre"/>
              <w:rPr>
                <w:rFonts w:eastAsia="Calibri"/>
              </w:rPr>
            </w:pPr>
            <w:r w:rsidRPr="00E37AA1">
              <w:rPr>
                <w:rFonts w:eastAsia="Calibri"/>
              </w:rPr>
              <w:t>100</w:t>
            </w:r>
          </w:p>
        </w:tc>
        <w:tc>
          <w:tcPr>
            <w:tcW w:w="7512" w:type="dxa"/>
          </w:tcPr>
          <w:p w14:paraId="5FD734A0" w14:textId="77777777" w:rsidR="000843A3" w:rsidRPr="00E37AA1" w:rsidRDefault="000843A3" w:rsidP="0084792C">
            <w:pPr>
              <w:pStyle w:val="StyleTableBodyCentreBoldLeftBefore4ptAfter4pt"/>
              <w:rPr>
                <w:rFonts w:eastAsia="Calibri"/>
                <w:b w:val="0"/>
                <w:bCs w:val="0"/>
                <w:szCs w:val="22"/>
              </w:rPr>
            </w:pPr>
            <w:r w:rsidRPr="00CB0145">
              <w:rPr>
                <w:rFonts w:eastAsia="Calibri"/>
                <w:b w:val="0"/>
                <w:bCs w:val="0"/>
              </w:rPr>
              <w:t>Compliant</w:t>
            </w:r>
          </w:p>
          <w:p w14:paraId="5E0AD94E" w14:textId="77777777" w:rsidR="000843A3" w:rsidRPr="00E37AA1" w:rsidRDefault="000843A3">
            <w:pPr>
              <w:pStyle w:val="TableBodyCentre"/>
              <w:numPr>
                <w:ilvl w:val="0"/>
                <w:numId w:val="13"/>
              </w:numPr>
              <w:spacing w:before="0" w:after="0" w:line="288" w:lineRule="auto"/>
              <w:ind w:left="714" w:hanging="357"/>
              <w:jc w:val="left"/>
              <w:rPr>
                <w:rFonts w:eastAsia="Calibri"/>
                <w:szCs w:val="22"/>
              </w:rPr>
            </w:pPr>
            <w:r w:rsidRPr="00E37AA1">
              <w:rPr>
                <w:rFonts w:eastAsia="Calibri"/>
                <w:szCs w:val="22"/>
              </w:rPr>
              <w:t>Meet technical requirement(s) AND</w:t>
            </w:r>
          </w:p>
          <w:p w14:paraId="613F76DA" w14:textId="77777777" w:rsidR="000843A3" w:rsidRPr="00E37AA1" w:rsidRDefault="000843A3">
            <w:pPr>
              <w:pStyle w:val="TableBodyCentre"/>
              <w:numPr>
                <w:ilvl w:val="0"/>
                <w:numId w:val="13"/>
              </w:numPr>
              <w:spacing w:before="0" w:after="0" w:line="288" w:lineRule="auto"/>
              <w:ind w:left="714" w:hanging="357"/>
              <w:jc w:val="left"/>
              <w:rPr>
                <w:rFonts w:eastAsia="Calibri"/>
                <w:szCs w:val="22"/>
              </w:rPr>
            </w:pPr>
            <w:r w:rsidRPr="00E37AA1">
              <w:rPr>
                <w:rFonts w:eastAsia="Calibri"/>
                <w:szCs w:val="22"/>
              </w:rPr>
              <w:t>No foreseen technical risk(s) in meeting technical requirements</w:t>
            </w:r>
          </w:p>
        </w:tc>
      </w:tr>
      <w:tr w:rsidR="000843A3" w:rsidRPr="00E37AA1" w14:paraId="0B91EBE2" w14:textId="77777777" w:rsidTr="005E6CDE">
        <w:trPr>
          <w:jc w:val="center"/>
        </w:trPr>
        <w:tc>
          <w:tcPr>
            <w:tcW w:w="1434" w:type="dxa"/>
          </w:tcPr>
          <w:p w14:paraId="7C5835A7" w14:textId="77777777" w:rsidR="000843A3" w:rsidRPr="00E37AA1" w:rsidRDefault="000843A3" w:rsidP="005E6CDE">
            <w:pPr>
              <w:pStyle w:val="TableBodyCentre"/>
              <w:rPr>
                <w:rFonts w:eastAsia="Calibri"/>
              </w:rPr>
            </w:pPr>
            <w:r w:rsidRPr="00E37AA1">
              <w:rPr>
                <w:rFonts w:eastAsia="Calibri"/>
              </w:rPr>
              <w:t>4</w:t>
            </w:r>
          </w:p>
        </w:tc>
        <w:tc>
          <w:tcPr>
            <w:tcW w:w="1404" w:type="dxa"/>
          </w:tcPr>
          <w:p w14:paraId="5F0F3F8D" w14:textId="77777777" w:rsidR="000843A3" w:rsidRPr="00E37AA1" w:rsidRDefault="000843A3" w:rsidP="005E6CDE">
            <w:pPr>
              <w:pStyle w:val="TableBodyCentre"/>
              <w:rPr>
                <w:rFonts w:eastAsia="Calibri"/>
              </w:rPr>
            </w:pPr>
            <w:r w:rsidRPr="00E37AA1">
              <w:rPr>
                <w:rFonts w:eastAsia="Calibri"/>
              </w:rPr>
              <w:t>80</w:t>
            </w:r>
          </w:p>
        </w:tc>
        <w:tc>
          <w:tcPr>
            <w:tcW w:w="7512" w:type="dxa"/>
          </w:tcPr>
          <w:p w14:paraId="6705F609" w14:textId="77777777" w:rsidR="000843A3" w:rsidRPr="00E37AA1" w:rsidRDefault="000843A3" w:rsidP="0084792C">
            <w:pPr>
              <w:pStyle w:val="StyleTableBodyCentreBoldLeftBefore4ptAfter4pt"/>
              <w:rPr>
                <w:rFonts w:eastAsia="Calibri"/>
                <w:b w:val="0"/>
                <w:bCs w:val="0"/>
                <w:szCs w:val="22"/>
              </w:rPr>
            </w:pPr>
            <w:r w:rsidRPr="00CB0145">
              <w:rPr>
                <w:rFonts w:eastAsia="Calibri"/>
                <w:b w:val="0"/>
                <w:bCs w:val="0"/>
              </w:rPr>
              <w:t>Compliant with associated qualifications</w:t>
            </w:r>
          </w:p>
          <w:p w14:paraId="6ABCB419" w14:textId="77777777" w:rsidR="000843A3" w:rsidRPr="00E37AA1" w:rsidRDefault="000843A3">
            <w:pPr>
              <w:pStyle w:val="TableBodyCentre"/>
              <w:numPr>
                <w:ilvl w:val="0"/>
                <w:numId w:val="13"/>
              </w:numPr>
              <w:spacing w:before="0" w:after="0" w:line="288" w:lineRule="auto"/>
              <w:ind w:left="714" w:hanging="357"/>
              <w:jc w:val="left"/>
              <w:rPr>
                <w:rFonts w:eastAsia="Calibri"/>
                <w:szCs w:val="22"/>
              </w:rPr>
            </w:pPr>
            <w:r w:rsidRPr="00E37AA1">
              <w:rPr>
                <w:rFonts w:eastAsia="Calibri"/>
                <w:szCs w:val="22"/>
              </w:rPr>
              <w:t>Meet technical requirement(s) with</w:t>
            </w:r>
          </w:p>
          <w:p w14:paraId="64561472" w14:textId="77777777" w:rsidR="000843A3" w:rsidRPr="00E37AA1" w:rsidRDefault="000843A3">
            <w:pPr>
              <w:pStyle w:val="TableBodyCentre"/>
              <w:numPr>
                <w:ilvl w:val="0"/>
                <w:numId w:val="13"/>
              </w:numPr>
              <w:spacing w:before="0" w:after="0" w:line="288" w:lineRule="auto"/>
              <w:ind w:left="714" w:hanging="357"/>
              <w:jc w:val="left"/>
              <w:rPr>
                <w:rFonts w:eastAsia="Calibri"/>
                <w:szCs w:val="22"/>
              </w:rPr>
            </w:pPr>
            <w:r w:rsidRPr="00E37AA1">
              <w:rPr>
                <w:rFonts w:eastAsia="Calibri"/>
                <w:szCs w:val="22"/>
              </w:rPr>
              <w:t>Acceptable technical risk(s) AND/OR</w:t>
            </w:r>
          </w:p>
          <w:p w14:paraId="555B52CC" w14:textId="77777777" w:rsidR="000843A3" w:rsidRPr="00E37AA1" w:rsidRDefault="000843A3">
            <w:pPr>
              <w:pStyle w:val="TableBodyCentre"/>
              <w:numPr>
                <w:ilvl w:val="0"/>
                <w:numId w:val="13"/>
              </w:numPr>
              <w:spacing w:before="0" w:after="0" w:line="288" w:lineRule="auto"/>
              <w:ind w:left="714" w:hanging="357"/>
              <w:jc w:val="left"/>
              <w:rPr>
                <w:rFonts w:eastAsia="Calibri"/>
                <w:szCs w:val="22"/>
              </w:rPr>
            </w:pPr>
            <w:r w:rsidRPr="00E37AA1">
              <w:rPr>
                <w:rFonts w:eastAsia="Calibri"/>
                <w:szCs w:val="22"/>
              </w:rPr>
              <w:t>Acceptable exceptions AND/OR</w:t>
            </w:r>
          </w:p>
          <w:p w14:paraId="2B843FD7" w14:textId="77777777" w:rsidR="000843A3" w:rsidRPr="00E37AA1" w:rsidRDefault="000843A3">
            <w:pPr>
              <w:pStyle w:val="TableBodyCentre"/>
              <w:numPr>
                <w:ilvl w:val="0"/>
                <w:numId w:val="13"/>
              </w:numPr>
              <w:spacing w:before="0" w:after="0" w:line="288" w:lineRule="auto"/>
              <w:ind w:left="714" w:hanging="357"/>
              <w:jc w:val="left"/>
              <w:rPr>
                <w:rFonts w:eastAsia="Calibri"/>
                <w:szCs w:val="22"/>
              </w:rPr>
            </w:pPr>
            <w:r w:rsidRPr="00E37AA1">
              <w:rPr>
                <w:rFonts w:eastAsia="Calibri"/>
                <w:szCs w:val="22"/>
              </w:rPr>
              <w:t>Acceptable conditions</w:t>
            </w:r>
          </w:p>
        </w:tc>
      </w:tr>
      <w:tr w:rsidR="000843A3" w:rsidRPr="00E37AA1" w14:paraId="3C04ACD8" w14:textId="77777777" w:rsidTr="005E6CDE">
        <w:trPr>
          <w:jc w:val="center"/>
        </w:trPr>
        <w:tc>
          <w:tcPr>
            <w:tcW w:w="1434" w:type="dxa"/>
          </w:tcPr>
          <w:p w14:paraId="7812E93B" w14:textId="77777777" w:rsidR="000843A3" w:rsidRPr="00E37AA1" w:rsidRDefault="000843A3" w:rsidP="005E6CDE">
            <w:pPr>
              <w:pStyle w:val="TableBodyCentre"/>
              <w:rPr>
                <w:rFonts w:eastAsia="Calibri"/>
              </w:rPr>
            </w:pPr>
            <w:r w:rsidRPr="00E37AA1">
              <w:rPr>
                <w:rFonts w:eastAsia="Calibri"/>
              </w:rPr>
              <w:t>2</w:t>
            </w:r>
          </w:p>
        </w:tc>
        <w:tc>
          <w:tcPr>
            <w:tcW w:w="1404" w:type="dxa"/>
          </w:tcPr>
          <w:p w14:paraId="088A7C1D" w14:textId="77777777" w:rsidR="000843A3" w:rsidRPr="00E37AA1" w:rsidRDefault="000843A3" w:rsidP="005E6CDE">
            <w:pPr>
              <w:pStyle w:val="TableBodyCentre"/>
              <w:rPr>
                <w:rFonts w:eastAsia="Calibri"/>
              </w:rPr>
            </w:pPr>
            <w:r w:rsidRPr="00E37AA1">
              <w:rPr>
                <w:rFonts w:eastAsia="Calibri"/>
              </w:rPr>
              <w:t>40</w:t>
            </w:r>
          </w:p>
        </w:tc>
        <w:tc>
          <w:tcPr>
            <w:tcW w:w="7512" w:type="dxa"/>
          </w:tcPr>
          <w:p w14:paraId="43C82BCB" w14:textId="77777777" w:rsidR="000843A3" w:rsidRPr="00E37AA1" w:rsidRDefault="000843A3" w:rsidP="0084792C">
            <w:pPr>
              <w:pStyle w:val="StyleTableBodyCentreBoldLeftBefore4ptAfter4pt"/>
              <w:rPr>
                <w:rFonts w:eastAsia="Calibri"/>
                <w:b w:val="0"/>
                <w:bCs w:val="0"/>
                <w:szCs w:val="22"/>
              </w:rPr>
            </w:pPr>
            <w:r w:rsidRPr="00CB0145">
              <w:rPr>
                <w:rFonts w:eastAsia="Calibri"/>
                <w:b w:val="0"/>
                <w:bCs w:val="0"/>
              </w:rPr>
              <w:t>Non-compliant</w:t>
            </w:r>
          </w:p>
          <w:p w14:paraId="7144DA9E" w14:textId="77777777" w:rsidR="000843A3" w:rsidRPr="00E37AA1" w:rsidRDefault="000843A3">
            <w:pPr>
              <w:pStyle w:val="TableBodyCentre"/>
              <w:numPr>
                <w:ilvl w:val="0"/>
                <w:numId w:val="13"/>
              </w:numPr>
              <w:spacing w:before="0" w:after="0" w:line="288" w:lineRule="auto"/>
              <w:ind w:left="714" w:hanging="357"/>
              <w:jc w:val="left"/>
              <w:rPr>
                <w:rFonts w:eastAsia="Calibri"/>
                <w:szCs w:val="22"/>
              </w:rPr>
            </w:pPr>
            <w:r w:rsidRPr="00E37AA1">
              <w:rPr>
                <w:rFonts w:eastAsia="Calibri"/>
                <w:szCs w:val="22"/>
              </w:rPr>
              <w:t>Does not meet technical requirement(s) AND/OR</w:t>
            </w:r>
          </w:p>
          <w:p w14:paraId="7983D15C" w14:textId="77777777" w:rsidR="000843A3" w:rsidRPr="00E37AA1" w:rsidRDefault="000843A3">
            <w:pPr>
              <w:pStyle w:val="TableBodyCentre"/>
              <w:numPr>
                <w:ilvl w:val="0"/>
                <w:numId w:val="13"/>
              </w:numPr>
              <w:spacing w:before="0" w:after="0" w:line="288" w:lineRule="auto"/>
              <w:ind w:left="714" w:hanging="357"/>
              <w:jc w:val="left"/>
              <w:rPr>
                <w:rFonts w:eastAsia="Calibri"/>
                <w:szCs w:val="22"/>
              </w:rPr>
            </w:pPr>
            <w:r w:rsidRPr="00E37AA1">
              <w:rPr>
                <w:rFonts w:eastAsia="Calibri"/>
                <w:szCs w:val="22"/>
              </w:rPr>
              <w:t>Unacceptable technical risk(s) AND/OR</w:t>
            </w:r>
          </w:p>
          <w:p w14:paraId="5103C143" w14:textId="77777777" w:rsidR="000843A3" w:rsidRPr="00E37AA1" w:rsidRDefault="000843A3">
            <w:pPr>
              <w:pStyle w:val="TableBodyCentre"/>
              <w:numPr>
                <w:ilvl w:val="0"/>
                <w:numId w:val="13"/>
              </w:numPr>
              <w:spacing w:before="0" w:after="0" w:line="288" w:lineRule="auto"/>
              <w:ind w:left="714" w:hanging="357"/>
              <w:jc w:val="left"/>
              <w:rPr>
                <w:rFonts w:eastAsia="Calibri"/>
                <w:szCs w:val="22"/>
              </w:rPr>
            </w:pPr>
            <w:r w:rsidRPr="00E37AA1">
              <w:rPr>
                <w:rFonts w:eastAsia="Calibri"/>
                <w:szCs w:val="22"/>
              </w:rPr>
              <w:t>Unacceptable exceptions AND/OR</w:t>
            </w:r>
          </w:p>
          <w:p w14:paraId="181A1783" w14:textId="77777777" w:rsidR="000843A3" w:rsidRPr="00E37AA1" w:rsidRDefault="000843A3">
            <w:pPr>
              <w:pStyle w:val="TableBodyCentre"/>
              <w:numPr>
                <w:ilvl w:val="0"/>
                <w:numId w:val="13"/>
              </w:numPr>
              <w:spacing w:before="0" w:after="0" w:line="288" w:lineRule="auto"/>
              <w:ind w:left="714" w:hanging="357"/>
              <w:jc w:val="left"/>
              <w:rPr>
                <w:rFonts w:eastAsia="Calibri"/>
                <w:szCs w:val="22"/>
              </w:rPr>
            </w:pPr>
            <w:r w:rsidRPr="00E37AA1">
              <w:rPr>
                <w:rFonts w:eastAsia="Calibri"/>
                <w:szCs w:val="22"/>
              </w:rPr>
              <w:t>Unacceptable conditions</w:t>
            </w:r>
          </w:p>
        </w:tc>
      </w:tr>
      <w:tr w:rsidR="000843A3" w:rsidRPr="00E37AA1" w14:paraId="089AB6B7" w14:textId="77777777" w:rsidTr="005E6CDE">
        <w:trPr>
          <w:jc w:val="center"/>
        </w:trPr>
        <w:tc>
          <w:tcPr>
            <w:tcW w:w="1434" w:type="dxa"/>
          </w:tcPr>
          <w:p w14:paraId="1A67B369" w14:textId="77777777" w:rsidR="000843A3" w:rsidRPr="00E37AA1" w:rsidRDefault="000843A3" w:rsidP="005E6CDE">
            <w:pPr>
              <w:pStyle w:val="TableBodyCentre"/>
              <w:rPr>
                <w:rFonts w:eastAsia="Calibri"/>
              </w:rPr>
            </w:pPr>
            <w:r w:rsidRPr="00E37AA1">
              <w:rPr>
                <w:rFonts w:eastAsia="Calibri"/>
              </w:rPr>
              <w:t>0</w:t>
            </w:r>
          </w:p>
        </w:tc>
        <w:tc>
          <w:tcPr>
            <w:tcW w:w="1404" w:type="dxa"/>
          </w:tcPr>
          <w:p w14:paraId="175A8DED" w14:textId="77777777" w:rsidR="000843A3" w:rsidRPr="00E37AA1" w:rsidRDefault="000843A3" w:rsidP="005E6CDE">
            <w:pPr>
              <w:pStyle w:val="TableBodyCentre"/>
              <w:rPr>
                <w:rFonts w:eastAsia="Calibri"/>
              </w:rPr>
            </w:pPr>
            <w:r w:rsidRPr="00E37AA1">
              <w:rPr>
                <w:rFonts w:eastAsia="Calibri"/>
              </w:rPr>
              <w:t>0</w:t>
            </w:r>
          </w:p>
        </w:tc>
        <w:tc>
          <w:tcPr>
            <w:tcW w:w="7512" w:type="dxa"/>
          </w:tcPr>
          <w:p w14:paraId="08037B38" w14:textId="77777777" w:rsidR="000843A3" w:rsidRPr="00E37AA1" w:rsidRDefault="000843A3" w:rsidP="0084792C">
            <w:pPr>
              <w:pStyle w:val="StyleTableBodyCentreBoldLeftBefore4ptAfter4pt"/>
              <w:rPr>
                <w:rFonts w:eastAsia="Calibri"/>
                <w:b w:val="0"/>
                <w:bCs w:val="0"/>
                <w:szCs w:val="22"/>
              </w:rPr>
            </w:pPr>
            <w:r w:rsidRPr="00CB0145">
              <w:rPr>
                <w:rFonts w:eastAsia="Calibri"/>
                <w:b w:val="0"/>
                <w:bCs w:val="0"/>
              </w:rPr>
              <w:t xml:space="preserve">Totally deficient or </w:t>
            </w:r>
            <w:r w:rsidRPr="00CB0145">
              <w:rPr>
                <w:rFonts w:eastAsia="Calibri"/>
                <w:b w:val="0"/>
                <w:bCs w:val="0"/>
                <w:szCs w:val="22"/>
              </w:rPr>
              <w:t>non-responsive</w:t>
            </w:r>
          </w:p>
        </w:tc>
      </w:tr>
      <w:tr w:rsidR="000843A3" w:rsidRPr="00E37AA1" w14:paraId="2FAEC344" w14:textId="77777777" w:rsidTr="005E6CDE">
        <w:trPr>
          <w:jc w:val="center"/>
        </w:trPr>
        <w:tc>
          <w:tcPr>
            <w:tcW w:w="10350" w:type="dxa"/>
            <w:gridSpan w:val="3"/>
          </w:tcPr>
          <w:p w14:paraId="326033C4" w14:textId="6C987604" w:rsidR="000843A3" w:rsidRPr="00E37AA1" w:rsidRDefault="000843A3">
            <w:pPr>
              <w:pStyle w:val="TableBodyCentre"/>
              <w:spacing w:before="80" w:after="80" w:line="288" w:lineRule="auto"/>
              <w:jc w:val="left"/>
              <w:rPr>
                <w:rFonts w:eastAsia="Calibri"/>
                <w:szCs w:val="22"/>
              </w:rPr>
            </w:pPr>
            <w:r w:rsidRPr="00E37AA1">
              <w:rPr>
                <w:rFonts w:eastAsia="Calibri"/>
                <w:szCs w:val="22"/>
              </w:rPr>
              <w:t>Note: The scoring table does not allow for scoring of 1 and 3 as per procedure 240-</w:t>
            </w:r>
            <w:r w:rsidR="002A113E" w:rsidRPr="00E37AA1">
              <w:rPr>
                <w:rFonts w:eastAsia="Calibri"/>
                <w:szCs w:val="22"/>
              </w:rPr>
              <w:t>168966153</w:t>
            </w:r>
            <w:r w:rsidRPr="00E37AA1">
              <w:rPr>
                <w:rFonts w:eastAsia="Calibri"/>
                <w:szCs w:val="22"/>
              </w:rPr>
              <w:t>.</w:t>
            </w:r>
          </w:p>
        </w:tc>
      </w:tr>
    </w:tbl>
    <w:p w14:paraId="5E85D21B" w14:textId="2F3C14AE" w:rsidR="000843A3" w:rsidRPr="00E37AA1" w:rsidRDefault="000843A3" w:rsidP="000843A3">
      <w:pPr>
        <w:pStyle w:val="BodyText"/>
      </w:pPr>
    </w:p>
    <w:p w14:paraId="28BEDB60" w14:textId="54F45ADF" w:rsidR="005E6CDE" w:rsidRPr="00E37AA1" w:rsidRDefault="005E6CDE" w:rsidP="005E6CDE">
      <w:pPr>
        <w:pStyle w:val="BodyText"/>
      </w:pPr>
      <w:r w:rsidRPr="00E37AA1">
        <w:t xml:space="preserve">The highest technically ranked tender will be based on the final scoring comparisons. The tender with the highest score </w:t>
      </w:r>
      <w:r w:rsidR="00D976F8" w:rsidRPr="00E37AA1">
        <w:t>will</w:t>
      </w:r>
      <w:r w:rsidRPr="00E37AA1">
        <w:t xml:space="preserve"> be recommended from a technical perspective, provided the minimum threshold</w:t>
      </w:r>
      <w:r w:rsidR="007C180F" w:rsidRPr="00E37AA1">
        <w:t xml:space="preserve"> is met or exceeded</w:t>
      </w:r>
      <w:r w:rsidRPr="00E37AA1">
        <w:t>.</w:t>
      </w:r>
    </w:p>
    <w:p w14:paraId="2EF23686" w14:textId="2DC300B5" w:rsidR="005E6CDE" w:rsidRPr="00E37AA1" w:rsidRDefault="007C180F" w:rsidP="005E6CDE">
      <w:pPr>
        <w:pStyle w:val="BodyText"/>
      </w:pPr>
      <w:r w:rsidRPr="00E37AA1">
        <w:t xml:space="preserve">The Qualitative Criteria is defined in </w:t>
      </w:r>
      <w:r w:rsidRPr="00E37AA1">
        <w:fldChar w:fldCharType="begin"/>
      </w:r>
      <w:r w:rsidRPr="00E37AA1">
        <w:instrText xml:space="preserve"> REF _Ref127559313 \h </w:instrText>
      </w:r>
      <w:r w:rsidR="00BE3672" w:rsidRPr="00CB0145">
        <w:instrText xml:space="preserve"> \* MERGEFORMAT </w:instrText>
      </w:r>
      <w:r w:rsidRPr="00E37AA1">
        <w:fldChar w:fldCharType="separate"/>
      </w:r>
      <w:r w:rsidR="00D33D9F" w:rsidRPr="00E37AA1">
        <w:t xml:space="preserve">Table </w:t>
      </w:r>
      <w:r w:rsidR="00D33D9F" w:rsidRPr="00E37AA1">
        <w:rPr>
          <w:noProof/>
        </w:rPr>
        <w:t>1</w:t>
      </w:r>
      <w:r w:rsidR="00D33D9F" w:rsidRPr="00E37AA1">
        <w:noBreakHyphen/>
      </w:r>
      <w:r w:rsidR="00D33D9F" w:rsidRPr="00E37AA1">
        <w:rPr>
          <w:noProof/>
        </w:rPr>
        <w:t>2</w:t>
      </w:r>
      <w:r w:rsidRPr="00E37AA1">
        <w:fldChar w:fldCharType="end"/>
      </w:r>
      <w:r w:rsidRPr="00E37AA1">
        <w:t xml:space="preserve">. </w:t>
      </w:r>
      <w:r w:rsidR="005E6CDE" w:rsidRPr="00E37AA1">
        <w:t>During the tender evaluations,</w:t>
      </w:r>
      <w:r w:rsidRPr="00E37AA1">
        <w:t xml:space="preserve"> </w:t>
      </w:r>
      <w:r w:rsidRPr="00E37AA1">
        <w:fldChar w:fldCharType="begin"/>
      </w:r>
      <w:r w:rsidRPr="00E37AA1">
        <w:instrText xml:space="preserve"> REF _Ref127558631 \h </w:instrText>
      </w:r>
      <w:r w:rsidR="00BE3672" w:rsidRPr="00CB0145">
        <w:instrText xml:space="preserve"> \* MERGEFORMAT </w:instrText>
      </w:r>
      <w:r w:rsidRPr="00E37AA1">
        <w:fldChar w:fldCharType="separate"/>
      </w:r>
      <w:r w:rsidR="00D33D9F" w:rsidRPr="00E37AA1">
        <w:t xml:space="preserve">Table </w:t>
      </w:r>
      <w:r w:rsidR="00D33D9F" w:rsidRPr="00E37AA1">
        <w:rPr>
          <w:noProof/>
        </w:rPr>
        <w:t>1</w:t>
      </w:r>
      <w:r w:rsidR="00D33D9F" w:rsidRPr="00E37AA1">
        <w:noBreakHyphen/>
      </w:r>
      <w:r w:rsidR="00D33D9F" w:rsidRPr="00E37AA1">
        <w:rPr>
          <w:noProof/>
        </w:rPr>
        <w:t>1</w:t>
      </w:r>
      <w:r w:rsidRPr="00E37AA1">
        <w:fldChar w:fldCharType="end"/>
      </w:r>
      <w:r w:rsidR="005E6CDE" w:rsidRPr="00E37AA1">
        <w:t xml:space="preserve"> </w:t>
      </w:r>
      <w:r w:rsidRPr="00E37AA1">
        <w:t>will</w:t>
      </w:r>
      <w:r w:rsidR="005E6CDE" w:rsidRPr="00E37AA1">
        <w:t xml:space="preserve"> be used </w:t>
      </w:r>
      <w:r w:rsidRPr="00E37AA1">
        <w:t xml:space="preserve">as a guide </w:t>
      </w:r>
      <w:r w:rsidR="005E6CDE" w:rsidRPr="00E37AA1">
        <w:t xml:space="preserve">to score each criterion </w:t>
      </w:r>
      <w:r w:rsidRPr="00E37AA1">
        <w:t xml:space="preserve">defined in </w:t>
      </w:r>
      <w:r w:rsidRPr="00E37AA1">
        <w:fldChar w:fldCharType="begin"/>
      </w:r>
      <w:r w:rsidRPr="00E37AA1">
        <w:instrText xml:space="preserve"> REF _Ref127559313 \h </w:instrText>
      </w:r>
      <w:r w:rsidR="00BE3672" w:rsidRPr="00CB0145">
        <w:instrText xml:space="preserve"> \* MERGEFORMAT </w:instrText>
      </w:r>
      <w:r w:rsidRPr="00E37AA1">
        <w:fldChar w:fldCharType="separate"/>
      </w:r>
      <w:r w:rsidR="00D33D9F" w:rsidRPr="00E37AA1">
        <w:t xml:space="preserve">Table </w:t>
      </w:r>
      <w:r w:rsidR="00D33D9F" w:rsidRPr="00E37AA1">
        <w:rPr>
          <w:noProof/>
        </w:rPr>
        <w:t>1</w:t>
      </w:r>
      <w:r w:rsidR="00D33D9F" w:rsidRPr="00E37AA1">
        <w:noBreakHyphen/>
      </w:r>
      <w:r w:rsidR="00D33D9F" w:rsidRPr="00E37AA1">
        <w:rPr>
          <w:noProof/>
        </w:rPr>
        <w:t>2</w:t>
      </w:r>
      <w:r w:rsidRPr="00E37AA1">
        <w:fldChar w:fldCharType="end"/>
      </w:r>
      <w:r w:rsidR="005E6CDE" w:rsidRPr="00E37AA1">
        <w:t>.</w:t>
      </w:r>
      <w:r w:rsidR="00A72226" w:rsidRPr="00E37AA1">
        <w:t xml:space="preserve"> The Qualitative Criteria will be evaluated based on the information provided in accordance with </w:t>
      </w:r>
      <w:r w:rsidR="00A72226" w:rsidRPr="00E37AA1">
        <w:fldChar w:fldCharType="begin"/>
      </w:r>
      <w:r w:rsidR="00A72226" w:rsidRPr="00E37AA1">
        <w:instrText xml:space="preserve"> REF _Ref127559956 \r \h </w:instrText>
      </w:r>
      <w:r w:rsidR="00BE3672" w:rsidRPr="00CB0145">
        <w:instrText xml:space="preserve"> \* MERGEFORMAT </w:instrText>
      </w:r>
      <w:r w:rsidR="00A72226" w:rsidRPr="00E37AA1">
        <w:fldChar w:fldCharType="separate"/>
      </w:r>
      <w:r w:rsidR="00D33D9F" w:rsidRPr="00E37AA1">
        <w:t>Appendix C</w:t>
      </w:r>
      <w:r w:rsidR="00A72226" w:rsidRPr="00E37AA1">
        <w:fldChar w:fldCharType="end"/>
      </w:r>
      <w:r w:rsidR="00A72226" w:rsidRPr="00E37AA1">
        <w:t xml:space="preserve">, which describes the specific tender returnable and technical schedules that the </w:t>
      </w:r>
      <w:r w:rsidR="00161D12" w:rsidRPr="00E37AA1">
        <w:t>Bidder</w:t>
      </w:r>
      <w:r w:rsidR="00A72226" w:rsidRPr="00E37AA1">
        <w:t xml:space="preserve"> should complete and return during the Tender phase.</w:t>
      </w:r>
    </w:p>
    <w:p w14:paraId="25CE00A8" w14:textId="13DCE379" w:rsidR="007005AC" w:rsidRPr="00CB0145" w:rsidRDefault="007005AC" w:rsidP="007005AC">
      <w:pPr>
        <w:pStyle w:val="CaptionTable"/>
        <w:rPr>
          <w:b w:val="0"/>
        </w:rPr>
      </w:pPr>
      <w:bookmarkStart w:id="76" w:name="_Ref127559313"/>
      <w:bookmarkStart w:id="77" w:name="_Toc147916698"/>
      <w:r w:rsidRPr="00CB0145">
        <w:rPr>
          <w:b w:val="0"/>
        </w:rPr>
        <w:t xml:space="preserve">Table </w:t>
      </w:r>
      <w:r w:rsidR="004C2654">
        <w:rPr>
          <w:b w:val="0"/>
        </w:rPr>
        <w:fldChar w:fldCharType="begin"/>
      </w:r>
      <w:r w:rsidR="004C2654">
        <w:rPr>
          <w:b w:val="0"/>
        </w:rPr>
        <w:instrText xml:space="preserve"> STYLEREF 1 \s </w:instrText>
      </w:r>
      <w:r w:rsidR="004C2654">
        <w:rPr>
          <w:b w:val="0"/>
        </w:rPr>
        <w:fldChar w:fldCharType="separate"/>
      </w:r>
      <w:r w:rsidR="00B020C3">
        <w:rPr>
          <w:b w:val="0"/>
          <w:noProof/>
        </w:rPr>
        <w:t>1</w:t>
      </w:r>
      <w:r w:rsidR="004C2654">
        <w:rPr>
          <w:b w:val="0"/>
        </w:rPr>
        <w:fldChar w:fldCharType="end"/>
      </w:r>
      <w:r w:rsidR="004C2654">
        <w:rPr>
          <w:b w:val="0"/>
        </w:rPr>
        <w:noBreakHyphen/>
      </w:r>
      <w:r w:rsidR="004C2654">
        <w:rPr>
          <w:b w:val="0"/>
        </w:rPr>
        <w:fldChar w:fldCharType="begin"/>
      </w:r>
      <w:r w:rsidR="004C2654">
        <w:rPr>
          <w:b w:val="0"/>
        </w:rPr>
        <w:instrText xml:space="preserve"> SEQ Table \* ARABIC \s 1 </w:instrText>
      </w:r>
      <w:r w:rsidR="004C2654">
        <w:rPr>
          <w:b w:val="0"/>
        </w:rPr>
        <w:fldChar w:fldCharType="separate"/>
      </w:r>
      <w:r w:rsidR="00B020C3">
        <w:rPr>
          <w:b w:val="0"/>
          <w:noProof/>
        </w:rPr>
        <w:t>2</w:t>
      </w:r>
      <w:r w:rsidR="004C2654">
        <w:rPr>
          <w:b w:val="0"/>
        </w:rPr>
        <w:fldChar w:fldCharType="end"/>
      </w:r>
      <w:bookmarkEnd w:id="76"/>
      <w:r w:rsidRPr="00CB0145">
        <w:rPr>
          <w:b w:val="0"/>
        </w:rPr>
        <w:t>: Qualitative Technical Evaluation Criteria</w:t>
      </w:r>
      <w:bookmarkEnd w:id="77"/>
    </w:p>
    <w:p w14:paraId="39B4F60B" w14:textId="77777777" w:rsidR="00D33A20" w:rsidRDefault="00D33A20" w:rsidP="00824B9A">
      <w:pPr>
        <w:pStyle w:val="BodyText"/>
      </w:pPr>
    </w:p>
    <w:tbl>
      <w:tblPr>
        <w:tblW w:w="14040" w:type="dxa"/>
        <w:tblLook w:val="04A0" w:firstRow="1" w:lastRow="0" w:firstColumn="1" w:lastColumn="0" w:noHBand="0" w:noVBand="1"/>
      </w:tblPr>
      <w:tblGrid>
        <w:gridCol w:w="662"/>
        <w:gridCol w:w="4814"/>
        <w:gridCol w:w="3090"/>
        <w:gridCol w:w="3141"/>
        <w:gridCol w:w="1157"/>
        <w:gridCol w:w="1176"/>
      </w:tblGrid>
      <w:tr w:rsidR="00D67AC2" w:rsidRPr="00D67AC2" w14:paraId="4AFFF42F" w14:textId="77777777" w:rsidTr="00505BD0">
        <w:trPr>
          <w:trHeight w:val="1104"/>
        </w:trPr>
        <w:tc>
          <w:tcPr>
            <w:tcW w:w="547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119662D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Cs w:val="22"/>
                <w:lang w:val="en-ZA" w:eastAsia="en-ZA"/>
              </w:rPr>
            </w:pPr>
            <w:r w:rsidRPr="00D67AC2">
              <w:rPr>
                <w:rFonts w:ascii="72" w:hAnsi="72" w:cs="72"/>
                <w:b/>
                <w:bCs/>
                <w:color w:val="000000"/>
                <w:szCs w:val="22"/>
                <w:lang w:val="en-ZA" w:eastAsia="en-ZA"/>
              </w:rPr>
              <w:t>Qualitative Technical Criteria Description</w:t>
            </w:r>
          </w:p>
        </w:tc>
        <w:tc>
          <w:tcPr>
            <w:tcW w:w="3090" w:type="dxa"/>
            <w:tcBorders>
              <w:top w:val="single" w:sz="4" w:space="0" w:color="auto"/>
              <w:left w:val="nil"/>
              <w:bottom w:val="single" w:sz="4" w:space="0" w:color="auto"/>
              <w:right w:val="single" w:sz="4" w:space="0" w:color="auto"/>
            </w:tcBorders>
            <w:shd w:val="clear" w:color="000000" w:fill="D9D9D9"/>
            <w:vAlign w:val="center"/>
            <w:hideMark/>
          </w:tcPr>
          <w:p w14:paraId="515A02F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Reference to Technical Specification / Tender Returnable</w:t>
            </w:r>
          </w:p>
        </w:tc>
        <w:tc>
          <w:tcPr>
            <w:tcW w:w="3141" w:type="dxa"/>
            <w:tcBorders>
              <w:top w:val="single" w:sz="4" w:space="0" w:color="auto"/>
              <w:left w:val="nil"/>
              <w:bottom w:val="single" w:sz="4" w:space="0" w:color="auto"/>
              <w:right w:val="single" w:sz="4" w:space="0" w:color="auto"/>
            </w:tcBorders>
            <w:shd w:val="clear" w:color="000000" w:fill="D9D9D9"/>
            <w:vAlign w:val="center"/>
            <w:hideMark/>
          </w:tcPr>
          <w:p w14:paraId="05313838"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Scoring Criteria</w:t>
            </w:r>
          </w:p>
        </w:tc>
        <w:tc>
          <w:tcPr>
            <w:tcW w:w="1157" w:type="dxa"/>
            <w:tcBorders>
              <w:top w:val="single" w:sz="4" w:space="0" w:color="auto"/>
              <w:left w:val="nil"/>
              <w:bottom w:val="single" w:sz="4" w:space="0" w:color="auto"/>
              <w:right w:val="single" w:sz="4" w:space="0" w:color="auto"/>
            </w:tcBorders>
            <w:shd w:val="clear" w:color="000000" w:fill="D9D9D9"/>
            <w:vAlign w:val="center"/>
            <w:hideMark/>
          </w:tcPr>
          <w:p w14:paraId="4C467870"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Cs w:val="22"/>
                <w:lang w:val="en-ZA" w:eastAsia="en-ZA"/>
              </w:rPr>
            </w:pPr>
            <w:r w:rsidRPr="00D67AC2">
              <w:rPr>
                <w:rFonts w:ascii="72" w:hAnsi="72" w:cs="72"/>
                <w:b/>
                <w:bCs/>
                <w:color w:val="000000"/>
                <w:szCs w:val="22"/>
                <w:lang w:val="en-ZA" w:eastAsia="en-ZA"/>
              </w:rPr>
              <w:t>Criteria Weighting</w:t>
            </w:r>
            <w:r w:rsidRPr="00D67AC2">
              <w:rPr>
                <w:rFonts w:ascii="72" w:hAnsi="72" w:cs="72"/>
                <w:b/>
                <w:bCs/>
                <w:color w:val="000000"/>
                <w:szCs w:val="22"/>
                <w:lang w:val="en-ZA" w:eastAsia="en-ZA"/>
              </w:rPr>
              <w:br/>
              <w:t>(%)</w:t>
            </w:r>
          </w:p>
        </w:tc>
        <w:tc>
          <w:tcPr>
            <w:tcW w:w="1176" w:type="dxa"/>
            <w:tcBorders>
              <w:top w:val="single" w:sz="4" w:space="0" w:color="auto"/>
              <w:left w:val="nil"/>
              <w:bottom w:val="single" w:sz="4" w:space="0" w:color="auto"/>
              <w:right w:val="single" w:sz="4" w:space="0" w:color="auto"/>
            </w:tcBorders>
            <w:shd w:val="clear" w:color="000000" w:fill="D9D9D9"/>
            <w:vAlign w:val="center"/>
            <w:hideMark/>
          </w:tcPr>
          <w:p w14:paraId="46872E17"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Cs w:val="22"/>
                <w:lang w:val="en-ZA" w:eastAsia="en-ZA"/>
              </w:rPr>
            </w:pPr>
            <w:r w:rsidRPr="00D67AC2">
              <w:rPr>
                <w:rFonts w:ascii="72" w:hAnsi="72" w:cs="72"/>
                <w:b/>
                <w:bCs/>
                <w:color w:val="000000"/>
                <w:szCs w:val="22"/>
                <w:lang w:val="en-ZA" w:eastAsia="en-ZA"/>
              </w:rPr>
              <w:t>Criteria Sub Weighting</w:t>
            </w:r>
            <w:r w:rsidRPr="00D67AC2">
              <w:rPr>
                <w:rFonts w:ascii="72" w:hAnsi="72" w:cs="72"/>
                <w:b/>
                <w:bCs/>
                <w:color w:val="000000"/>
                <w:szCs w:val="22"/>
                <w:lang w:val="en-ZA" w:eastAsia="en-ZA"/>
              </w:rPr>
              <w:br/>
              <w:t>(%)</w:t>
            </w:r>
          </w:p>
        </w:tc>
      </w:tr>
      <w:tr w:rsidR="00D67AC2" w:rsidRPr="00D67AC2" w14:paraId="482A78E3" w14:textId="77777777" w:rsidTr="00505BD0">
        <w:trPr>
          <w:trHeight w:val="276"/>
        </w:trPr>
        <w:tc>
          <w:tcPr>
            <w:tcW w:w="662" w:type="dxa"/>
            <w:tcBorders>
              <w:top w:val="nil"/>
              <w:left w:val="single" w:sz="4" w:space="0" w:color="auto"/>
              <w:bottom w:val="single" w:sz="4" w:space="0" w:color="auto"/>
              <w:right w:val="single" w:sz="4" w:space="0" w:color="auto"/>
            </w:tcBorders>
            <w:vAlign w:val="center"/>
            <w:hideMark/>
          </w:tcPr>
          <w:p w14:paraId="5847820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w:t>
            </w:r>
          </w:p>
        </w:tc>
        <w:tc>
          <w:tcPr>
            <w:tcW w:w="4814" w:type="dxa"/>
            <w:tcBorders>
              <w:top w:val="nil"/>
              <w:left w:val="nil"/>
              <w:bottom w:val="single" w:sz="4" w:space="0" w:color="auto"/>
              <w:right w:val="single" w:sz="4" w:space="0" w:color="auto"/>
            </w:tcBorders>
            <w:vAlign w:val="center"/>
            <w:hideMark/>
          </w:tcPr>
          <w:p w14:paraId="4A53D69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General</w:t>
            </w:r>
          </w:p>
        </w:tc>
        <w:tc>
          <w:tcPr>
            <w:tcW w:w="3090" w:type="dxa"/>
            <w:tcBorders>
              <w:top w:val="nil"/>
              <w:left w:val="nil"/>
              <w:bottom w:val="single" w:sz="4" w:space="0" w:color="auto"/>
              <w:right w:val="single" w:sz="4" w:space="0" w:color="auto"/>
            </w:tcBorders>
            <w:vAlign w:val="center"/>
            <w:hideMark/>
          </w:tcPr>
          <w:p w14:paraId="0D5BC0A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3141" w:type="dxa"/>
            <w:tcBorders>
              <w:top w:val="nil"/>
              <w:left w:val="nil"/>
              <w:bottom w:val="single" w:sz="4" w:space="0" w:color="auto"/>
              <w:right w:val="single" w:sz="4" w:space="0" w:color="auto"/>
            </w:tcBorders>
            <w:vAlign w:val="center"/>
            <w:hideMark/>
          </w:tcPr>
          <w:p w14:paraId="13FAE58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1157" w:type="dxa"/>
            <w:tcBorders>
              <w:top w:val="nil"/>
              <w:left w:val="nil"/>
              <w:bottom w:val="single" w:sz="4" w:space="0" w:color="auto"/>
              <w:right w:val="single" w:sz="4" w:space="0" w:color="auto"/>
            </w:tcBorders>
            <w:vAlign w:val="center"/>
            <w:hideMark/>
          </w:tcPr>
          <w:p w14:paraId="1B43D5C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w:t>
            </w:r>
          </w:p>
        </w:tc>
        <w:tc>
          <w:tcPr>
            <w:tcW w:w="1176" w:type="dxa"/>
            <w:tcBorders>
              <w:top w:val="nil"/>
              <w:left w:val="nil"/>
              <w:bottom w:val="single" w:sz="4" w:space="0" w:color="auto"/>
              <w:right w:val="single" w:sz="4" w:space="0" w:color="auto"/>
            </w:tcBorders>
            <w:vAlign w:val="center"/>
            <w:hideMark/>
          </w:tcPr>
          <w:p w14:paraId="146D823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100%</w:t>
            </w:r>
          </w:p>
        </w:tc>
      </w:tr>
      <w:tr w:rsidR="00D67AC2" w:rsidRPr="00D67AC2" w14:paraId="3E541CF6" w14:textId="77777777" w:rsidTr="00505BD0">
        <w:trPr>
          <w:trHeight w:val="2484"/>
        </w:trPr>
        <w:tc>
          <w:tcPr>
            <w:tcW w:w="662" w:type="dxa"/>
            <w:tcBorders>
              <w:top w:val="nil"/>
              <w:left w:val="single" w:sz="4" w:space="0" w:color="auto"/>
              <w:bottom w:val="single" w:sz="4" w:space="0" w:color="auto"/>
              <w:right w:val="single" w:sz="4" w:space="0" w:color="auto"/>
            </w:tcBorders>
            <w:vAlign w:val="center"/>
            <w:hideMark/>
          </w:tcPr>
          <w:p w14:paraId="206C79A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1.1</w:t>
            </w:r>
          </w:p>
        </w:tc>
        <w:tc>
          <w:tcPr>
            <w:tcW w:w="4814" w:type="dxa"/>
            <w:tcBorders>
              <w:top w:val="nil"/>
              <w:left w:val="nil"/>
              <w:bottom w:val="single" w:sz="4" w:space="0" w:color="auto"/>
              <w:right w:val="single" w:sz="4" w:space="0" w:color="auto"/>
            </w:tcBorders>
            <w:vAlign w:val="center"/>
            <w:hideMark/>
          </w:tcPr>
          <w:p w14:paraId="7C84BA2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Level 3 complete Project programme/Schedule with ALL activities for Arnot PV plant. Schedule indicates all the durations aligned with the activities listed in the detailed method statement.</w:t>
            </w:r>
          </w:p>
        </w:tc>
        <w:tc>
          <w:tcPr>
            <w:tcW w:w="3090" w:type="dxa"/>
            <w:tcBorders>
              <w:top w:val="nil"/>
              <w:left w:val="nil"/>
              <w:bottom w:val="single" w:sz="4" w:space="0" w:color="auto"/>
              <w:right w:val="single" w:sz="4" w:space="0" w:color="auto"/>
            </w:tcBorders>
            <w:vAlign w:val="center"/>
            <w:hideMark/>
          </w:tcPr>
          <w:p w14:paraId="0AE7A33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Tender Returnable: </w:t>
            </w:r>
            <w:r w:rsidRPr="00D67AC2">
              <w:rPr>
                <w:rFonts w:ascii="72" w:hAnsi="72" w:cs="72"/>
                <w:color w:val="000000"/>
                <w:szCs w:val="22"/>
                <w:lang w:val="en-ZA" w:eastAsia="en-ZA"/>
              </w:rPr>
              <w:t>Project program (schedule)</w:t>
            </w:r>
          </w:p>
        </w:tc>
        <w:tc>
          <w:tcPr>
            <w:tcW w:w="3141" w:type="dxa"/>
            <w:tcBorders>
              <w:top w:val="nil"/>
              <w:left w:val="nil"/>
              <w:bottom w:val="single" w:sz="4" w:space="0" w:color="auto"/>
              <w:right w:val="single" w:sz="4" w:space="0" w:color="auto"/>
            </w:tcBorders>
            <w:vAlign w:val="center"/>
            <w:hideMark/>
          </w:tcPr>
          <w:p w14:paraId="736C946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Level 3 schedule with all relevant activities and realistic timelines</w:t>
            </w:r>
            <w:r w:rsidRPr="00D67AC2">
              <w:rPr>
                <w:rFonts w:ascii="72" w:hAnsi="72" w:cs="72"/>
                <w:color w:val="000000"/>
                <w:szCs w:val="22"/>
                <w:lang w:val="en-ZA" w:eastAsia="en-ZA"/>
              </w:rPr>
              <w:br/>
              <w:t>4 – Level 3 schedule with some activities and realistic timelines</w:t>
            </w:r>
            <w:r w:rsidRPr="00D67AC2">
              <w:rPr>
                <w:rFonts w:ascii="72" w:hAnsi="72" w:cs="72"/>
                <w:color w:val="000000"/>
                <w:szCs w:val="22"/>
                <w:lang w:val="en-ZA" w:eastAsia="en-ZA"/>
              </w:rPr>
              <w:br/>
              <w:t>2 – Schedule submitted but lacking details and activities OR unrealistic timelines</w:t>
            </w:r>
            <w:r w:rsidRPr="00D67AC2">
              <w:rPr>
                <w:rFonts w:ascii="72" w:hAnsi="72" w:cs="72"/>
                <w:color w:val="000000"/>
                <w:szCs w:val="22"/>
                <w:lang w:val="en-ZA" w:eastAsia="en-ZA"/>
              </w:rPr>
              <w:br/>
              <w:t xml:space="preserve">0 – Schedule is not at level 3, lacking activities and realistic timelines  </w:t>
            </w:r>
          </w:p>
        </w:tc>
        <w:tc>
          <w:tcPr>
            <w:tcW w:w="1157" w:type="dxa"/>
            <w:tcBorders>
              <w:top w:val="nil"/>
              <w:left w:val="nil"/>
              <w:bottom w:val="single" w:sz="4" w:space="0" w:color="auto"/>
              <w:right w:val="single" w:sz="4" w:space="0" w:color="auto"/>
            </w:tcBorders>
            <w:vAlign w:val="center"/>
            <w:hideMark/>
          </w:tcPr>
          <w:p w14:paraId="2785E1B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563159F0"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50%</w:t>
            </w:r>
          </w:p>
        </w:tc>
      </w:tr>
      <w:tr w:rsidR="00D67AC2" w:rsidRPr="00D67AC2" w14:paraId="16AAB94A" w14:textId="77777777" w:rsidTr="00505BD0">
        <w:trPr>
          <w:trHeight w:val="8192"/>
        </w:trPr>
        <w:tc>
          <w:tcPr>
            <w:tcW w:w="662" w:type="dxa"/>
            <w:tcBorders>
              <w:top w:val="nil"/>
              <w:left w:val="single" w:sz="4" w:space="0" w:color="auto"/>
              <w:bottom w:val="single" w:sz="4" w:space="0" w:color="auto"/>
              <w:right w:val="single" w:sz="4" w:space="0" w:color="auto"/>
            </w:tcBorders>
            <w:vAlign w:val="center"/>
            <w:hideMark/>
          </w:tcPr>
          <w:p w14:paraId="3BE7DBDD"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1.2</w:t>
            </w:r>
          </w:p>
        </w:tc>
        <w:tc>
          <w:tcPr>
            <w:tcW w:w="4814" w:type="dxa"/>
            <w:tcBorders>
              <w:top w:val="nil"/>
              <w:left w:val="nil"/>
              <w:bottom w:val="single" w:sz="4" w:space="0" w:color="auto"/>
              <w:right w:val="single" w:sz="4" w:space="0" w:color="auto"/>
            </w:tcBorders>
            <w:vAlign w:val="center"/>
            <w:hideMark/>
          </w:tcPr>
          <w:p w14:paraId="48EA869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The Bidder shall provide a detailed training plan for electrical plant (incl. C&amp;I) and equipment and a 24-month Operations and Maintenance (O&amp;M) specification for electrical systems.</w:t>
            </w:r>
          </w:p>
        </w:tc>
        <w:tc>
          <w:tcPr>
            <w:tcW w:w="3090" w:type="dxa"/>
            <w:tcBorders>
              <w:top w:val="nil"/>
              <w:left w:val="nil"/>
              <w:bottom w:val="single" w:sz="4" w:space="0" w:color="auto"/>
              <w:right w:val="single" w:sz="4" w:space="0" w:color="auto"/>
            </w:tcBorders>
            <w:vAlign w:val="center"/>
            <w:hideMark/>
          </w:tcPr>
          <w:p w14:paraId="683A893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commentRangeStart w:id="78"/>
            <w:commentRangeStart w:id="79"/>
            <w:r w:rsidRPr="00D67AC2">
              <w:rPr>
                <w:rFonts w:ascii="72" w:hAnsi="72" w:cs="72"/>
                <w:b/>
                <w:bCs/>
                <w:color w:val="000000"/>
                <w:szCs w:val="22"/>
                <w:lang w:val="en-ZA" w:eastAsia="en-ZA"/>
              </w:rPr>
              <w:t>Tender Returnable:</w:t>
            </w:r>
            <w:r w:rsidRPr="00D67AC2">
              <w:rPr>
                <w:rFonts w:ascii="72" w:hAnsi="72" w:cs="72"/>
                <w:color w:val="000000"/>
                <w:szCs w:val="22"/>
                <w:lang w:val="en-ZA" w:eastAsia="en-ZA"/>
              </w:rPr>
              <w:t xml:space="preserve"> Training plan and prelim O&amp;M manual</w:t>
            </w:r>
            <w:commentRangeEnd w:id="78"/>
            <w:r w:rsidR="000B0812" w:rsidRPr="00D67AC2">
              <w:rPr>
                <w:rStyle w:val="CommentReference"/>
                <w:rFonts w:ascii="72" w:hAnsi="72" w:cs="72"/>
                <w:color w:val="000000"/>
                <w:sz w:val="22"/>
                <w:szCs w:val="22"/>
                <w:lang w:val="en-ZA" w:eastAsia="en-ZA"/>
              </w:rPr>
              <w:commentReference w:id="78"/>
            </w:r>
            <w:commentRangeEnd w:id="79"/>
            <w:r w:rsidR="003D33D7" w:rsidRPr="00D67AC2">
              <w:rPr>
                <w:rStyle w:val="CommentReference"/>
                <w:rFonts w:ascii="72" w:hAnsi="72" w:cs="72"/>
                <w:color w:val="000000"/>
                <w:sz w:val="22"/>
                <w:szCs w:val="22"/>
                <w:lang w:val="en-ZA" w:eastAsia="en-ZA"/>
              </w:rPr>
              <w:commentReference w:id="79"/>
            </w:r>
          </w:p>
        </w:tc>
        <w:tc>
          <w:tcPr>
            <w:tcW w:w="3141" w:type="dxa"/>
            <w:tcBorders>
              <w:top w:val="nil"/>
              <w:left w:val="nil"/>
              <w:bottom w:val="single" w:sz="4" w:space="0" w:color="auto"/>
              <w:right w:val="single" w:sz="4" w:space="0" w:color="auto"/>
            </w:tcBorders>
            <w:vAlign w:val="center"/>
            <w:hideMark/>
          </w:tcPr>
          <w:p w14:paraId="28AE5FC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Comprehensive and fully compliant submission: Detailed training programme covering all major electrical equipment (inverters, transformers, MV switchgear, protection &amp; control systems, SCADA/CMS, DBs and cables), including schedule, training outcomes, certification and trainer qualifications. Full 24-month O&amp;M specification submitted and aligned with Technical Specification. No omissions.</w:t>
            </w:r>
            <w:r w:rsidRPr="00D67AC2">
              <w:rPr>
                <w:rFonts w:ascii="72" w:hAnsi="72" w:cs="72"/>
                <w:color w:val="000000"/>
                <w:szCs w:val="22"/>
                <w:lang w:val="en-ZA" w:eastAsia="en-ZA"/>
              </w:rPr>
              <w:br w:type="page"/>
              <w:t>4 - Good submission with minor gaps: Training plan submitted but lacking minor detail (e.g., schedule or certification). 24-month O&amp;M specification submitted but with limited depth. Overall, technically compliant without major risk.</w:t>
            </w:r>
            <w:r w:rsidRPr="00D67AC2">
              <w:rPr>
                <w:rFonts w:ascii="72" w:hAnsi="72" w:cs="72"/>
                <w:color w:val="000000"/>
                <w:szCs w:val="22"/>
                <w:lang w:val="en-ZA" w:eastAsia="en-ZA"/>
              </w:rPr>
              <w:br w:type="page"/>
              <w:t>2 - Partially compliant submission: Training plan submitted at high level only and missing electrical equipment coverage. O&amp;M specification incomplete or generic. Requires clarification.</w:t>
            </w:r>
            <w:r w:rsidRPr="00D67AC2">
              <w:rPr>
                <w:rFonts w:ascii="72" w:hAnsi="72" w:cs="72"/>
                <w:color w:val="000000"/>
                <w:szCs w:val="22"/>
                <w:lang w:val="en-ZA" w:eastAsia="en-ZA"/>
              </w:rPr>
              <w:br w:type="page"/>
              <w:t>0 - Non-compliant or not submitted: No training plan submitted, no 24-month O&amp;M specification submitted. Submission does not demonstrate ability to support operational readiness.</w:t>
            </w:r>
          </w:p>
        </w:tc>
        <w:tc>
          <w:tcPr>
            <w:tcW w:w="1157" w:type="dxa"/>
            <w:tcBorders>
              <w:top w:val="nil"/>
              <w:left w:val="nil"/>
              <w:bottom w:val="single" w:sz="4" w:space="0" w:color="auto"/>
              <w:right w:val="single" w:sz="4" w:space="0" w:color="auto"/>
            </w:tcBorders>
            <w:vAlign w:val="center"/>
            <w:hideMark/>
          </w:tcPr>
          <w:p w14:paraId="449CADC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49C49C3D"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50%</w:t>
            </w:r>
          </w:p>
        </w:tc>
      </w:tr>
      <w:tr w:rsidR="00D67AC2" w:rsidRPr="00D67AC2" w14:paraId="30E3EBCC" w14:textId="77777777" w:rsidTr="00505BD0">
        <w:trPr>
          <w:trHeight w:val="552"/>
        </w:trPr>
        <w:tc>
          <w:tcPr>
            <w:tcW w:w="662" w:type="dxa"/>
            <w:tcBorders>
              <w:top w:val="nil"/>
              <w:left w:val="single" w:sz="4" w:space="0" w:color="auto"/>
              <w:bottom w:val="single" w:sz="4" w:space="0" w:color="auto"/>
              <w:right w:val="single" w:sz="4" w:space="0" w:color="auto"/>
            </w:tcBorders>
            <w:vAlign w:val="center"/>
            <w:hideMark/>
          </w:tcPr>
          <w:p w14:paraId="2E92F94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w:t>
            </w:r>
          </w:p>
        </w:tc>
        <w:tc>
          <w:tcPr>
            <w:tcW w:w="4814" w:type="dxa"/>
            <w:tcBorders>
              <w:top w:val="nil"/>
              <w:left w:val="nil"/>
              <w:bottom w:val="single" w:sz="4" w:space="0" w:color="auto"/>
              <w:right w:val="single" w:sz="4" w:space="0" w:color="auto"/>
            </w:tcBorders>
            <w:vAlign w:val="center"/>
            <w:hideMark/>
          </w:tcPr>
          <w:p w14:paraId="5772689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commentRangeStart w:id="80"/>
            <w:commentRangeStart w:id="81"/>
            <w:r w:rsidRPr="00D67AC2">
              <w:rPr>
                <w:rFonts w:ascii="72" w:hAnsi="72" w:cs="72"/>
                <w:b/>
                <w:bCs/>
                <w:color w:val="000000"/>
                <w:szCs w:val="22"/>
                <w:lang w:val="en-ZA" w:eastAsia="en-ZA"/>
              </w:rPr>
              <w:t>Solar PV Plant Configuration and Performance Criteria</w:t>
            </w:r>
            <w:commentRangeEnd w:id="80"/>
            <w:r w:rsidR="009A4049" w:rsidRPr="00D67AC2">
              <w:rPr>
                <w:rStyle w:val="CommentReference"/>
                <w:rFonts w:ascii="72" w:hAnsi="72" w:cs="72"/>
                <w:b/>
                <w:bCs/>
                <w:color w:val="000000"/>
                <w:sz w:val="22"/>
                <w:szCs w:val="22"/>
                <w:lang w:val="en-ZA" w:eastAsia="en-ZA"/>
              </w:rPr>
              <w:commentReference w:id="80"/>
            </w:r>
            <w:commentRangeEnd w:id="81"/>
            <w:r w:rsidR="008D2E04" w:rsidRPr="00D67AC2">
              <w:rPr>
                <w:rStyle w:val="CommentReference"/>
                <w:rFonts w:ascii="72" w:hAnsi="72" w:cs="72"/>
                <w:b/>
                <w:bCs/>
                <w:color w:val="000000"/>
                <w:sz w:val="22"/>
                <w:szCs w:val="22"/>
                <w:lang w:val="en-ZA" w:eastAsia="en-ZA"/>
              </w:rPr>
              <w:commentReference w:id="81"/>
            </w:r>
          </w:p>
        </w:tc>
        <w:tc>
          <w:tcPr>
            <w:tcW w:w="3090" w:type="dxa"/>
            <w:tcBorders>
              <w:top w:val="nil"/>
              <w:left w:val="nil"/>
              <w:bottom w:val="single" w:sz="4" w:space="0" w:color="auto"/>
              <w:right w:val="single" w:sz="4" w:space="0" w:color="auto"/>
            </w:tcBorders>
            <w:vAlign w:val="center"/>
            <w:hideMark/>
          </w:tcPr>
          <w:p w14:paraId="5B2276F7"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3141" w:type="dxa"/>
            <w:tcBorders>
              <w:top w:val="nil"/>
              <w:left w:val="nil"/>
              <w:bottom w:val="single" w:sz="4" w:space="0" w:color="auto"/>
              <w:right w:val="single" w:sz="4" w:space="0" w:color="auto"/>
            </w:tcBorders>
            <w:vAlign w:val="center"/>
            <w:hideMark/>
          </w:tcPr>
          <w:p w14:paraId="543AB7F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1157" w:type="dxa"/>
            <w:tcBorders>
              <w:top w:val="nil"/>
              <w:left w:val="nil"/>
              <w:bottom w:val="single" w:sz="4" w:space="0" w:color="auto"/>
              <w:right w:val="single" w:sz="4" w:space="0" w:color="auto"/>
            </w:tcBorders>
            <w:vAlign w:val="center"/>
            <w:hideMark/>
          </w:tcPr>
          <w:p w14:paraId="6BB0A7E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commentRangeStart w:id="82"/>
            <w:r w:rsidRPr="00D67AC2">
              <w:rPr>
                <w:rFonts w:ascii="72" w:hAnsi="72" w:cs="72"/>
                <w:color w:val="000000"/>
                <w:szCs w:val="22"/>
                <w:lang w:val="en-ZA" w:eastAsia="en-ZA"/>
              </w:rPr>
              <w:t>20%</w:t>
            </w:r>
            <w:commentRangeEnd w:id="82"/>
            <w:r w:rsidR="00874247" w:rsidRPr="00D67AC2">
              <w:rPr>
                <w:rStyle w:val="CommentReference"/>
                <w:rFonts w:ascii="72" w:hAnsi="72" w:cs="72"/>
                <w:color w:val="000000"/>
                <w:sz w:val="22"/>
                <w:szCs w:val="22"/>
                <w:lang w:val="en-ZA" w:eastAsia="en-ZA"/>
              </w:rPr>
              <w:commentReference w:id="82"/>
            </w:r>
          </w:p>
        </w:tc>
        <w:tc>
          <w:tcPr>
            <w:tcW w:w="1176" w:type="dxa"/>
            <w:tcBorders>
              <w:top w:val="nil"/>
              <w:left w:val="nil"/>
              <w:bottom w:val="single" w:sz="4" w:space="0" w:color="auto"/>
              <w:right w:val="single" w:sz="4" w:space="0" w:color="auto"/>
            </w:tcBorders>
            <w:vAlign w:val="center"/>
            <w:hideMark/>
          </w:tcPr>
          <w:p w14:paraId="7326C1C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100%</w:t>
            </w:r>
          </w:p>
        </w:tc>
      </w:tr>
      <w:tr w:rsidR="00D67AC2" w:rsidRPr="00D67AC2" w14:paraId="51F98C80" w14:textId="77777777" w:rsidTr="00505BD0">
        <w:trPr>
          <w:trHeight w:val="2760"/>
        </w:trPr>
        <w:tc>
          <w:tcPr>
            <w:tcW w:w="662" w:type="dxa"/>
            <w:tcBorders>
              <w:top w:val="nil"/>
              <w:left w:val="single" w:sz="4" w:space="0" w:color="auto"/>
              <w:bottom w:val="single" w:sz="4" w:space="0" w:color="auto"/>
              <w:right w:val="single" w:sz="4" w:space="0" w:color="auto"/>
            </w:tcBorders>
            <w:vAlign w:val="center"/>
            <w:hideMark/>
          </w:tcPr>
          <w:p w14:paraId="32D9AD2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2.1</w:t>
            </w:r>
          </w:p>
        </w:tc>
        <w:tc>
          <w:tcPr>
            <w:tcW w:w="4814" w:type="dxa"/>
            <w:tcBorders>
              <w:top w:val="nil"/>
              <w:left w:val="nil"/>
              <w:bottom w:val="single" w:sz="4" w:space="0" w:color="auto"/>
              <w:right w:val="single" w:sz="4" w:space="0" w:color="auto"/>
            </w:tcBorders>
            <w:vAlign w:val="center"/>
            <w:hideMark/>
          </w:tcPr>
          <w:p w14:paraId="63D3916B" w14:textId="0B80F49D"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PV system design</w:t>
            </w:r>
            <w:ins w:id="83" w:author="Grace Olukune" w:date="2025-12-08T13:38:00Z" w16du:dateUtc="2025-12-08T11:38:00Z">
              <w:r w:rsidR="00D81DA5">
                <w:rPr>
                  <w:rFonts w:ascii="72" w:hAnsi="72" w:cs="72"/>
                  <w:color w:val="000000"/>
                  <w:szCs w:val="22"/>
                  <w:lang w:val="en-ZA" w:eastAsia="en-ZA"/>
                </w:rPr>
                <w:t xml:space="preserve">: </w:t>
              </w:r>
            </w:ins>
            <w:r w:rsidRPr="00D67AC2">
              <w:rPr>
                <w:rFonts w:ascii="72" w:hAnsi="72" w:cs="72"/>
                <w:color w:val="000000"/>
                <w:szCs w:val="22"/>
                <w:lang w:val="en-ZA" w:eastAsia="en-ZA"/>
              </w:rPr>
              <w:br w:type="page"/>
              <w:t>The Bidder provides a preliminary PV system design in accordance with the indicated requirements, including:</w:t>
            </w:r>
            <w:r w:rsidRPr="00D67AC2">
              <w:rPr>
                <w:rFonts w:ascii="72" w:hAnsi="72" w:cs="72"/>
                <w:color w:val="000000"/>
                <w:szCs w:val="22"/>
                <w:lang w:val="en-ZA" w:eastAsia="en-ZA"/>
              </w:rPr>
              <w:br w:type="page"/>
              <w:t>• Solar PV System Design parameters</w:t>
            </w:r>
            <w:r w:rsidRPr="00D67AC2">
              <w:rPr>
                <w:rFonts w:ascii="72" w:hAnsi="72" w:cs="72"/>
                <w:color w:val="000000"/>
                <w:szCs w:val="22"/>
                <w:lang w:val="en-ZA" w:eastAsia="en-ZA"/>
              </w:rPr>
              <w:br w:type="page"/>
              <w:t>• High level plant layout drawing including PV array layout</w:t>
            </w:r>
            <w:r w:rsidRPr="00D67AC2">
              <w:rPr>
                <w:rFonts w:ascii="72" w:hAnsi="72" w:cs="72"/>
                <w:color w:val="000000"/>
                <w:szCs w:val="22"/>
                <w:lang w:val="en-ZA" w:eastAsia="en-ZA"/>
              </w:rPr>
              <w:br w:type="page"/>
              <w:t>• Technical datasheet for PV modules, Mounting Structures / Trackers, Inverters, and MV/LV Transformers.</w:t>
            </w:r>
          </w:p>
        </w:tc>
        <w:tc>
          <w:tcPr>
            <w:tcW w:w="3090" w:type="dxa"/>
            <w:tcBorders>
              <w:top w:val="nil"/>
              <w:left w:val="nil"/>
              <w:bottom w:val="single" w:sz="4" w:space="0" w:color="auto"/>
              <w:right w:val="single" w:sz="4" w:space="0" w:color="auto"/>
            </w:tcBorders>
            <w:vAlign w:val="center"/>
            <w:hideMark/>
          </w:tcPr>
          <w:p w14:paraId="467EAC2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Tender Returnable</w:t>
            </w:r>
            <w:r w:rsidRPr="00D67AC2">
              <w:rPr>
                <w:rFonts w:ascii="72" w:hAnsi="72" w:cs="72"/>
                <w:color w:val="000000"/>
                <w:szCs w:val="22"/>
                <w:lang w:val="en-ZA" w:eastAsia="en-ZA"/>
              </w:rPr>
              <w:t>: Preliminary design</w:t>
            </w:r>
          </w:p>
        </w:tc>
        <w:tc>
          <w:tcPr>
            <w:tcW w:w="3141" w:type="dxa"/>
            <w:tcBorders>
              <w:top w:val="nil"/>
              <w:left w:val="nil"/>
              <w:bottom w:val="single" w:sz="4" w:space="0" w:color="auto"/>
              <w:right w:val="single" w:sz="4" w:space="0" w:color="auto"/>
            </w:tcBorders>
            <w:vAlign w:val="center"/>
            <w:hideMark/>
          </w:tcPr>
          <w:p w14:paraId="04A059A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As per Table 1.1</w:t>
            </w:r>
          </w:p>
        </w:tc>
        <w:tc>
          <w:tcPr>
            <w:tcW w:w="1157" w:type="dxa"/>
            <w:tcBorders>
              <w:top w:val="nil"/>
              <w:left w:val="nil"/>
              <w:bottom w:val="single" w:sz="4" w:space="0" w:color="auto"/>
              <w:right w:val="single" w:sz="4" w:space="0" w:color="auto"/>
            </w:tcBorders>
            <w:vAlign w:val="center"/>
            <w:hideMark/>
          </w:tcPr>
          <w:p w14:paraId="169BEF3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7735473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35%</w:t>
            </w:r>
          </w:p>
        </w:tc>
      </w:tr>
      <w:tr w:rsidR="00D67AC2" w:rsidRPr="00D67AC2" w14:paraId="7D3ADE1B" w14:textId="77777777" w:rsidTr="00505BD0">
        <w:trPr>
          <w:trHeight w:val="2208"/>
        </w:trPr>
        <w:tc>
          <w:tcPr>
            <w:tcW w:w="662" w:type="dxa"/>
            <w:tcBorders>
              <w:top w:val="nil"/>
              <w:left w:val="single" w:sz="4" w:space="0" w:color="auto"/>
              <w:bottom w:val="single" w:sz="4" w:space="0" w:color="auto"/>
              <w:right w:val="single" w:sz="4" w:space="0" w:color="auto"/>
            </w:tcBorders>
            <w:vAlign w:val="center"/>
            <w:hideMark/>
          </w:tcPr>
          <w:p w14:paraId="6D8FF90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2.2</w:t>
            </w:r>
          </w:p>
        </w:tc>
        <w:tc>
          <w:tcPr>
            <w:tcW w:w="4814" w:type="dxa"/>
            <w:tcBorders>
              <w:top w:val="nil"/>
              <w:left w:val="nil"/>
              <w:bottom w:val="single" w:sz="4" w:space="0" w:color="auto"/>
              <w:right w:val="single" w:sz="4" w:space="0" w:color="auto"/>
            </w:tcBorders>
            <w:vAlign w:val="center"/>
            <w:hideMark/>
          </w:tcPr>
          <w:p w14:paraId="47510B9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Plant Annual Performance Ratio (PR) guarantee</w:t>
            </w:r>
            <w:r w:rsidRPr="00D67AC2">
              <w:rPr>
                <w:rFonts w:ascii="72" w:hAnsi="72" w:cs="72"/>
                <w:color w:val="000000"/>
                <w:szCs w:val="22"/>
                <w:lang w:val="en-ZA" w:eastAsia="en-ZA"/>
              </w:rPr>
              <w:br/>
              <w:t>The Bidder provides a guarantee for the PR for each year of the 2-year Defects Liability Period until Final Acceptance is reached, including monthly breakdown of Guaranteed Performance Ratio for the first year and the corresponding estimated long-term solar irradiation on module plane.</w:t>
            </w:r>
          </w:p>
        </w:tc>
        <w:tc>
          <w:tcPr>
            <w:tcW w:w="3090" w:type="dxa"/>
            <w:tcBorders>
              <w:top w:val="nil"/>
              <w:left w:val="nil"/>
              <w:bottom w:val="single" w:sz="4" w:space="0" w:color="auto"/>
              <w:right w:val="single" w:sz="4" w:space="0" w:color="auto"/>
            </w:tcBorders>
            <w:vAlign w:val="center"/>
            <w:hideMark/>
          </w:tcPr>
          <w:p w14:paraId="0B363A29" w14:textId="48567ED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Tender Returnable:</w:t>
            </w:r>
            <w:r w:rsidRPr="00D67AC2">
              <w:rPr>
                <w:rFonts w:ascii="72" w:hAnsi="72" w:cs="72"/>
                <w:color w:val="000000"/>
                <w:szCs w:val="22"/>
                <w:lang w:val="en-ZA" w:eastAsia="en-ZA"/>
              </w:rPr>
              <w:t xml:space="preserve"> Guarantee</w:t>
            </w:r>
          </w:p>
        </w:tc>
        <w:tc>
          <w:tcPr>
            <w:tcW w:w="3141" w:type="dxa"/>
            <w:tcBorders>
              <w:top w:val="nil"/>
              <w:left w:val="nil"/>
              <w:bottom w:val="single" w:sz="4" w:space="0" w:color="auto"/>
              <w:right w:val="single" w:sz="4" w:space="0" w:color="auto"/>
            </w:tcBorders>
            <w:vAlign w:val="center"/>
            <w:hideMark/>
          </w:tcPr>
          <w:p w14:paraId="3A61E10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Performance Ratio ≥82%</w:t>
            </w:r>
            <w:r w:rsidRPr="00D67AC2">
              <w:rPr>
                <w:rFonts w:ascii="72" w:hAnsi="72" w:cs="72"/>
                <w:color w:val="000000"/>
                <w:szCs w:val="22"/>
                <w:lang w:val="en-ZA" w:eastAsia="en-ZA"/>
              </w:rPr>
              <w:br/>
              <w:t>4 - Performance Ratio ≥ 80% &amp; &lt; 82%</w:t>
            </w:r>
            <w:r w:rsidRPr="00D67AC2">
              <w:rPr>
                <w:rFonts w:ascii="72" w:hAnsi="72" w:cs="72"/>
                <w:color w:val="000000"/>
                <w:szCs w:val="22"/>
                <w:lang w:val="en-ZA" w:eastAsia="en-ZA"/>
              </w:rPr>
              <w:br/>
              <w:t>2 - Performance Ratio ≥ 78% &amp; &lt; 80%</w:t>
            </w:r>
            <w:r w:rsidRPr="00D67AC2">
              <w:rPr>
                <w:rFonts w:ascii="72" w:hAnsi="72" w:cs="72"/>
                <w:color w:val="000000"/>
                <w:szCs w:val="22"/>
                <w:lang w:val="en-ZA" w:eastAsia="en-ZA"/>
              </w:rPr>
              <w:br/>
              <w:t>0 - Performance Ratio &lt; 78%</w:t>
            </w:r>
          </w:p>
        </w:tc>
        <w:tc>
          <w:tcPr>
            <w:tcW w:w="1157" w:type="dxa"/>
            <w:tcBorders>
              <w:top w:val="nil"/>
              <w:left w:val="nil"/>
              <w:bottom w:val="single" w:sz="4" w:space="0" w:color="auto"/>
              <w:right w:val="single" w:sz="4" w:space="0" w:color="auto"/>
            </w:tcBorders>
            <w:vAlign w:val="center"/>
            <w:hideMark/>
          </w:tcPr>
          <w:p w14:paraId="5801C05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563D002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45%</w:t>
            </w:r>
          </w:p>
        </w:tc>
      </w:tr>
      <w:tr w:rsidR="00D67AC2" w:rsidRPr="00D67AC2" w14:paraId="3E66A8D9" w14:textId="77777777" w:rsidTr="00505BD0">
        <w:trPr>
          <w:trHeight w:val="1656"/>
        </w:trPr>
        <w:tc>
          <w:tcPr>
            <w:tcW w:w="662" w:type="dxa"/>
            <w:tcBorders>
              <w:top w:val="nil"/>
              <w:left w:val="single" w:sz="4" w:space="0" w:color="auto"/>
              <w:bottom w:val="single" w:sz="4" w:space="0" w:color="auto"/>
              <w:right w:val="single" w:sz="4" w:space="0" w:color="auto"/>
            </w:tcBorders>
            <w:vAlign w:val="center"/>
            <w:hideMark/>
          </w:tcPr>
          <w:p w14:paraId="5667B62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2.3</w:t>
            </w:r>
          </w:p>
        </w:tc>
        <w:tc>
          <w:tcPr>
            <w:tcW w:w="4814" w:type="dxa"/>
            <w:tcBorders>
              <w:top w:val="nil"/>
              <w:left w:val="nil"/>
              <w:bottom w:val="single" w:sz="4" w:space="0" w:color="auto"/>
              <w:right w:val="single" w:sz="4" w:space="0" w:color="auto"/>
            </w:tcBorders>
            <w:vAlign w:val="center"/>
            <w:hideMark/>
          </w:tcPr>
          <w:p w14:paraId="63C307C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Plant Annual Guaranteed Technical Availability</w:t>
            </w:r>
            <w:r w:rsidRPr="00D67AC2">
              <w:rPr>
                <w:rFonts w:ascii="72" w:hAnsi="72" w:cs="72"/>
                <w:color w:val="000000"/>
                <w:szCs w:val="22"/>
                <w:lang w:val="en-ZA" w:eastAsia="en-ZA"/>
              </w:rPr>
              <w:br/>
              <w:t>The Bidder provides a guarantee for the Plant’s Availability for each year of the 2-year Defects Liability Period until Final Acceptance is reached.</w:t>
            </w:r>
          </w:p>
        </w:tc>
        <w:tc>
          <w:tcPr>
            <w:tcW w:w="3090" w:type="dxa"/>
            <w:tcBorders>
              <w:top w:val="nil"/>
              <w:left w:val="nil"/>
              <w:bottom w:val="single" w:sz="4" w:space="0" w:color="auto"/>
              <w:right w:val="single" w:sz="4" w:space="0" w:color="auto"/>
            </w:tcBorders>
            <w:vAlign w:val="center"/>
            <w:hideMark/>
          </w:tcPr>
          <w:p w14:paraId="4C0F07F5" w14:textId="133AD84E"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Tender Returnable: </w:t>
            </w:r>
            <w:r w:rsidRPr="00D67AC2">
              <w:rPr>
                <w:rFonts w:ascii="72" w:hAnsi="72" w:cs="72"/>
                <w:color w:val="000000"/>
                <w:szCs w:val="22"/>
                <w:lang w:val="en-ZA" w:eastAsia="en-ZA"/>
              </w:rPr>
              <w:t>Guarantee</w:t>
            </w:r>
          </w:p>
        </w:tc>
        <w:tc>
          <w:tcPr>
            <w:tcW w:w="3141" w:type="dxa"/>
            <w:tcBorders>
              <w:top w:val="nil"/>
              <w:left w:val="nil"/>
              <w:bottom w:val="single" w:sz="4" w:space="0" w:color="auto"/>
              <w:right w:val="single" w:sz="4" w:space="0" w:color="auto"/>
            </w:tcBorders>
            <w:vAlign w:val="center"/>
            <w:hideMark/>
          </w:tcPr>
          <w:p w14:paraId="77B11C97"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Technical Availability ≥ 99%</w:t>
            </w:r>
            <w:r w:rsidRPr="00D67AC2">
              <w:rPr>
                <w:rFonts w:ascii="72" w:hAnsi="72" w:cs="72"/>
                <w:color w:val="000000"/>
                <w:szCs w:val="22"/>
                <w:lang w:val="en-ZA" w:eastAsia="en-ZA"/>
              </w:rPr>
              <w:br/>
              <w:t>4 - Technical Availability ≥ 97% &amp; &lt; 99%</w:t>
            </w:r>
            <w:r w:rsidRPr="00D67AC2">
              <w:rPr>
                <w:rFonts w:ascii="72" w:hAnsi="72" w:cs="72"/>
                <w:color w:val="000000"/>
                <w:szCs w:val="22"/>
                <w:lang w:val="en-ZA" w:eastAsia="en-ZA"/>
              </w:rPr>
              <w:br/>
              <w:t>2 - Technical Availability ≥ 95% &amp; &lt; 97%</w:t>
            </w:r>
            <w:r w:rsidRPr="00D67AC2">
              <w:rPr>
                <w:rFonts w:ascii="72" w:hAnsi="72" w:cs="72"/>
                <w:color w:val="000000"/>
                <w:szCs w:val="22"/>
                <w:lang w:val="en-ZA" w:eastAsia="en-ZA"/>
              </w:rPr>
              <w:br/>
              <w:t>0 - Technical Availability &lt; 95%</w:t>
            </w:r>
          </w:p>
        </w:tc>
        <w:tc>
          <w:tcPr>
            <w:tcW w:w="1157" w:type="dxa"/>
            <w:tcBorders>
              <w:top w:val="nil"/>
              <w:left w:val="nil"/>
              <w:bottom w:val="single" w:sz="4" w:space="0" w:color="auto"/>
              <w:right w:val="single" w:sz="4" w:space="0" w:color="auto"/>
            </w:tcBorders>
            <w:vAlign w:val="center"/>
            <w:hideMark/>
          </w:tcPr>
          <w:p w14:paraId="60A2BDD8"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5E5A045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20%</w:t>
            </w:r>
          </w:p>
        </w:tc>
      </w:tr>
      <w:tr w:rsidR="00D67AC2" w:rsidRPr="00D67AC2" w14:paraId="09F7387F" w14:textId="77777777" w:rsidTr="00505BD0">
        <w:trPr>
          <w:trHeight w:val="276"/>
        </w:trPr>
        <w:tc>
          <w:tcPr>
            <w:tcW w:w="662" w:type="dxa"/>
            <w:tcBorders>
              <w:top w:val="nil"/>
              <w:left w:val="single" w:sz="4" w:space="0" w:color="auto"/>
              <w:bottom w:val="single" w:sz="4" w:space="0" w:color="auto"/>
              <w:right w:val="single" w:sz="4" w:space="0" w:color="auto"/>
            </w:tcBorders>
            <w:vAlign w:val="center"/>
            <w:hideMark/>
          </w:tcPr>
          <w:p w14:paraId="03685BB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Cs w:val="22"/>
                <w:lang w:val="en-ZA" w:eastAsia="en-ZA"/>
              </w:rPr>
            </w:pPr>
            <w:r w:rsidRPr="00D67AC2">
              <w:rPr>
                <w:rFonts w:ascii="72" w:hAnsi="72" w:cs="72"/>
                <w:b/>
                <w:bCs/>
                <w:color w:val="000000"/>
                <w:szCs w:val="22"/>
                <w:lang w:val="en-ZA" w:eastAsia="en-ZA"/>
              </w:rPr>
              <w:t>3</w:t>
            </w:r>
          </w:p>
        </w:tc>
        <w:tc>
          <w:tcPr>
            <w:tcW w:w="4814" w:type="dxa"/>
            <w:tcBorders>
              <w:top w:val="nil"/>
              <w:left w:val="nil"/>
              <w:bottom w:val="single" w:sz="4" w:space="0" w:color="auto"/>
              <w:right w:val="single" w:sz="4" w:space="0" w:color="auto"/>
            </w:tcBorders>
            <w:vAlign w:val="center"/>
            <w:hideMark/>
          </w:tcPr>
          <w:p w14:paraId="5593F90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Electrical</w:t>
            </w:r>
          </w:p>
        </w:tc>
        <w:tc>
          <w:tcPr>
            <w:tcW w:w="3090" w:type="dxa"/>
            <w:tcBorders>
              <w:top w:val="nil"/>
              <w:left w:val="nil"/>
              <w:bottom w:val="single" w:sz="4" w:space="0" w:color="auto"/>
              <w:right w:val="single" w:sz="4" w:space="0" w:color="auto"/>
            </w:tcBorders>
            <w:vAlign w:val="center"/>
            <w:hideMark/>
          </w:tcPr>
          <w:p w14:paraId="28C5C1E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 </w:t>
            </w:r>
          </w:p>
        </w:tc>
        <w:tc>
          <w:tcPr>
            <w:tcW w:w="3141" w:type="dxa"/>
            <w:tcBorders>
              <w:top w:val="nil"/>
              <w:left w:val="nil"/>
              <w:bottom w:val="single" w:sz="4" w:space="0" w:color="auto"/>
              <w:right w:val="single" w:sz="4" w:space="0" w:color="auto"/>
            </w:tcBorders>
            <w:vAlign w:val="center"/>
            <w:hideMark/>
          </w:tcPr>
          <w:p w14:paraId="45ABDF5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1157" w:type="dxa"/>
            <w:tcBorders>
              <w:top w:val="nil"/>
              <w:left w:val="nil"/>
              <w:bottom w:val="single" w:sz="4" w:space="0" w:color="auto"/>
              <w:right w:val="single" w:sz="4" w:space="0" w:color="auto"/>
            </w:tcBorders>
            <w:vAlign w:val="center"/>
            <w:hideMark/>
          </w:tcPr>
          <w:p w14:paraId="6DA4813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w:t>
            </w:r>
          </w:p>
        </w:tc>
        <w:tc>
          <w:tcPr>
            <w:tcW w:w="1176" w:type="dxa"/>
            <w:tcBorders>
              <w:top w:val="nil"/>
              <w:left w:val="nil"/>
              <w:bottom w:val="single" w:sz="4" w:space="0" w:color="auto"/>
              <w:right w:val="single" w:sz="4" w:space="0" w:color="auto"/>
            </w:tcBorders>
            <w:vAlign w:val="center"/>
            <w:hideMark/>
          </w:tcPr>
          <w:p w14:paraId="5AFF29E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100%</w:t>
            </w:r>
          </w:p>
        </w:tc>
      </w:tr>
      <w:tr w:rsidR="00D67AC2" w:rsidRPr="00D67AC2" w14:paraId="10DB6FC8" w14:textId="77777777" w:rsidTr="00505BD0">
        <w:trPr>
          <w:trHeight w:val="4692"/>
        </w:trPr>
        <w:tc>
          <w:tcPr>
            <w:tcW w:w="662" w:type="dxa"/>
            <w:tcBorders>
              <w:top w:val="nil"/>
              <w:left w:val="single" w:sz="4" w:space="0" w:color="auto"/>
              <w:bottom w:val="single" w:sz="4" w:space="0" w:color="auto"/>
              <w:right w:val="single" w:sz="4" w:space="0" w:color="auto"/>
            </w:tcBorders>
            <w:vAlign w:val="center"/>
            <w:hideMark/>
          </w:tcPr>
          <w:p w14:paraId="6C3F0EBD"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3.1</w:t>
            </w:r>
          </w:p>
        </w:tc>
        <w:tc>
          <w:tcPr>
            <w:tcW w:w="4814" w:type="dxa"/>
            <w:tcBorders>
              <w:top w:val="nil"/>
              <w:left w:val="nil"/>
              <w:bottom w:val="single" w:sz="4" w:space="0" w:color="auto"/>
              <w:right w:val="single" w:sz="4" w:space="0" w:color="auto"/>
            </w:tcBorders>
            <w:vAlign w:val="center"/>
            <w:hideMark/>
          </w:tcPr>
          <w:p w14:paraId="4A25681D"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xml:space="preserve">The Bidder submits a valid ECSA Certificate or equivalent international acknowledgement for the Electrical Engineer/Technologist including CV with minimum of 5 years' work experience on the design, testing and commissioning of related electrical as specified on the Works Information. </w:t>
            </w:r>
          </w:p>
        </w:tc>
        <w:tc>
          <w:tcPr>
            <w:tcW w:w="3090" w:type="dxa"/>
            <w:tcBorders>
              <w:top w:val="nil"/>
              <w:left w:val="nil"/>
              <w:bottom w:val="single" w:sz="4" w:space="0" w:color="auto"/>
              <w:right w:val="single" w:sz="4" w:space="0" w:color="auto"/>
            </w:tcBorders>
            <w:vAlign w:val="center"/>
            <w:hideMark/>
          </w:tcPr>
          <w:p w14:paraId="1817F95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Tender Returnable</w:t>
            </w:r>
            <w:r w:rsidRPr="00D67AC2">
              <w:rPr>
                <w:rFonts w:ascii="72" w:hAnsi="72" w:cs="72"/>
                <w:color w:val="000000"/>
                <w:szCs w:val="22"/>
                <w:lang w:val="en-ZA" w:eastAsia="en-ZA"/>
              </w:rPr>
              <w:t>: CV and ECSA or equivalent international certificate</w:t>
            </w:r>
          </w:p>
        </w:tc>
        <w:tc>
          <w:tcPr>
            <w:tcW w:w="3141" w:type="dxa"/>
            <w:tcBorders>
              <w:top w:val="nil"/>
              <w:left w:val="nil"/>
              <w:bottom w:val="single" w:sz="4" w:space="0" w:color="auto"/>
              <w:right w:val="single" w:sz="4" w:space="0" w:color="auto"/>
            </w:tcBorders>
            <w:vAlign w:val="center"/>
            <w:hideMark/>
          </w:tcPr>
          <w:p w14:paraId="6AC4C85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xml:space="preserve">5 – Valid ECSA Certificate and CV submitted with more than 5 years’ work experience for similar electrical scope of work. </w:t>
            </w:r>
            <w:r w:rsidRPr="00D67AC2">
              <w:rPr>
                <w:rFonts w:ascii="72" w:hAnsi="72" w:cs="72"/>
                <w:color w:val="000000"/>
                <w:szCs w:val="22"/>
                <w:lang w:val="en-ZA" w:eastAsia="en-ZA"/>
              </w:rPr>
              <w:br w:type="page"/>
              <w:t xml:space="preserve">4 – Valid ECSA Certificate or equivalent international acknowledgement and CV submitted with less than 5 years’ work experience for similar or not similar electrical scope of work. </w:t>
            </w:r>
            <w:r w:rsidRPr="00D67AC2">
              <w:rPr>
                <w:rFonts w:ascii="72" w:hAnsi="72" w:cs="72"/>
                <w:color w:val="000000"/>
                <w:szCs w:val="22"/>
                <w:lang w:val="en-ZA" w:eastAsia="en-ZA"/>
              </w:rPr>
              <w:br w:type="page"/>
              <w:t xml:space="preserve">2 – Invalid/No ECSA Certificate or equivalent international acknowledgement and CV submitted with less than 5 years’ work experience for similar or not similar electrical scope of work. </w:t>
            </w:r>
            <w:r w:rsidRPr="00D67AC2">
              <w:rPr>
                <w:rFonts w:ascii="72" w:hAnsi="72" w:cs="72"/>
                <w:color w:val="000000"/>
                <w:szCs w:val="22"/>
                <w:lang w:val="en-ZA" w:eastAsia="en-ZA"/>
              </w:rPr>
              <w:br w:type="page"/>
              <w:t>0 – No submission</w:t>
            </w:r>
          </w:p>
        </w:tc>
        <w:tc>
          <w:tcPr>
            <w:tcW w:w="1157" w:type="dxa"/>
            <w:tcBorders>
              <w:top w:val="nil"/>
              <w:left w:val="nil"/>
              <w:bottom w:val="single" w:sz="4" w:space="0" w:color="auto"/>
              <w:right w:val="single" w:sz="4" w:space="0" w:color="auto"/>
            </w:tcBorders>
            <w:vAlign w:val="center"/>
            <w:hideMark/>
          </w:tcPr>
          <w:p w14:paraId="1A4737C8"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3933BCB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15%</w:t>
            </w:r>
          </w:p>
        </w:tc>
      </w:tr>
      <w:tr w:rsidR="00D67AC2" w:rsidRPr="00D67AC2" w14:paraId="1DE2F674" w14:textId="77777777" w:rsidTr="00505BD0">
        <w:trPr>
          <w:trHeight w:val="8192"/>
        </w:trPr>
        <w:tc>
          <w:tcPr>
            <w:tcW w:w="662" w:type="dxa"/>
            <w:tcBorders>
              <w:top w:val="nil"/>
              <w:left w:val="single" w:sz="4" w:space="0" w:color="auto"/>
              <w:bottom w:val="single" w:sz="4" w:space="0" w:color="auto"/>
              <w:right w:val="single" w:sz="4" w:space="0" w:color="auto"/>
            </w:tcBorders>
            <w:vAlign w:val="center"/>
            <w:hideMark/>
          </w:tcPr>
          <w:p w14:paraId="4D5C011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3.2</w:t>
            </w:r>
          </w:p>
        </w:tc>
        <w:tc>
          <w:tcPr>
            <w:tcW w:w="4814" w:type="dxa"/>
            <w:tcBorders>
              <w:top w:val="nil"/>
              <w:left w:val="nil"/>
              <w:bottom w:val="single" w:sz="4" w:space="0" w:color="auto"/>
              <w:right w:val="single" w:sz="4" w:space="0" w:color="auto"/>
            </w:tcBorders>
            <w:vAlign w:val="center"/>
            <w:hideMark/>
          </w:tcPr>
          <w:p w14:paraId="5DA249A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The Bidder submits a technical report confirming full compliance or any deviations if applicable for the electrical design, installation, commissioning, and handover requirements specified in the electrical scope.</w:t>
            </w:r>
            <w:r w:rsidRPr="00D67AC2">
              <w:rPr>
                <w:rFonts w:ascii="72" w:hAnsi="72" w:cs="72"/>
                <w:color w:val="000000"/>
                <w:szCs w:val="22"/>
                <w:lang w:val="en-ZA" w:eastAsia="en-ZA"/>
              </w:rPr>
              <w:br w:type="page"/>
              <w:t>The technical report shall be in the form of a narrative and supportive documentation shall include the following as a minimum:</w:t>
            </w:r>
            <w:r w:rsidRPr="00D67AC2">
              <w:rPr>
                <w:rFonts w:ascii="72" w:hAnsi="72" w:cs="72"/>
                <w:color w:val="000000"/>
                <w:szCs w:val="22"/>
                <w:lang w:val="en-ZA" w:eastAsia="en-ZA"/>
              </w:rPr>
              <w:br w:type="page"/>
              <w:t>• Compliance to electrical standards and requirements for PV Modules.</w:t>
            </w:r>
            <w:r w:rsidRPr="00D67AC2">
              <w:rPr>
                <w:rFonts w:ascii="72" w:hAnsi="72" w:cs="72"/>
                <w:color w:val="000000"/>
                <w:szCs w:val="22"/>
                <w:lang w:val="en-ZA" w:eastAsia="en-ZA"/>
              </w:rPr>
              <w:br w:type="page"/>
              <w:t>• Compliance to electrical standards and requirements for Inverters.</w:t>
            </w:r>
            <w:r w:rsidRPr="00D67AC2">
              <w:rPr>
                <w:rFonts w:ascii="72" w:hAnsi="72" w:cs="72"/>
                <w:color w:val="000000"/>
                <w:szCs w:val="22"/>
                <w:lang w:val="en-ZA" w:eastAsia="en-ZA"/>
              </w:rPr>
              <w:br w:type="page"/>
              <w:t>• Compliance to electrical standards and requirements for AC and DC cables.</w:t>
            </w:r>
            <w:r w:rsidRPr="00D67AC2">
              <w:rPr>
                <w:rFonts w:ascii="72" w:hAnsi="72" w:cs="72"/>
                <w:color w:val="000000"/>
                <w:szCs w:val="22"/>
                <w:lang w:val="en-ZA" w:eastAsia="en-ZA"/>
              </w:rPr>
              <w:br w:type="page"/>
              <w:t>• Compliance to electrical standards and requirements for Ring Main Units (RMUs).</w:t>
            </w:r>
            <w:r w:rsidRPr="00D67AC2">
              <w:rPr>
                <w:rFonts w:ascii="72" w:hAnsi="72" w:cs="72"/>
                <w:color w:val="000000"/>
                <w:szCs w:val="22"/>
                <w:lang w:val="en-ZA" w:eastAsia="en-ZA"/>
              </w:rPr>
              <w:br w:type="page"/>
              <w:t>Compliance to electrical standards and requirements for Medium and Low Voltage Switchgear</w:t>
            </w:r>
            <w:r w:rsidRPr="00D67AC2">
              <w:rPr>
                <w:rFonts w:ascii="72" w:hAnsi="72" w:cs="72"/>
                <w:color w:val="000000"/>
                <w:szCs w:val="22"/>
                <w:lang w:val="en-ZA" w:eastAsia="en-ZA"/>
              </w:rPr>
              <w:br w:type="page"/>
              <w:t>• Compliance to electrical standards and requirements for HV/MV Power Transformers, MV/LV Transformers, and MV/MV or LV/LV Transformers.</w:t>
            </w:r>
            <w:r w:rsidRPr="00D67AC2">
              <w:rPr>
                <w:rFonts w:ascii="72" w:hAnsi="72" w:cs="72"/>
                <w:color w:val="000000"/>
                <w:szCs w:val="22"/>
                <w:lang w:val="en-ZA" w:eastAsia="en-ZA"/>
              </w:rPr>
              <w:br w:type="page"/>
              <w:t>• Compliance to electrical standards and requirements for 400/230VAC and DC Distribution Boards</w:t>
            </w:r>
            <w:r w:rsidRPr="00D67AC2">
              <w:rPr>
                <w:rFonts w:ascii="72" w:hAnsi="72" w:cs="72"/>
                <w:color w:val="000000"/>
                <w:szCs w:val="22"/>
                <w:lang w:val="en-ZA" w:eastAsia="en-ZA"/>
              </w:rPr>
              <w:br w:type="page"/>
              <w:t>• Compliance to electrical standards and requirements for Essential Power Systems (Batteries and Battery Chargers, Uninterruptable Power Supplies and Diesel Generators)</w:t>
            </w:r>
            <w:r w:rsidRPr="00D67AC2">
              <w:rPr>
                <w:rFonts w:ascii="72" w:hAnsi="72" w:cs="72"/>
                <w:color w:val="000000"/>
                <w:szCs w:val="22"/>
                <w:lang w:val="en-ZA" w:eastAsia="en-ZA"/>
              </w:rPr>
              <w:br w:type="page"/>
              <w:t>• Compliance to electrical standards and requirements for Earthing System and Lighting Protection.</w:t>
            </w:r>
            <w:r w:rsidRPr="00D67AC2">
              <w:rPr>
                <w:rFonts w:ascii="72" w:hAnsi="72" w:cs="72"/>
                <w:color w:val="000000"/>
                <w:szCs w:val="22"/>
                <w:lang w:val="en-ZA" w:eastAsia="en-ZA"/>
              </w:rPr>
              <w:br w:type="page"/>
              <w:t>• Compliance to electrical standards and requirements for Protection and Control.</w:t>
            </w:r>
            <w:r w:rsidRPr="00D67AC2">
              <w:rPr>
                <w:rFonts w:ascii="72" w:hAnsi="72" w:cs="72"/>
                <w:color w:val="000000"/>
                <w:szCs w:val="22"/>
                <w:lang w:val="en-ZA" w:eastAsia="en-ZA"/>
              </w:rPr>
              <w:br w:type="page"/>
              <w:t>Compliance to electrical standards and requirements for Grid Code.</w:t>
            </w:r>
          </w:p>
        </w:tc>
        <w:tc>
          <w:tcPr>
            <w:tcW w:w="3090" w:type="dxa"/>
            <w:tcBorders>
              <w:top w:val="nil"/>
              <w:left w:val="nil"/>
              <w:bottom w:val="single" w:sz="4" w:space="0" w:color="auto"/>
              <w:right w:val="single" w:sz="4" w:space="0" w:color="auto"/>
            </w:tcBorders>
            <w:vAlign w:val="center"/>
            <w:hideMark/>
          </w:tcPr>
          <w:p w14:paraId="35F0B9B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commentRangeStart w:id="84"/>
            <w:r w:rsidRPr="00D67AC2">
              <w:rPr>
                <w:rFonts w:ascii="72" w:hAnsi="72" w:cs="72"/>
                <w:color w:val="000000"/>
                <w:szCs w:val="22"/>
                <w:lang w:val="en-ZA" w:eastAsia="en-ZA"/>
              </w:rPr>
              <w:t xml:space="preserve">Tender Returnable: </w:t>
            </w:r>
            <w:commentRangeEnd w:id="84"/>
            <w:r w:rsidR="003E1784" w:rsidRPr="00D67AC2">
              <w:rPr>
                <w:rStyle w:val="CommentReference"/>
                <w:rFonts w:ascii="72" w:hAnsi="72" w:cs="72"/>
                <w:color w:val="000000"/>
                <w:sz w:val="22"/>
                <w:szCs w:val="22"/>
                <w:lang w:val="en-ZA" w:eastAsia="en-ZA"/>
              </w:rPr>
              <w:commentReference w:id="84"/>
            </w:r>
          </w:p>
        </w:tc>
        <w:tc>
          <w:tcPr>
            <w:tcW w:w="3141" w:type="dxa"/>
            <w:tcBorders>
              <w:top w:val="nil"/>
              <w:left w:val="nil"/>
              <w:bottom w:val="single" w:sz="4" w:space="0" w:color="auto"/>
              <w:right w:val="single" w:sz="4" w:space="0" w:color="auto"/>
            </w:tcBorders>
            <w:vAlign w:val="center"/>
            <w:hideMark/>
          </w:tcPr>
          <w:p w14:paraId="6F11EC8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Comprehensive narrative provided which explicitly details the Bidder’s technical report confirming full compliance to the electrical Works for all listed items without deviations.</w:t>
            </w:r>
            <w:r w:rsidRPr="00D67AC2">
              <w:rPr>
                <w:rFonts w:ascii="72" w:hAnsi="72" w:cs="72"/>
                <w:color w:val="000000"/>
                <w:szCs w:val="22"/>
                <w:lang w:val="en-ZA" w:eastAsia="en-ZA"/>
              </w:rPr>
              <w:br w:type="page"/>
              <w:t>4 – Narrative technical report contains ambiguity and deviations for not more than 3 items with acceptable risk, exceptions, and conditions.</w:t>
            </w:r>
            <w:r w:rsidRPr="00D67AC2">
              <w:rPr>
                <w:rFonts w:ascii="72" w:hAnsi="72" w:cs="72"/>
                <w:color w:val="000000"/>
                <w:szCs w:val="22"/>
                <w:lang w:val="en-ZA" w:eastAsia="en-ZA"/>
              </w:rPr>
              <w:br w:type="page"/>
              <w:t>2 – Narrative technical report where 3 or more than 3 items are incomplete, unclear and non-compliant with unacceptable risk, exceptions and conditions.</w:t>
            </w:r>
            <w:r w:rsidRPr="00D67AC2">
              <w:rPr>
                <w:rFonts w:ascii="72" w:hAnsi="72" w:cs="72"/>
                <w:color w:val="000000"/>
                <w:szCs w:val="22"/>
                <w:lang w:val="en-ZA" w:eastAsia="en-ZA"/>
              </w:rPr>
              <w:br w:type="page"/>
              <w:t>0 – No documentation provided</w:t>
            </w:r>
          </w:p>
        </w:tc>
        <w:tc>
          <w:tcPr>
            <w:tcW w:w="1157" w:type="dxa"/>
            <w:tcBorders>
              <w:top w:val="nil"/>
              <w:left w:val="nil"/>
              <w:bottom w:val="single" w:sz="4" w:space="0" w:color="auto"/>
              <w:right w:val="single" w:sz="4" w:space="0" w:color="auto"/>
            </w:tcBorders>
            <w:vAlign w:val="center"/>
            <w:hideMark/>
          </w:tcPr>
          <w:p w14:paraId="1DAC270D"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7062EB1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50%</w:t>
            </w:r>
          </w:p>
        </w:tc>
      </w:tr>
      <w:tr w:rsidR="00D67AC2" w:rsidRPr="00D67AC2" w14:paraId="1073AFBA" w14:textId="77777777" w:rsidTr="00505BD0">
        <w:trPr>
          <w:trHeight w:val="3588"/>
        </w:trPr>
        <w:tc>
          <w:tcPr>
            <w:tcW w:w="662" w:type="dxa"/>
            <w:tcBorders>
              <w:top w:val="nil"/>
              <w:left w:val="single" w:sz="4" w:space="0" w:color="auto"/>
              <w:bottom w:val="single" w:sz="4" w:space="0" w:color="auto"/>
              <w:right w:val="single" w:sz="4" w:space="0" w:color="auto"/>
            </w:tcBorders>
            <w:vAlign w:val="center"/>
            <w:hideMark/>
          </w:tcPr>
          <w:p w14:paraId="27159317"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3.3</w:t>
            </w:r>
          </w:p>
        </w:tc>
        <w:tc>
          <w:tcPr>
            <w:tcW w:w="4814" w:type="dxa"/>
            <w:tcBorders>
              <w:top w:val="nil"/>
              <w:left w:val="nil"/>
              <w:bottom w:val="single" w:sz="4" w:space="0" w:color="auto"/>
              <w:right w:val="single" w:sz="4" w:space="0" w:color="auto"/>
            </w:tcBorders>
            <w:vAlign w:val="center"/>
            <w:hideMark/>
          </w:tcPr>
          <w:p w14:paraId="01B88FC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The Bidder shall provide the following information:</w:t>
            </w:r>
            <w:r w:rsidRPr="00D67AC2">
              <w:rPr>
                <w:rFonts w:ascii="72" w:hAnsi="72" w:cs="72"/>
                <w:color w:val="000000"/>
                <w:szCs w:val="22"/>
                <w:lang w:val="en-ZA" w:eastAsia="en-ZA"/>
              </w:rPr>
              <w:br w:type="page"/>
              <w:t>Typical Type Test Certificates and/or Technical Datasheets for Medium Voltage (MV) Switchgear, which may be either Gas-Insulated Switchgear (GIS) or Air-Insulated Switchgear (AIS).</w:t>
            </w:r>
            <w:r w:rsidRPr="00D67AC2">
              <w:rPr>
                <w:rFonts w:ascii="72" w:hAnsi="72" w:cs="72"/>
                <w:color w:val="000000"/>
                <w:szCs w:val="22"/>
                <w:lang w:val="en-ZA" w:eastAsia="en-ZA"/>
              </w:rPr>
              <w:br w:type="page"/>
              <w:t>Typical Type Test Certificates and/or Technical Datasheets for Medium Voltage (MV) Power Transformers.</w:t>
            </w:r>
          </w:p>
        </w:tc>
        <w:tc>
          <w:tcPr>
            <w:tcW w:w="3090" w:type="dxa"/>
            <w:tcBorders>
              <w:top w:val="nil"/>
              <w:left w:val="nil"/>
              <w:bottom w:val="single" w:sz="4" w:space="0" w:color="auto"/>
              <w:right w:val="single" w:sz="4" w:space="0" w:color="auto"/>
            </w:tcBorders>
            <w:vAlign w:val="center"/>
            <w:hideMark/>
          </w:tcPr>
          <w:p w14:paraId="206FB402" w14:textId="17A1D890"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Tender Returnable</w:t>
            </w:r>
            <w:r w:rsidRPr="00D67AC2">
              <w:rPr>
                <w:rFonts w:ascii="72" w:hAnsi="72" w:cs="72"/>
                <w:color w:val="000000"/>
                <w:szCs w:val="22"/>
                <w:lang w:val="en-ZA" w:eastAsia="en-ZA"/>
              </w:rPr>
              <w:t>: Declaration in the for</w:t>
            </w:r>
            <w:ins w:id="85" w:author="Grace Olukune" w:date="2025-12-08T13:41:00Z" w16du:dateUtc="2025-12-08T11:41:00Z">
              <w:r w:rsidR="003E1784">
                <w:rPr>
                  <w:rFonts w:ascii="72" w:hAnsi="72" w:cs="72"/>
                  <w:color w:val="000000"/>
                  <w:szCs w:val="22"/>
                  <w:lang w:val="en-ZA" w:eastAsia="en-ZA"/>
                </w:rPr>
                <w:t>m</w:t>
              </w:r>
            </w:ins>
            <w:r w:rsidRPr="00D67AC2">
              <w:rPr>
                <w:rFonts w:ascii="72" w:hAnsi="72" w:cs="72"/>
                <w:color w:val="000000"/>
                <w:szCs w:val="22"/>
                <w:lang w:val="en-ZA" w:eastAsia="en-ZA"/>
              </w:rPr>
              <w:t xml:space="preserve"> of a report</w:t>
            </w:r>
          </w:p>
        </w:tc>
        <w:tc>
          <w:tcPr>
            <w:tcW w:w="3141" w:type="dxa"/>
            <w:tcBorders>
              <w:top w:val="nil"/>
              <w:left w:val="nil"/>
              <w:bottom w:val="single" w:sz="4" w:space="0" w:color="auto"/>
              <w:right w:val="single" w:sz="4" w:space="0" w:color="auto"/>
            </w:tcBorders>
            <w:vAlign w:val="center"/>
            <w:hideMark/>
          </w:tcPr>
          <w:p w14:paraId="785982D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Two (x2) Type test certificates or datasheets and schedule provided without any deviations.</w:t>
            </w:r>
            <w:r w:rsidRPr="00D67AC2">
              <w:rPr>
                <w:rFonts w:ascii="72" w:hAnsi="72" w:cs="72"/>
                <w:color w:val="000000"/>
                <w:szCs w:val="22"/>
                <w:lang w:val="en-ZA" w:eastAsia="en-ZA"/>
              </w:rPr>
              <w:br w:type="page"/>
              <w:t>4 – Two (x2) Type test certificates or datasheets and schedule provided with acceptable risk, exceptions, and conditions.</w:t>
            </w:r>
            <w:r w:rsidRPr="00D67AC2">
              <w:rPr>
                <w:rFonts w:ascii="72" w:hAnsi="72" w:cs="72"/>
                <w:color w:val="000000"/>
                <w:szCs w:val="22"/>
                <w:lang w:val="en-ZA" w:eastAsia="en-ZA"/>
              </w:rPr>
              <w:br w:type="page"/>
              <w:t>2 – One (1) Type test certificate or datasheet not submitted, or schedule submitted with unacceptable risk, exceptions and conditions specified in any of the schedules submitted.</w:t>
            </w:r>
            <w:r w:rsidRPr="00D67AC2">
              <w:rPr>
                <w:rFonts w:ascii="72" w:hAnsi="72" w:cs="72"/>
                <w:color w:val="000000"/>
                <w:szCs w:val="22"/>
                <w:lang w:val="en-ZA" w:eastAsia="en-ZA"/>
              </w:rPr>
              <w:br w:type="page"/>
              <w:t>0 – No documentation</w:t>
            </w:r>
          </w:p>
        </w:tc>
        <w:tc>
          <w:tcPr>
            <w:tcW w:w="1157" w:type="dxa"/>
            <w:tcBorders>
              <w:top w:val="nil"/>
              <w:left w:val="nil"/>
              <w:bottom w:val="single" w:sz="4" w:space="0" w:color="auto"/>
              <w:right w:val="single" w:sz="4" w:space="0" w:color="auto"/>
            </w:tcBorders>
            <w:vAlign w:val="center"/>
            <w:hideMark/>
          </w:tcPr>
          <w:p w14:paraId="1CFDB2A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4BBC436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15%</w:t>
            </w:r>
          </w:p>
        </w:tc>
      </w:tr>
      <w:tr w:rsidR="00D67AC2" w:rsidRPr="00D67AC2" w14:paraId="10A3F53A" w14:textId="77777777" w:rsidTr="00505BD0">
        <w:trPr>
          <w:trHeight w:val="1932"/>
        </w:trPr>
        <w:tc>
          <w:tcPr>
            <w:tcW w:w="662" w:type="dxa"/>
            <w:tcBorders>
              <w:top w:val="nil"/>
              <w:left w:val="single" w:sz="4" w:space="0" w:color="auto"/>
              <w:bottom w:val="single" w:sz="4" w:space="0" w:color="auto"/>
              <w:right w:val="single" w:sz="4" w:space="0" w:color="auto"/>
            </w:tcBorders>
            <w:vAlign w:val="center"/>
            <w:hideMark/>
          </w:tcPr>
          <w:p w14:paraId="4129211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3.4</w:t>
            </w:r>
          </w:p>
        </w:tc>
        <w:tc>
          <w:tcPr>
            <w:tcW w:w="4814" w:type="dxa"/>
            <w:tcBorders>
              <w:top w:val="nil"/>
              <w:left w:val="nil"/>
              <w:bottom w:val="single" w:sz="4" w:space="0" w:color="auto"/>
              <w:right w:val="single" w:sz="4" w:space="0" w:color="auto"/>
            </w:tcBorders>
            <w:vAlign w:val="center"/>
            <w:hideMark/>
          </w:tcPr>
          <w:p w14:paraId="61E7B49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The Bidder submits the following:</w:t>
            </w:r>
            <w:r w:rsidRPr="00D67AC2">
              <w:rPr>
                <w:rFonts w:ascii="72" w:hAnsi="72" w:cs="72"/>
                <w:color w:val="000000"/>
                <w:szCs w:val="22"/>
                <w:lang w:val="en-ZA" w:eastAsia="en-ZA"/>
              </w:rPr>
              <w:br/>
              <w:t>• High level Conceptual Electrical Reticulation or Single Line Drawing (SLD) for the required scope of work.</w:t>
            </w:r>
            <w:r w:rsidRPr="00D67AC2">
              <w:rPr>
                <w:rFonts w:ascii="72" w:hAnsi="72" w:cs="72"/>
                <w:color w:val="000000"/>
                <w:szCs w:val="22"/>
                <w:lang w:val="en-ZA" w:eastAsia="en-ZA"/>
              </w:rPr>
              <w:br/>
              <w:t>• Power system study report previously done by the Contractor for similar scope of work.</w:t>
            </w:r>
          </w:p>
        </w:tc>
        <w:tc>
          <w:tcPr>
            <w:tcW w:w="3090" w:type="dxa"/>
            <w:tcBorders>
              <w:top w:val="nil"/>
              <w:left w:val="nil"/>
              <w:bottom w:val="single" w:sz="4" w:space="0" w:color="auto"/>
              <w:right w:val="single" w:sz="4" w:space="0" w:color="auto"/>
            </w:tcBorders>
            <w:vAlign w:val="center"/>
            <w:hideMark/>
          </w:tcPr>
          <w:p w14:paraId="1106FB8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Tender Returnable</w:t>
            </w:r>
            <w:r w:rsidRPr="00D67AC2">
              <w:rPr>
                <w:rFonts w:ascii="72" w:hAnsi="72" w:cs="72"/>
                <w:color w:val="000000"/>
                <w:szCs w:val="22"/>
                <w:lang w:val="en-ZA" w:eastAsia="en-ZA"/>
              </w:rPr>
              <w:t>: Line diagram and study report</w:t>
            </w:r>
          </w:p>
        </w:tc>
        <w:tc>
          <w:tcPr>
            <w:tcW w:w="3141" w:type="dxa"/>
            <w:tcBorders>
              <w:top w:val="nil"/>
              <w:left w:val="nil"/>
              <w:bottom w:val="single" w:sz="4" w:space="0" w:color="auto"/>
              <w:right w:val="single" w:sz="4" w:space="0" w:color="auto"/>
            </w:tcBorders>
            <w:vAlign w:val="center"/>
            <w:hideMark/>
          </w:tcPr>
          <w:p w14:paraId="53EBAC7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Conceptual Electrical Reticulation or SLD submitted including power system study.</w:t>
            </w:r>
            <w:r w:rsidRPr="00D67AC2">
              <w:rPr>
                <w:rFonts w:ascii="72" w:hAnsi="72" w:cs="72"/>
                <w:color w:val="000000"/>
                <w:szCs w:val="22"/>
                <w:lang w:val="en-ZA" w:eastAsia="en-ZA"/>
              </w:rPr>
              <w:br/>
              <w:t>4 – Conceptual Electrical Reticulation or SLD submitted excluding power system study.</w:t>
            </w:r>
            <w:r w:rsidRPr="00D67AC2">
              <w:rPr>
                <w:rFonts w:ascii="72" w:hAnsi="72" w:cs="72"/>
                <w:color w:val="000000"/>
                <w:szCs w:val="22"/>
                <w:lang w:val="en-ZA" w:eastAsia="en-ZA"/>
              </w:rPr>
              <w:br/>
              <w:t>0 – No documentation provided</w:t>
            </w:r>
          </w:p>
        </w:tc>
        <w:tc>
          <w:tcPr>
            <w:tcW w:w="1157" w:type="dxa"/>
            <w:tcBorders>
              <w:top w:val="nil"/>
              <w:left w:val="nil"/>
              <w:bottom w:val="single" w:sz="4" w:space="0" w:color="auto"/>
              <w:right w:val="single" w:sz="4" w:space="0" w:color="auto"/>
            </w:tcBorders>
            <w:vAlign w:val="center"/>
            <w:hideMark/>
          </w:tcPr>
          <w:p w14:paraId="1343AC2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262FBE4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20%</w:t>
            </w:r>
          </w:p>
        </w:tc>
      </w:tr>
      <w:tr w:rsidR="00D67AC2" w:rsidRPr="00D67AC2" w14:paraId="776DD67C" w14:textId="77777777" w:rsidTr="00505BD0">
        <w:trPr>
          <w:trHeight w:val="276"/>
        </w:trPr>
        <w:tc>
          <w:tcPr>
            <w:tcW w:w="662" w:type="dxa"/>
            <w:tcBorders>
              <w:top w:val="nil"/>
              <w:left w:val="single" w:sz="4" w:space="0" w:color="auto"/>
              <w:bottom w:val="single" w:sz="4" w:space="0" w:color="auto"/>
              <w:right w:val="single" w:sz="4" w:space="0" w:color="auto"/>
            </w:tcBorders>
            <w:vAlign w:val="center"/>
            <w:hideMark/>
          </w:tcPr>
          <w:p w14:paraId="7D036B7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4</w:t>
            </w:r>
          </w:p>
        </w:tc>
        <w:tc>
          <w:tcPr>
            <w:tcW w:w="4814" w:type="dxa"/>
            <w:tcBorders>
              <w:top w:val="nil"/>
              <w:left w:val="nil"/>
              <w:bottom w:val="single" w:sz="4" w:space="0" w:color="auto"/>
              <w:right w:val="single" w:sz="4" w:space="0" w:color="auto"/>
            </w:tcBorders>
            <w:noWrap/>
            <w:vAlign w:val="center"/>
            <w:hideMark/>
          </w:tcPr>
          <w:p w14:paraId="073E935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Control and Monitoring System (CMS) Criteria</w:t>
            </w:r>
          </w:p>
        </w:tc>
        <w:tc>
          <w:tcPr>
            <w:tcW w:w="3090" w:type="dxa"/>
            <w:tcBorders>
              <w:top w:val="nil"/>
              <w:left w:val="nil"/>
              <w:bottom w:val="single" w:sz="4" w:space="0" w:color="auto"/>
              <w:right w:val="single" w:sz="4" w:space="0" w:color="auto"/>
            </w:tcBorders>
            <w:vAlign w:val="center"/>
            <w:hideMark/>
          </w:tcPr>
          <w:p w14:paraId="06A6513D"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3141" w:type="dxa"/>
            <w:tcBorders>
              <w:top w:val="nil"/>
              <w:left w:val="nil"/>
              <w:bottom w:val="single" w:sz="4" w:space="0" w:color="auto"/>
              <w:right w:val="single" w:sz="4" w:space="0" w:color="auto"/>
            </w:tcBorders>
            <w:vAlign w:val="center"/>
            <w:hideMark/>
          </w:tcPr>
          <w:p w14:paraId="3587373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1157" w:type="dxa"/>
            <w:tcBorders>
              <w:top w:val="nil"/>
              <w:left w:val="nil"/>
              <w:bottom w:val="single" w:sz="4" w:space="0" w:color="auto"/>
              <w:right w:val="single" w:sz="4" w:space="0" w:color="auto"/>
            </w:tcBorders>
            <w:vAlign w:val="center"/>
            <w:hideMark/>
          </w:tcPr>
          <w:p w14:paraId="1F5E6A0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w:t>
            </w:r>
          </w:p>
        </w:tc>
        <w:tc>
          <w:tcPr>
            <w:tcW w:w="1176" w:type="dxa"/>
            <w:tcBorders>
              <w:top w:val="nil"/>
              <w:left w:val="nil"/>
              <w:bottom w:val="single" w:sz="4" w:space="0" w:color="auto"/>
              <w:right w:val="single" w:sz="4" w:space="0" w:color="auto"/>
            </w:tcBorders>
            <w:vAlign w:val="center"/>
            <w:hideMark/>
          </w:tcPr>
          <w:p w14:paraId="0416BD6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100%</w:t>
            </w:r>
          </w:p>
        </w:tc>
      </w:tr>
      <w:tr w:rsidR="00D67AC2" w:rsidRPr="00D67AC2" w14:paraId="1425EE98" w14:textId="77777777" w:rsidTr="00505BD0">
        <w:trPr>
          <w:trHeight w:val="8192"/>
        </w:trPr>
        <w:tc>
          <w:tcPr>
            <w:tcW w:w="662" w:type="dxa"/>
            <w:tcBorders>
              <w:top w:val="nil"/>
              <w:left w:val="single" w:sz="4" w:space="0" w:color="auto"/>
              <w:bottom w:val="single" w:sz="4" w:space="0" w:color="auto"/>
              <w:right w:val="single" w:sz="4" w:space="0" w:color="auto"/>
            </w:tcBorders>
            <w:vAlign w:val="center"/>
            <w:hideMark/>
          </w:tcPr>
          <w:p w14:paraId="4BCA55B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4.1</w:t>
            </w:r>
          </w:p>
        </w:tc>
        <w:tc>
          <w:tcPr>
            <w:tcW w:w="4814" w:type="dxa"/>
            <w:tcBorders>
              <w:top w:val="nil"/>
              <w:left w:val="nil"/>
              <w:bottom w:val="single" w:sz="4" w:space="0" w:color="auto"/>
              <w:right w:val="single" w:sz="4" w:space="0" w:color="auto"/>
            </w:tcBorders>
            <w:hideMark/>
          </w:tcPr>
          <w:p w14:paraId="2C476BA8" w14:textId="44037ABC" w:rsidR="00D67AC2" w:rsidRPr="00D67AC2" w:rsidRDefault="00D67AC2" w:rsidP="00FC4E3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rFonts w:ascii="72" w:hAnsi="72" w:cs="72"/>
                <w:color w:val="000000"/>
                <w:szCs w:val="22"/>
                <w:lang w:val="en-ZA" w:eastAsia="en-ZA"/>
              </w:rPr>
            </w:pPr>
            <w:r w:rsidRPr="00D67AC2">
              <w:rPr>
                <w:rFonts w:ascii="72" w:hAnsi="72" w:cs="72"/>
                <w:color w:val="000000"/>
                <w:szCs w:val="22"/>
                <w:lang w:val="en-ZA" w:eastAsia="en-ZA"/>
              </w:rPr>
              <w:t xml:space="preserve">Bidders key personnel experience – C&amp;I works. The Bidder provides detailed CVs of the key personnel, where the C&amp;I works Designer exhibits the required qualifications and experience. The detailed design in terms of this Contract is to be executed by a qualified Professional Engineer or Professional Technologist who is a member of ECSA or equivalent international acknowledgement. </w:t>
            </w:r>
          </w:p>
        </w:tc>
        <w:tc>
          <w:tcPr>
            <w:tcW w:w="3090" w:type="dxa"/>
            <w:tcBorders>
              <w:top w:val="nil"/>
              <w:left w:val="nil"/>
              <w:bottom w:val="single" w:sz="4" w:space="0" w:color="auto"/>
              <w:right w:val="single" w:sz="4" w:space="0" w:color="auto"/>
            </w:tcBorders>
            <w:hideMark/>
          </w:tcPr>
          <w:p w14:paraId="44B5B46A" w14:textId="3CC3706B" w:rsidR="00E14B11" w:rsidRDefault="00D67AC2" w:rsidP="00E14B11">
            <w:pPr>
              <w:rPr>
                <w:rFonts w:ascii="72" w:hAnsi="72" w:cs="72"/>
                <w:color w:val="000000"/>
                <w:szCs w:val="22"/>
                <w:lang w:eastAsia="en-ZA"/>
              </w:rPr>
            </w:pPr>
            <w:r w:rsidRPr="00D67AC2">
              <w:rPr>
                <w:rFonts w:ascii="72" w:hAnsi="72" w:cs="72"/>
                <w:b/>
                <w:bCs/>
                <w:color w:val="000000"/>
                <w:szCs w:val="22"/>
                <w:lang w:val="en-ZA" w:eastAsia="en-ZA"/>
              </w:rPr>
              <w:t>Reference</w:t>
            </w:r>
            <w:r w:rsidRPr="00D67AC2">
              <w:rPr>
                <w:rFonts w:ascii="72" w:hAnsi="72" w:cs="72"/>
                <w:color w:val="000000"/>
                <w:szCs w:val="22"/>
                <w:lang w:val="en-ZA" w:eastAsia="en-ZA"/>
              </w:rPr>
              <w:t>:</w:t>
            </w:r>
            <w:r w:rsidR="00E14B11" w:rsidRPr="00710A55">
              <w:rPr>
                <w:rFonts w:ascii="72" w:hAnsi="72" w:cs="72"/>
                <w:color w:val="000000"/>
                <w:szCs w:val="22"/>
                <w:lang w:eastAsia="en-ZA"/>
              </w:rPr>
              <w:t xml:space="preserve"> Specific roles and responsibilities in past C&amp;I works projects.</w:t>
            </w:r>
          </w:p>
          <w:p w14:paraId="09D71317" w14:textId="4DF5A5BD" w:rsidR="00E14B11" w:rsidRPr="00E14B11" w:rsidRDefault="00E14B11" w:rsidP="00E14B11">
            <w:pPr>
              <w:tabs>
                <w:tab w:val="clear" w:pos="907"/>
                <w:tab w:val="clear" w:pos="1304"/>
                <w:tab w:val="clear" w:pos="1701"/>
                <w:tab w:val="clear" w:pos="2098"/>
                <w:tab w:val="clear" w:pos="2494"/>
                <w:tab w:val="clear" w:pos="2891"/>
                <w:tab w:val="clear" w:pos="3288"/>
                <w:tab w:val="clear" w:pos="3685"/>
                <w:tab w:val="clear" w:pos="4082"/>
                <w:tab w:val="clear" w:pos="4479"/>
              </w:tabs>
              <w:spacing w:after="160" w:line="278" w:lineRule="auto"/>
              <w:rPr>
                <w:rFonts w:ascii="72" w:hAnsi="72" w:cs="72"/>
                <w:color w:val="000000"/>
                <w:szCs w:val="22"/>
                <w:lang w:eastAsia="en-ZA"/>
              </w:rPr>
            </w:pPr>
            <w:r>
              <w:rPr>
                <w:rFonts w:ascii="72" w:hAnsi="72" w:cs="72"/>
                <w:color w:val="000000"/>
                <w:szCs w:val="22"/>
                <w:lang w:eastAsia="en-ZA"/>
              </w:rPr>
              <w:t xml:space="preserve">1. </w:t>
            </w:r>
            <w:r w:rsidRPr="00E14B11">
              <w:rPr>
                <w:rFonts w:ascii="72" w:hAnsi="72" w:cs="72"/>
                <w:color w:val="000000"/>
                <w:szCs w:val="22"/>
                <w:lang w:eastAsia="en-ZA"/>
              </w:rPr>
              <w:t>A detailed project history table listing relevant projects, the designer's role, project value, duration, and key C&amp;I scope elements.</w:t>
            </w:r>
          </w:p>
          <w:p w14:paraId="1B03FEE6" w14:textId="2D3B5913" w:rsidR="00E14B11" w:rsidRPr="00E14B11" w:rsidRDefault="00E14B11" w:rsidP="00E14B11">
            <w:pPr>
              <w:tabs>
                <w:tab w:val="clear" w:pos="907"/>
                <w:tab w:val="clear" w:pos="1304"/>
                <w:tab w:val="clear" w:pos="1701"/>
                <w:tab w:val="clear" w:pos="2098"/>
                <w:tab w:val="clear" w:pos="2494"/>
                <w:tab w:val="clear" w:pos="2891"/>
                <w:tab w:val="clear" w:pos="3288"/>
                <w:tab w:val="clear" w:pos="3685"/>
                <w:tab w:val="clear" w:pos="4082"/>
                <w:tab w:val="clear" w:pos="4479"/>
              </w:tabs>
              <w:spacing w:after="160" w:line="278" w:lineRule="auto"/>
              <w:rPr>
                <w:rFonts w:ascii="72" w:hAnsi="72" w:cs="72"/>
                <w:color w:val="000000"/>
                <w:szCs w:val="22"/>
                <w:lang w:eastAsia="en-ZA"/>
              </w:rPr>
            </w:pPr>
            <w:r>
              <w:rPr>
                <w:rFonts w:ascii="72" w:hAnsi="72" w:cs="72"/>
                <w:color w:val="000000"/>
                <w:szCs w:val="22"/>
                <w:lang w:eastAsia="en-ZA"/>
              </w:rPr>
              <w:t xml:space="preserve">2. </w:t>
            </w:r>
            <w:r w:rsidRPr="00E14B11">
              <w:rPr>
                <w:rFonts w:ascii="72" w:hAnsi="72" w:cs="72"/>
                <w:color w:val="000000"/>
                <w:szCs w:val="22"/>
                <w:lang w:eastAsia="en-ZA"/>
              </w:rPr>
              <w:t>Total years of relevant C&amp;I design experience explicitly stated.</w:t>
            </w:r>
          </w:p>
          <w:p w14:paraId="0356711C" w14:textId="77777777" w:rsidR="00E14B11" w:rsidRDefault="00E14B11" w:rsidP="00E14B11">
            <w:pPr>
              <w:rPr>
                <w:rFonts w:ascii="72" w:hAnsi="72" w:cs="72"/>
                <w:color w:val="000000"/>
                <w:szCs w:val="22"/>
                <w:lang w:eastAsia="en-ZA"/>
              </w:rPr>
            </w:pPr>
            <w:r w:rsidRPr="00710A55">
              <w:rPr>
                <w:rFonts w:ascii="72" w:hAnsi="72" w:cs="72"/>
                <w:color w:val="000000"/>
                <w:szCs w:val="22"/>
                <w:lang w:eastAsia="en-ZA"/>
              </w:rPr>
              <w:t>Proof of Professional Registration:</w:t>
            </w:r>
          </w:p>
          <w:p w14:paraId="263DF173" w14:textId="26850AC3" w:rsidR="00E14B11" w:rsidRPr="00E14B11" w:rsidRDefault="00E14B11" w:rsidP="00E14B11">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78" w:lineRule="auto"/>
              <w:rPr>
                <w:rFonts w:ascii="72" w:hAnsi="72" w:cs="72"/>
                <w:color w:val="000000"/>
                <w:szCs w:val="22"/>
                <w:lang w:eastAsia="en-ZA"/>
              </w:rPr>
            </w:pPr>
            <w:r>
              <w:rPr>
                <w:rFonts w:ascii="72" w:hAnsi="72" w:cs="72"/>
                <w:color w:val="000000"/>
                <w:szCs w:val="22"/>
                <w:lang w:eastAsia="en-ZA"/>
              </w:rPr>
              <w:t xml:space="preserve">1. </w:t>
            </w:r>
            <w:r w:rsidRPr="00E14B11">
              <w:rPr>
                <w:rFonts w:ascii="72" w:hAnsi="72" w:cs="72"/>
                <w:color w:val="000000"/>
                <w:szCs w:val="22"/>
                <w:lang w:eastAsia="en-ZA"/>
              </w:rPr>
              <w:t xml:space="preserve">An ECSA Privy link that shows a copy of the valid ECSA registration certificate (showing </w:t>
            </w:r>
            <w:proofErr w:type="spellStart"/>
            <w:r w:rsidRPr="00E14B11">
              <w:rPr>
                <w:rFonts w:ascii="72" w:hAnsi="72" w:cs="72"/>
                <w:color w:val="000000"/>
                <w:szCs w:val="22"/>
                <w:lang w:eastAsia="en-ZA"/>
              </w:rPr>
              <w:t>Pr.Eng</w:t>
            </w:r>
            <w:proofErr w:type="spellEnd"/>
            <w:r w:rsidRPr="00E14B11">
              <w:rPr>
                <w:rFonts w:ascii="72" w:hAnsi="72" w:cs="72"/>
                <w:color w:val="000000"/>
                <w:szCs w:val="22"/>
                <w:lang w:eastAsia="en-ZA"/>
              </w:rPr>
              <w:t xml:space="preserve"> or </w:t>
            </w:r>
            <w:proofErr w:type="spellStart"/>
            <w:r w:rsidRPr="00E14B11">
              <w:rPr>
                <w:rFonts w:ascii="72" w:hAnsi="72" w:cs="72"/>
                <w:color w:val="000000"/>
                <w:szCs w:val="22"/>
                <w:lang w:eastAsia="en-ZA"/>
              </w:rPr>
              <w:t>Pr.Tech</w:t>
            </w:r>
            <w:proofErr w:type="spellEnd"/>
            <w:r w:rsidRPr="00E14B11">
              <w:rPr>
                <w:rFonts w:ascii="72" w:hAnsi="72" w:cs="72"/>
                <w:color w:val="000000"/>
                <w:szCs w:val="22"/>
                <w:lang w:eastAsia="en-ZA"/>
              </w:rPr>
              <w:t xml:space="preserve"> status) or</w:t>
            </w:r>
          </w:p>
          <w:p w14:paraId="31649E0C" w14:textId="78407559" w:rsidR="00E14B11" w:rsidRPr="00E14B11" w:rsidRDefault="00E14B11" w:rsidP="00E14B11">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78" w:lineRule="auto"/>
              <w:rPr>
                <w:rFonts w:ascii="72" w:hAnsi="72" w:cs="72"/>
                <w:color w:val="000000"/>
                <w:szCs w:val="22"/>
                <w:lang w:eastAsia="en-ZA"/>
              </w:rPr>
            </w:pPr>
            <w:r>
              <w:rPr>
                <w:rFonts w:ascii="72" w:hAnsi="72" w:cs="72"/>
                <w:color w:val="000000"/>
                <w:szCs w:val="22"/>
                <w:lang w:eastAsia="en-ZA"/>
              </w:rPr>
              <w:t xml:space="preserve">2. </w:t>
            </w:r>
            <w:r w:rsidRPr="00E14B11">
              <w:rPr>
                <w:rFonts w:ascii="72" w:hAnsi="72" w:cs="72"/>
                <w:color w:val="000000"/>
                <w:szCs w:val="22"/>
                <w:lang w:eastAsia="en-ZA"/>
              </w:rPr>
              <w:t>Equivalent, verifiable proof of international engineering licensure/registration from a recognized body (e.g., P.E., C.Eng., P.Eng.).</w:t>
            </w:r>
          </w:p>
          <w:p w14:paraId="4AF9D084" w14:textId="7C1000F5"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w:t>
            </w:r>
          </w:p>
        </w:tc>
        <w:tc>
          <w:tcPr>
            <w:tcW w:w="3141" w:type="dxa"/>
            <w:tcBorders>
              <w:top w:val="nil"/>
              <w:left w:val="nil"/>
              <w:bottom w:val="single" w:sz="4" w:space="0" w:color="auto"/>
              <w:right w:val="single" w:sz="4" w:space="0" w:color="auto"/>
            </w:tcBorders>
            <w:hideMark/>
          </w:tcPr>
          <w:p w14:paraId="42F63720" w14:textId="77777777" w:rsidR="00646815" w:rsidRPr="000707E8" w:rsidRDefault="00646815" w:rsidP="00646815">
            <w:pPr>
              <w:rPr>
                <w:rFonts w:ascii="72" w:hAnsi="72" w:cs="72"/>
                <w:color w:val="000000"/>
                <w:szCs w:val="22"/>
                <w:lang w:eastAsia="en-ZA"/>
              </w:rPr>
            </w:pPr>
            <w:r w:rsidRPr="000707E8">
              <w:rPr>
                <w:rFonts w:ascii="72" w:hAnsi="72" w:cs="72"/>
                <w:color w:val="000000"/>
                <w:szCs w:val="22"/>
                <w:lang w:eastAsia="en-ZA"/>
              </w:rPr>
              <w:t xml:space="preserve">5 - Registered, with more than 5 year’s relevant experience for resource </w:t>
            </w:r>
          </w:p>
          <w:p w14:paraId="7AAD9752" w14:textId="77777777" w:rsidR="00646815" w:rsidRPr="000707E8" w:rsidRDefault="00646815" w:rsidP="00646815">
            <w:pPr>
              <w:rPr>
                <w:rFonts w:ascii="72" w:hAnsi="72" w:cs="72"/>
                <w:color w:val="000000"/>
                <w:szCs w:val="22"/>
                <w:lang w:eastAsia="en-ZA"/>
              </w:rPr>
            </w:pPr>
            <w:r w:rsidRPr="000707E8">
              <w:rPr>
                <w:rFonts w:ascii="72" w:hAnsi="72" w:cs="72"/>
                <w:color w:val="000000"/>
                <w:szCs w:val="22"/>
                <w:lang w:eastAsia="en-ZA"/>
              </w:rPr>
              <w:t xml:space="preserve">4 - Registered, with 5 years’ relevant experience for resource </w:t>
            </w:r>
          </w:p>
          <w:p w14:paraId="709316AD" w14:textId="77777777" w:rsidR="00646815" w:rsidRPr="000707E8" w:rsidRDefault="00646815" w:rsidP="00646815">
            <w:pPr>
              <w:rPr>
                <w:rFonts w:ascii="72" w:hAnsi="72" w:cs="72"/>
                <w:color w:val="000000"/>
                <w:szCs w:val="22"/>
                <w:lang w:eastAsia="en-ZA"/>
              </w:rPr>
            </w:pPr>
            <w:r w:rsidRPr="000707E8">
              <w:rPr>
                <w:rFonts w:ascii="72" w:hAnsi="72" w:cs="72"/>
                <w:color w:val="000000"/>
                <w:szCs w:val="22"/>
                <w:lang w:eastAsia="en-ZA"/>
              </w:rPr>
              <w:t xml:space="preserve">2 - Registered, between 3 to 4 years relevant experience for resource </w:t>
            </w:r>
          </w:p>
          <w:p w14:paraId="6CC1328A" w14:textId="36CDF5DA" w:rsidR="00D67AC2" w:rsidRPr="00646815" w:rsidRDefault="00646815" w:rsidP="00646815">
            <w:pPr>
              <w:rPr>
                <w:rFonts w:ascii="72" w:hAnsi="72" w:cs="72"/>
                <w:color w:val="000000"/>
                <w:szCs w:val="22"/>
                <w:lang w:eastAsia="en-ZA"/>
              </w:rPr>
            </w:pPr>
            <w:r w:rsidRPr="000707E8">
              <w:rPr>
                <w:rFonts w:ascii="72" w:hAnsi="72" w:cs="72"/>
                <w:color w:val="000000"/>
                <w:szCs w:val="22"/>
                <w:lang w:eastAsia="en-ZA"/>
              </w:rPr>
              <w:t xml:space="preserve">0 - Registered with less than 3 years’ relevant experience for resource or resource is not registered or no submission made </w:t>
            </w:r>
          </w:p>
        </w:tc>
        <w:tc>
          <w:tcPr>
            <w:tcW w:w="1157" w:type="dxa"/>
            <w:tcBorders>
              <w:top w:val="nil"/>
              <w:left w:val="nil"/>
              <w:bottom w:val="single" w:sz="4" w:space="0" w:color="auto"/>
              <w:right w:val="single" w:sz="4" w:space="0" w:color="auto"/>
            </w:tcBorders>
            <w:vAlign w:val="center"/>
            <w:hideMark/>
          </w:tcPr>
          <w:p w14:paraId="4ABCC920" w14:textId="38DB9239"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00D67AC2" w:rsidRPr="00D67AC2">
              <w:rPr>
                <w:rFonts w:ascii="72" w:hAnsi="72" w:cs="72"/>
                <w:color w:val="000000"/>
                <w:szCs w:val="22"/>
                <w:lang w:val="en-ZA" w:eastAsia="en-ZA"/>
              </w:rPr>
              <w:t>%</w:t>
            </w:r>
          </w:p>
        </w:tc>
        <w:tc>
          <w:tcPr>
            <w:tcW w:w="1176" w:type="dxa"/>
            <w:tcBorders>
              <w:top w:val="nil"/>
              <w:left w:val="nil"/>
              <w:bottom w:val="single" w:sz="4" w:space="0" w:color="auto"/>
              <w:right w:val="single" w:sz="4" w:space="0" w:color="auto"/>
            </w:tcBorders>
            <w:vAlign w:val="center"/>
            <w:hideMark/>
          </w:tcPr>
          <w:p w14:paraId="477CA72B" w14:textId="5B34B274"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00D67AC2" w:rsidRPr="00D67AC2">
              <w:rPr>
                <w:rFonts w:ascii="72" w:hAnsi="72" w:cs="72"/>
                <w:color w:val="000000"/>
                <w:szCs w:val="22"/>
                <w:lang w:val="en-ZA" w:eastAsia="en-ZA"/>
              </w:rPr>
              <w:t>%</w:t>
            </w:r>
          </w:p>
        </w:tc>
      </w:tr>
      <w:tr w:rsidR="00D67AC2" w:rsidRPr="00D67AC2" w14:paraId="0FADE22A" w14:textId="77777777" w:rsidTr="00505BD0">
        <w:trPr>
          <w:trHeight w:val="2484"/>
        </w:trPr>
        <w:tc>
          <w:tcPr>
            <w:tcW w:w="662" w:type="dxa"/>
            <w:tcBorders>
              <w:top w:val="nil"/>
              <w:left w:val="single" w:sz="4" w:space="0" w:color="auto"/>
              <w:bottom w:val="single" w:sz="4" w:space="0" w:color="auto"/>
              <w:right w:val="single" w:sz="4" w:space="0" w:color="auto"/>
            </w:tcBorders>
            <w:vAlign w:val="center"/>
            <w:hideMark/>
          </w:tcPr>
          <w:p w14:paraId="0E3F0C1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4.2</w:t>
            </w:r>
          </w:p>
        </w:tc>
        <w:tc>
          <w:tcPr>
            <w:tcW w:w="4814" w:type="dxa"/>
            <w:tcBorders>
              <w:top w:val="nil"/>
              <w:left w:val="nil"/>
              <w:bottom w:val="single" w:sz="4" w:space="0" w:color="auto"/>
              <w:right w:val="single" w:sz="4" w:space="0" w:color="auto"/>
            </w:tcBorders>
            <w:hideMark/>
          </w:tcPr>
          <w:p w14:paraId="5A01B44C" w14:textId="77777777" w:rsidR="00505BD0" w:rsidRPr="00166ECA" w:rsidRDefault="00505BD0" w:rsidP="00505BD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rFonts w:ascii="72" w:hAnsi="72" w:cs="72"/>
                <w:color w:val="000000"/>
                <w:szCs w:val="22"/>
                <w:lang w:val="en-ZA" w:eastAsia="en-ZA"/>
              </w:rPr>
            </w:pPr>
            <w:r w:rsidRPr="00166ECA">
              <w:rPr>
                <w:rFonts w:ascii="72" w:hAnsi="72" w:cs="72"/>
                <w:color w:val="000000"/>
                <w:szCs w:val="22"/>
                <w:lang w:val="en-ZA" w:eastAsia="en-ZA"/>
              </w:rPr>
              <w:t>System Architecture &amp; Redundancy Philosophy - The Bidder shall demonstrate a robust, fault-tolerant design philosophy. This includes comprehensive redundancy concepts for core SCADA networks (dual-ring, self-healing), servers (hot-standby clustering), data loggers/PLCs, and uninterruptible power supplies (UPS with autonomy &gt;12 hours). The design must ensure no single point of failure leads to loss of monitoring or control.</w:t>
            </w:r>
          </w:p>
          <w:p w14:paraId="23C0BF01" w14:textId="63A55D85"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p>
        </w:tc>
        <w:tc>
          <w:tcPr>
            <w:tcW w:w="3090" w:type="dxa"/>
            <w:tcBorders>
              <w:top w:val="nil"/>
              <w:left w:val="nil"/>
              <w:bottom w:val="single" w:sz="4" w:space="0" w:color="auto"/>
              <w:right w:val="single" w:sz="4" w:space="0" w:color="auto"/>
            </w:tcBorders>
            <w:hideMark/>
          </w:tcPr>
          <w:p w14:paraId="346C569E" w14:textId="249DCE6E"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Returnable</w:t>
            </w:r>
            <w:r w:rsidRPr="00D67AC2">
              <w:rPr>
                <w:rFonts w:ascii="72" w:hAnsi="72" w:cs="72"/>
                <w:color w:val="000000"/>
                <w:szCs w:val="22"/>
                <w:lang w:val="en-ZA" w:eastAsia="en-ZA"/>
              </w:rPr>
              <w:t xml:space="preserve">: </w:t>
            </w:r>
            <w:r w:rsidRPr="00322BFB">
              <w:rPr>
                <w:rFonts w:ascii="72" w:hAnsi="72" w:cs="72"/>
                <w:color w:val="000000"/>
                <w:sz w:val="24"/>
                <w:szCs w:val="22"/>
                <w:lang w:eastAsia="en-ZA"/>
              </w:rPr>
              <w:t>1. Redundancy &amp; Availability Philosophy Document detailing design for networks, servers, power, and field controllers. </w:t>
            </w:r>
            <w:r w:rsidRPr="00322BFB">
              <w:rPr>
                <w:rFonts w:ascii="72" w:hAnsi="72" w:cs="72"/>
                <w:color w:val="000000"/>
                <w:sz w:val="24"/>
                <w:szCs w:val="22"/>
                <w:lang w:eastAsia="en-ZA"/>
              </w:rPr>
              <w:br/>
              <w:t>2. System Architecture Diagrams showing redundant paths, failover mechanisms, and UPS autonomy calculations. </w:t>
            </w:r>
            <w:r w:rsidRPr="00322BFB">
              <w:rPr>
                <w:rFonts w:ascii="72" w:hAnsi="72" w:cs="72"/>
                <w:color w:val="000000"/>
                <w:sz w:val="24"/>
                <w:szCs w:val="22"/>
                <w:lang w:eastAsia="en-ZA"/>
              </w:rPr>
              <w:br/>
              <w:t>3. Project Reference Table &amp; Evidence (as per 4.</w:t>
            </w:r>
            <w:r w:rsidR="00E16E69">
              <w:rPr>
                <w:rFonts w:ascii="72" w:hAnsi="72" w:cs="72"/>
                <w:color w:val="000000"/>
                <w:sz w:val="24"/>
                <w:szCs w:val="22"/>
                <w:lang w:eastAsia="en-ZA"/>
              </w:rPr>
              <w:t>3</w:t>
            </w:r>
            <w:r w:rsidRPr="00322BFB">
              <w:rPr>
                <w:rFonts w:ascii="72" w:hAnsi="72" w:cs="72"/>
                <w:color w:val="000000"/>
                <w:sz w:val="24"/>
                <w:szCs w:val="22"/>
                <w:lang w:eastAsia="en-ZA"/>
              </w:rPr>
              <w:t xml:space="preserve"> &amp; 4.</w:t>
            </w:r>
            <w:r w:rsidR="00E16E69">
              <w:rPr>
                <w:rFonts w:ascii="72" w:hAnsi="72" w:cs="72"/>
                <w:color w:val="000000"/>
                <w:sz w:val="24"/>
                <w:szCs w:val="22"/>
                <w:lang w:eastAsia="en-ZA"/>
              </w:rPr>
              <w:t>4</w:t>
            </w:r>
            <w:r w:rsidRPr="00322BFB">
              <w:rPr>
                <w:rFonts w:ascii="72" w:hAnsi="72" w:cs="72"/>
                <w:color w:val="000000"/>
                <w:sz w:val="24"/>
                <w:szCs w:val="22"/>
                <w:lang w:eastAsia="en-ZA"/>
              </w:rPr>
              <w:t>) proving implementation of similar redundant architectures on ≥2 operational plants ≥10MWac.</w:t>
            </w:r>
          </w:p>
        </w:tc>
        <w:tc>
          <w:tcPr>
            <w:tcW w:w="3141" w:type="dxa"/>
            <w:tcBorders>
              <w:top w:val="nil"/>
              <w:left w:val="nil"/>
              <w:bottom w:val="single" w:sz="4" w:space="0" w:color="auto"/>
              <w:right w:val="single" w:sz="4" w:space="0" w:color="auto"/>
            </w:tcBorders>
            <w:hideMark/>
          </w:tcPr>
          <w:p w14:paraId="643AFC64" w14:textId="77777777" w:rsidR="00505BD0" w:rsidRPr="00322BFB" w:rsidRDefault="00505BD0" w:rsidP="00505BD0">
            <w:pPr>
              <w:rPr>
                <w:rFonts w:ascii="72" w:hAnsi="72" w:cs="72"/>
                <w:color w:val="000000"/>
                <w:szCs w:val="22"/>
                <w:lang w:eastAsia="en-ZA"/>
              </w:rPr>
            </w:pPr>
            <w:r w:rsidRPr="00322BFB">
              <w:rPr>
                <w:rFonts w:ascii="72" w:hAnsi="72" w:cs="72"/>
                <w:color w:val="000000"/>
                <w:sz w:val="24"/>
                <w:szCs w:val="22"/>
                <w:lang w:eastAsia="en-ZA"/>
              </w:rPr>
              <w:t>5 – Philosophy document is detailed, covers all systems. Diagrams clearly show no single points of failure. Strong evidence from ≥3 reference plants. </w:t>
            </w:r>
            <w:r w:rsidRPr="00322BFB">
              <w:rPr>
                <w:rFonts w:ascii="72" w:hAnsi="72" w:cs="72"/>
                <w:color w:val="000000"/>
                <w:sz w:val="24"/>
                <w:szCs w:val="22"/>
                <w:lang w:eastAsia="en-ZA"/>
              </w:rPr>
              <w:br/>
              <w:t>4 – Philosophy covers key systems. Diagrams show good redundancy. Evidence from 2 reference plants. </w:t>
            </w:r>
            <w:r w:rsidRPr="00322BFB">
              <w:rPr>
                <w:rFonts w:ascii="72" w:hAnsi="72" w:cs="72"/>
                <w:color w:val="000000"/>
                <w:sz w:val="24"/>
                <w:szCs w:val="22"/>
                <w:lang w:eastAsia="en-ZA"/>
              </w:rPr>
              <w:br/>
              <w:t>2 – Philosophy is generic or incomplete. Redundancy concepts are weak or not evidenced. Limited reference proof. </w:t>
            </w:r>
            <w:r w:rsidRPr="00322BFB">
              <w:rPr>
                <w:rFonts w:ascii="72" w:hAnsi="72" w:cs="72"/>
                <w:color w:val="000000"/>
                <w:sz w:val="24"/>
                <w:szCs w:val="22"/>
                <w:lang w:eastAsia="en-ZA"/>
              </w:rPr>
              <w:br/>
              <w:t>0 – No coherent philosophy, diagrams missing, or no relevant reference projects.</w:t>
            </w:r>
          </w:p>
          <w:p w14:paraId="3B43A94A" w14:textId="1FD25CB3"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p>
        </w:tc>
        <w:tc>
          <w:tcPr>
            <w:tcW w:w="1157" w:type="dxa"/>
            <w:tcBorders>
              <w:top w:val="nil"/>
              <w:left w:val="nil"/>
              <w:bottom w:val="single" w:sz="4" w:space="0" w:color="auto"/>
              <w:right w:val="single" w:sz="4" w:space="0" w:color="auto"/>
            </w:tcBorders>
            <w:vAlign w:val="center"/>
            <w:hideMark/>
          </w:tcPr>
          <w:p w14:paraId="2DC25712" w14:textId="25116EAB"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00D67AC2" w:rsidRPr="00D67AC2">
              <w:rPr>
                <w:rFonts w:ascii="72" w:hAnsi="72" w:cs="72"/>
                <w:color w:val="000000"/>
                <w:szCs w:val="22"/>
                <w:lang w:val="en-ZA" w:eastAsia="en-ZA"/>
              </w:rPr>
              <w:t>%</w:t>
            </w:r>
          </w:p>
        </w:tc>
        <w:tc>
          <w:tcPr>
            <w:tcW w:w="1176" w:type="dxa"/>
            <w:tcBorders>
              <w:top w:val="nil"/>
              <w:left w:val="nil"/>
              <w:bottom w:val="single" w:sz="4" w:space="0" w:color="auto"/>
              <w:right w:val="single" w:sz="4" w:space="0" w:color="auto"/>
            </w:tcBorders>
            <w:vAlign w:val="center"/>
            <w:hideMark/>
          </w:tcPr>
          <w:p w14:paraId="1393298E" w14:textId="3352C3BD"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00D67AC2" w:rsidRPr="00D67AC2">
              <w:rPr>
                <w:rFonts w:ascii="72" w:hAnsi="72" w:cs="72"/>
                <w:color w:val="000000"/>
                <w:szCs w:val="22"/>
                <w:lang w:val="en-ZA" w:eastAsia="en-ZA"/>
              </w:rPr>
              <w:t>%</w:t>
            </w:r>
          </w:p>
        </w:tc>
      </w:tr>
      <w:tr w:rsidR="00D67AC2" w:rsidRPr="00D67AC2" w14:paraId="190F6891" w14:textId="77777777" w:rsidTr="00505BD0">
        <w:trPr>
          <w:trHeight w:val="8192"/>
        </w:trPr>
        <w:tc>
          <w:tcPr>
            <w:tcW w:w="662" w:type="dxa"/>
            <w:tcBorders>
              <w:top w:val="nil"/>
              <w:left w:val="single" w:sz="4" w:space="0" w:color="auto"/>
              <w:bottom w:val="single" w:sz="4" w:space="0" w:color="auto"/>
              <w:right w:val="single" w:sz="4" w:space="0" w:color="auto"/>
            </w:tcBorders>
            <w:vAlign w:val="center"/>
            <w:hideMark/>
          </w:tcPr>
          <w:p w14:paraId="1CCA13D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4.3</w:t>
            </w:r>
          </w:p>
        </w:tc>
        <w:tc>
          <w:tcPr>
            <w:tcW w:w="4814" w:type="dxa"/>
            <w:tcBorders>
              <w:top w:val="nil"/>
              <w:left w:val="nil"/>
              <w:bottom w:val="single" w:sz="4" w:space="0" w:color="auto"/>
              <w:right w:val="single" w:sz="4" w:space="0" w:color="auto"/>
            </w:tcBorders>
            <w:hideMark/>
          </w:tcPr>
          <w:p w14:paraId="2F47C027" w14:textId="77777777" w:rsidR="00505BD0" w:rsidRPr="00322BFB" w:rsidRDefault="00505BD0" w:rsidP="00505BD0">
            <w:pPr>
              <w:jc w:val="both"/>
              <w:rPr>
                <w:rFonts w:ascii="72" w:hAnsi="72" w:cs="72"/>
                <w:color w:val="000000"/>
                <w:szCs w:val="22"/>
                <w:lang w:eastAsia="en-ZA"/>
              </w:rPr>
            </w:pPr>
            <w:r w:rsidRPr="00322BFB">
              <w:rPr>
                <w:rFonts w:ascii="72" w:hAnsi="72" w:cs="72"/>
                <w:color w:val="000000"/>
                <w:sz w:val="24"/>
                <w:szCs w:val="22"/>
                <w:lang w:eastAsia="en-ZA"/>
              </w:rPr>
              <w:t>Software Architecture, Data Management &amp; Analytics</w:t>
            </w:r>
            <w:r w:rsidRPr="00322BFB">
              <w:rPr>
                <w:rFonts w:ascii="72" w:hAnsi="72" w:cs="72"/>
                <w:color w:val="000000"/>
                <w:szCs w:val="22"/>
                <w:lang w:eastAsia="en-ZA"/>
              </w:rPr>
              <w:t xml:space="preserve"> - </w:t>
            </w:r>
            <w:r w:rsidRPr="00322BFB">
              <w:rPr>
                <w:rFonts w:ascii="72" w:hAnsi="72" w:cs="72"/>
                <w:color w:val="000000"/>
                <w:sz w:val="24"/>
                <w:szCs w:val="22"/>
                <w:lang w:eastAsia="en-ZA"/>
              </w:rPr>
              <w:t>The Bidder shall specify the operational paradigm (on-premise vs. cloud), data archiving strategy, and capabilities for advanced analytics. The system must be primarily on-premise for core control, with secure cloud capabilities permitted only for specific, approved functions (e.g., remote diagnostics, performance dashboards). Detailed specifications for data historian resolution (1-min for 3 years min.), capacity, location (on-site primary, secure off-site backup), and tools for predictive analytics/AI-driven optimization are required.</w:t>
            </w:r>
          </w:p>
          <w:p w14:paraId="0F68DE61" w14:textId="1E293E4D"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p>
        </w:tc>
        <w:tc>
          <w:tcPr>
            <w:tcW w:w="3090" w:type="dxa"/>
            <w:tcBorders>
              <w:top w:val="nil"/>
              <w:left w:val="nil"/>
              <w:bottom w:val="single" w:sz="4" w:space="0" w:color="auto"/>
              <w:right w:val="single" w:sz="4" w:space="0" w:color="auto"/>
            </w:tcBorders>
            <w:hideMark/>
          </w:tcPr>
          <w:p w14:paraId="55221F41" w14:textId="12DF5FBD" w:rsidR="00505BD0" w:rsidRPr="00322BFB" w:rsidRDefault="00505BD0" w:rsidP="00505BD0">
            <w:pPr>
              <w:rPr>
                <w:rFonts w:ascii="72" w:hAnsi="72" w:cs="72"/>
                <w:color w:val="000000"/>
                <w:szCs w:val="22"/>
                <w:lang w:eastAsia="en-ZA"/>
              </w:rPr>
            </w:pPr>
            <w:r w:rsidRPr="00D67AC2">
              <w:rPr>
                <w:rFonts w:ascii="72" w:hAnsi="72" w:cs="72"/>
                <w:b/>
                <w:bCs/>
                <w:color w:val="000000"/>
                <w:szCs w:val="22"/>
                <w:lang w:val="en-ZA" w:eastAsia="en-ZA"/>
              </w:rPr>
              <w:t>Returnable</w:t>
            </w:r>
            <w:r w:rsidRPr="00D67AC2">
              <w:rPr>
                <w:rFonts w:ascii="72" w:hAnsi="72" w:cs="72"/>
                <w:color w:val="000000"/>
                <w:szCs w:val="22"/>
                <w:lang w:val="en-ZA" w:eastAsia="en-ZA"/>
              </w:rPr>
              <w:t xml:space="preserve">: </w:t>
            </w:r>
            <w:r w:rsidRPr="00322BFB">
              <w:rPr>
                <w:rFonts w:ascii="72" w:hAnsi="72" w:cs="72"/>
                <w:color w:val="000000"/>
                <w:sz w:val="24"/>
                <w:szCs w:val="22"/>
                <w:lang w:eastAsia="en-ZA"/>
              </w:rPr>
              <w:t>1. Software &amp; Data Management Plan</w:t>
            </w:r>
            <w:r>
              <w:rPr>
                <w:rFonts w:ascii="72" w:hAnsi="72" w:cs="72"/>
                <w:color w:val="000000"/>
                <w:szCs w:val="22"/>
                <w:lang w:eastAsia="en-ZA"/>
              </w:rPr>
              <w:t xml:space="preserve"> - </w:t>
            </w:r>
            <w:r w:rsidRPr="00322BFB">
              <w:rPr>
                <w:rFonts w:ascii="72" w:hAnsi="72" w:cs="72"/>
                <w:color w:val="000000"/>
                <w:sz w:val="24"/>
                <w:szCs w:val="22"/>
                <w:lang w:eastAsia="en-ZA"/>
              </w:rPr>
              <w:t>Defining on-premise/cloud split, historian specs (resolution, retention, capacity), backup/restore procedures, and description of any AI/predictive maintenance tools. </w:t>
            </w:r>
            <w:r w:rsidRPr="00322BFB">
              <w:rPr>
                <w:rFonts w:ascii="72" w:hAnsi="72" w:cs="72"/>
                <w:color w:val="000000"/>
                <w:sz w:val="24"/>
                <w:szCs w:val="22"/>
                <w:lang w:eastAsia="en-ZA"/>
              </w:rPr>
              <w:br/>
              <w:t>2. Evidence of Implementation: Screenshots or reports from existing plants demonstrating data historian functionality and analytical tools.</w:t>
            </w:r>
          </w:p>
          <w:p w14:paraId="4527E197" w14:textId="23A03BC8"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p>
        </w:tc>
        <w:tc>
          <w:tcPr>
            <w:tcW w:w="3141" w:type="dxa"/>
            <w:tcBorders>
              <w:top w:val="nil"/>
              <w:left w:val="nil"/>
              <w:bottom w:val="single" w:sz="4" w:space="0" w:color="auto"/>
              <w:right w:val="single" w:sz="4" w:space="0" w:color="auto"/>
            </w:tcBorders>
            <w:hideMark/>
          </w:tcPr>
          <w:p w14:paraId="6C47C437" w14:textId="010907FD" w:rsidR="00505BD0" w:rsidRPr="00322BFB" w:rsidRDefault="00505BD0" w:rsidP="00505BD0">
            <w:pPr>
              <w:rPr>
                <w:rFonts w:ascii="72" w:hAnsi="72" w:cs="72"/>
                <w:color w:val="000000"/>
                <w:szCs w:val="22"/>
                <w:lang w:eastAsia="en-ZA"/>
              </w:rPr>
            </w:pPr>
            <w:r w:rsidRPr="00322BFB">
              <w:rPr>
                <w:rFonts w:ascii="72" w:hAnsi="72" w:cs="72"/>
                <w:color w:val="000000"/>
                <w:sz w:val="24"/>
                <w:szCs w:val="22"/>
                <w:lang w:eastAsia="en-ZA"/>
              </w:rPr>
              <w:t>5 –</w:t>
            </w:r>
            <w:r>
              <w:rPr>
                <w:rFonts w:ascii="72" w:hAnsi="72" w:cs="72"/>
                <w:color w:val="000000"/>
                <w:sz w:val="24"/>
                <w:szCs w:val="22"/>
                <w:lang w:eastAsia="en-ZA"/>
              </w:rPr>
              <w:t xml:space="preserve"> </w:t>
            </w:r>
            <w:r w:rsidRPr="00322BFB">
              <w:rPr>
                <w:rFonts w:ascii="72" w:hAnsi="72" w:cs="72"/>
                <w:color w:val="000000"/>
                <w:sz w:val="24"/>
                <w:szCs w:val="22"/>
                <w:lang w:eastAsia="en-ZA"/>
              </w:rPr>
              <w:t>Plan mandates on-premise control with clear, secure cloud use cases. Historian specs exceed requirements. Includes demonstrable AI/analytics tools with proven benefits. </w:t>
            </w:r>
            <w:r w:rsidRPr="00322BFB">
              <w:rPr>
                <w:rFonts w:ascii="72" w:hAnsi="72" w:cs="72"/>
                <w:color w:val="000000"/>
                <w:sz w:val="24"/>
                <w:szCs w:val="22"/>
                <w:lang w:eastAsia="en-ZA"/>
              </w:rPr>
              <w:br/>
              <w:t>4 –Plan is clear and compliant. Historian meets all requirements. Basic analytics are mentioned. </w:t>
            </w:r>
            <w:r w:rsidRPr="00322BFB">
              <w:rPr>
                <w:rFonts w:ascii="72" w:hAnsi="72" w:cs="72"/>
                <w:color w:val="000000"/>
                <w:sz w:val="24"/>
                <w:szCs w:val="22"/>
                <w:lang w:eastAsia="en-ZA"/>
              </w:rPr>
              <w:br/>
              <w:t>2 –</w:t>
            </w:r>
            <w:r>
              <w:rPr>
                <w:rFonts w:ascii="72" w:hAnsi="72" w:cs="72"/>
                <w:color w:val="000000"/>
                <w:sz w:val="24"/>
                <w:szCs w:val="22"/>
                <w:lang w:eastAsia="en-ZA"/>
              </w:rPr>
              <w:t xml:space="preserve"> </w:t>
            </w:r>
            <w:r w:rsidRPr="00322BFB">
              <w:rPr>
                <w:rFonts w:ascii="72" w:hAnsi="72" w:cs="72"/>
                <w:color w:val="000000"/>
                <w:sz w:val="24"/>
                <w:szCs w:val="22"/>
                <w:lang w:eastAsia="en-ZA"/>
              </w:rPr>
              <w:t>Plan unclear on cloud use. Historian specs are basic or undersized. No meaningful analytics. </w:t>
            </w:r>
            <w:r w:rsidRPr="00322BFB">
              <w:rPr>
                <w:rFonts w:ascii="72" w:hAnsi="72" w:cs="72"/>
                <w:color w:val="000000"/>
                <w:sz w:val="24"/>
                <w:szCs w:val="22"/>
                <w:lang w:eastAsia="en-ZA"/>
              </w:rPr>
              <w:br/>
              <w:t>0 –</w:t>
            </w:r>
            <w:r>
              <w:rPr>
                <w:rFonts w:ascii="72" w:hAnsi="72" w:cs="72"/>
                <w:color w:val="000000"/>
                <w:sz w:val="24"/>
                <w:szCs w:val="22"/>
                <w:lang w:eastAsia="en-ZA"/>
              </w:rPr>
              <w:t xml:space="preserve"> </w:t>
            </w:r>
            <w:r w:rsidRPr="00322BFB">
              <w:rPr>
                <w:rFonts w:ascii="72" w:hAnsi="72" w:cs="72"/>
                <w:color w:val="000000"/>
                <w:sz w:val="24"/>
                <w:szCs w:val="22"/>
                <w:lang w:eastAsia="en-ZA"/>
              </w:rPr>
              <w:t>Plan advocates unacceptable cloud-based control, or no plan submitted.</w:t>
            </w:r>
          </w:p>
          <w:p w14:paraId="26063A18" w14:textId="766EB38B"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p>
        </w:tc>
        <w:tc>
          <w:tcPr>
            <w:tcW w:w="1157" w:type="dxa"/>
            <w:tcBorders>
              <w:top w:val="nil"/>
              <w:left w:val="nil"/>
              <w:bottom w:val="single" w:sz="4" w:space="0" w:color="auto"/>
              <w:right w:val="single" w:sz="4" w:space="0" w:color="auto"/>
            </w:tcBorders>
            <w:vAlign w:val="center"/>
            <w:hideMark/>
          </w:tcPr>
          <w:p w14:paraId="57EF7532" w14:textId="17603375"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00D67AC2" w:rsidRPr="00D67AC2">
              <w:rPr>
                <w:rFonts w:ascii="72" w:hAnsi="72" w:cs="72"/>
                <w:color w:val="000000"/>
                <w:szCs w:val="22"/>
                <w:lang w:val="en-ZA" w:eastAsia="en-ZA"/>
              </w:rPr>
              <w:t>%</w:t>
            </w:r>
          </w:p>
        </w:tc>
        <w:tc>
          <w:tcPr>
            <w:tcW w:w="1176" w:type="dxa"/>
            <w:tcBorders>
              <w:top w:val="nil"/>
              <w:left w:val="nil"/>
              <w:bottom w:val="single" w:sz="4" w:space="0" w:color="auto"/>
              <w:right w:val="single" w:sz="4" w:space="0" w:color="auto"/>
            </w:tcBorders>
            <w:vAlign w:val="center"/>
            <w:hideMark/>
          </w:tcPr>
          <w:p w14:paraId="186FEE23" w14:textId="5EABEE07"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00D67AC2" w:rsidRPr="00D67AC2">
              <w:rPr>
                <w:rFonts w:ascii="72" w:hAnsi="72" w:cs="72"/>
                <w:color w:val="000000"/>
                <w:szCs w:val="22"/>
                <w:lang w:val="en-ZA" w:eastAsia="en-ZA"/>
              </w:rPr>
              <w:t>%</w:t>
            </w:r>
          </w:p>
        </w:tc>
      </w:tr>
      <w:tr w:rsidR="00D67AC2" w:rsidRPr="00D67AC2" w14:paraId="1F6AE7C8" w14:textId="77777777" w:rsidTr="00505BD0">
        <w:trPr>
          <w:trHeight w:val="8192"/>
        </w:trPr>
        <w:tc>
          <w:tcPr>
            <w:tcW w:w="662" w:type="dxa"/>
            <w:tcBorders>
              <w:top w:val="nil"/>
              <w:left w:val="single" w:sz="4" w:space="0" w:color="auto"/>
              <w:bottom w:val="single" w:sz="4" w:space="0" w:color="auto"/>
              <w:right w:val="single" w:sz="4" w:space="0" w:color="auto"/>
            </w:tcBorders>
            <w:vAlign w:val="center"/>
            <w:hideMark/>
          </w:tcPr>
          <w:p w14:paraId="7F2B50D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4.4</w:t>
            </w:r>
          </w:p>
        </w:tc>
        <w:tc>
          <w:tcPr>
            <w:tcW w:w="4814" w:type="dxa"/>
            <w:tcBorders>
              <w:top w:val="nil"/>
              <w:left w:val="nil"/>
              <w:bottom w:val="single" w:sz="4" w:space="0" w:color="auto"/>
              <w:right w:val="single" w:sz="4" w:space="0" w:color="auto"/>
            </w:tcBorders>
            <w:hideMark/>
          </w:tcPr>
          <w:p w14:paraId="3BC899CD" w14:textId="18C7A669" w:rsidR="00D67AC2" w:rsidRPr="003C0B46" w:rsidRDefault="00505BD0" w:rsidP="00505BD0">
            <w:pPr>
              <w:jc w:val="both"/>
              <w:rPr>
                <w:rFonts w:ascii="72" w:hAnsi="72" w:cs="72"/>
                <w:color w:val="000000"/>
                <w:szCs w:val="22"/>
                <w:lang w:eastAsia="en-ZA"/>
              </w:rPr>
            </w:pPr>
            <w:r w:rsidRPr="00322BFB">
              <w:rPr>
                <w:rFonts w:ascii="72" w:hAnsi="72" w:cs="72"/>
                <w:color w:val="000000"/>
                <w:sz w:val="24"/>
                <w:szCs w:val="22"/>
                <w:lang w:eastAsia="en-ZA"/>
              </w:rPr>
              <w:t>The Bidder shall provide a detailed cybersecurity design compliant with IEC 62443/ISO 27001 principles and specific Employer OT cyber standards. This includes network segmentation (IT/OT DMZ), next-generation firewalls, Intrusion Detection/Prevention Systems (IDS/IPS), application whitelisting, Multi-Factor Authentication (MFA) for all remote access, rigorous user/password management, and proven backup/restore procedures for system configuration and data.</w:t>
            </w:r>
          </w:p>
        </w:tc>
        <w:tc>
          <w:tcPr>
            <w:tcW w:w="3090" w:type="dxa"/>
            <w:tcBorders>
              <w:top w:val="nil"/>
              <w:left w:val="nil"/>
              <w:bottom w:val="single" w:sz="4" w:space="0" w:color="auto"/>
              <w:right w:val="single" w:sz="4" w:space="0" w:color="auto"/>
            </w:tcBorders>
            <w:hideMark/>
          </w:tcPr>
          <w:p w14:paraId="19C11DB9" w14:textId="3414892D" w:rsidR="00D67AC2" w:rsidRPr="00793318" w:rsidRDefault="00505BD0" w:rsidP="00505BD0">
            <w:pPr>
              <w:rPr>
                <w:rFonts w:ascii="72" w:hAnsi="72" w:cs="72"/>
                <w:color w:val="000000"/>
                <w:szCs w:val="22"/>
                <w:lang w:eastAsia="en-ZA"/>
              </w:rPr>
            </w:pPr>
            <w:r w:rsidRPr="00D67AC2">
              <w:rPr>
                <w:rFonts w:ascii="72" w:hAnsi="72" w:cs="72"/>
                <w:b/>
                <w:bCs/>
                <w:color w:val="000000"/>
                <w:szCs w:val="22"/>
                <w:lang w:val="en-ZA" w:eastAsia="en-ZA"/>
              </w:rPr>
              <w:t>Returnable</w:t>
            </w:r>
            <w:r w:rsidRPr="00D67AC2">
              <w:rPr>
                <w:rFonts w:ascii="72" w:hAnsi="72" w:cs="72"/>
                <w:color w:val="000000"/>
                <w:szCs w:val="22"/>
                <w:lang w:val="en-ZA" w:eastAsia="en-ZA"/>
              </w:rPr>
              <w:t xml:space="preserve">: </w:t>
            </w:r>
            <w:r w:rsidRPr="00322BFB">
              <w:rPr>
                <w:rFonts w:ascii="72" w:hAnsi="72" w:cs="72"/>
                <w:color w:val="000000"/>
                <w:sz w:val="24"/>
                <w:szCs w:val="22"/>
                <w:lang w:eastAsia="en-ZA"/>
              </w:rPr>
              <w:t>1. Cybersecurity Design Report covering architecture (segmentation, DMZ), specified hardware/software (Firewalls, IDS/IPS), user access controls (MFA, role-based), and backup/restore protocols. </w:t>
            </w:r>
            <w:r w:rsidRPr="00322BFB">
              <w:rPr>
                <w:rFonts w:ascii="72" w:hAnsi="72" w:cs="72"/>
                <w:color w:val="000000"/>
                <w:sz w:val="24"/>
                <w:szCs w:val="22"/>
                <w:lang w:eastAsia="en-ZA"/>
              </w:rPr>
              <w:br/>
              <w:t>2. Secure Remote Access Procedure for third-party OEM support, detailing controlled, auditable, and time-limited access methods.</w:t>
            </w:r>
            <w:r w:rsidRPr="00D67AC2">
              <w:rPr>
                <w:rFonts w:ascii="72" w:hAnsi="72" w:cs="72"/>
                <w:color w:val="000000"/>
                <w:szCs w:val="22"/>
                <w:lang w:val="en-ZA" w:eastAsia="en-ZA"/>
              </w:rPr>
              <w:t xml:space="preserve"> </w:t>
            </w:r>
          </w:p>
        </w:tc>
        <w:tc>
          <w:tcPr>
            <w:tcW w:w="3141" w:type="dxa"/>
            <w:tcBorders>
              <w:top w:val="nil"/>
              <w:left w:val="nil"/>
              <w:bottom w:val="single" w:sz="4" w:space="0" w:color="auto"/>
              <w:right w:val="single" w:sz="4" w:space="0" w:color="auto"/>
            </w:tcBorders>
            <w:hideMark/>
          </w:tcPr>
          <w:p w14:paraId="209E0A4A" w14:textId="795154F5" w:rsidR="00D67AC2" w:rsidRPr="0057604B" w:rsidRDefault="00505BD0" w:rsidP="00505BD0">
            <w:pPr>
              <w:rPr>
                <w:rFonts w:ascii="72" w:hAnsi="72" w:cs="72"/>
                <w:color w:val="000000"/>
                <w:szCs w:val="22"/>
                <w:lang w:eastAsia="en-ZA"/>
              </w:rPr>
            </w:pPr>
            <w:r w:rsidRPr="00614E5E">
              <w:rPr>
                <w:rFonts w:ascii="72" w:hAnsi="72" w:cs="72"/>
                <w:color w:val="000000"/>
                <w:sz w:val="24"/>
                <w:szCs w:val="22"/>
                <w:lang w:eastAsia="en-ZA"/>
              </w:rPr>
              <w:t>5 – Report is exhaustive, aligns with best practices, specifies modern tools (NG Firewalls, MFA), and includes robust third-party access controls. </w:t>
            </w:r>
            <w:r w:rsidRPr="00614E5E">
              <w:rPr>
                <w:rFonts w:ascii="72" w:hAnsi="72" w:cs="72"/>
                <w:color w:val="000000"/>
                <w:sz w:val="24"/>
                <w:szCs w:val="22"/>
                <w:lang w:eastAsia="en-ZA"/>
              </w:rPr>
              <w:br/>
              <w:t>4 – Report covers all major areas adequately and meets core security requirements. </w:t>
            </w:r>
            <w:r w:rsidRPr="00614E5E">
              <w:rPr>
                <w:rFonts w:ascii="72" w:hAnsi="72" w:cs="72"/>
                <w:color w:val="000000"/>
                <w:sz w:val="24"/>
                <w:szCs w:val="22"/>
                <w:lang w:eastAsia="en-ZA"/>
              </w:rPr>
              <w:br/>
              <w:t>2 – Report is generic, lacks detail on key areas (e.g., segmentation, MFA), or proposes weak security measures. </w:t>
            </w:r>
            <w:r w:rsidRPr="00614E5E">
              <w:rPr>
                <w:rFonts w:ascii="72" w:hAnsi="72" w:cs="72"/>
                <w:color w:val="000000"/>
                <w:sz w:val="24"/>
                <w:szCs w:val="22"/>
                <w:lang w:eastAsia="en-ZA"/>
              </w:rPr>
              <w:br/>
              <w:t>0 – No substantive cybersecurity plan, or plan contains critical vulnerabilities.</w:t>
            </w:r>
          </w:p>
        </w:tc>
        <w:tc>
          <w:tcPr>
            <w:tcW w:w="1157" w:type="dxa"/>
            <w:tcBorders>
              <w:top w:val="nil"/>
              <w:left w:val="nil"/>
              <w:bottom w:val="single" w:sz="4" w:space="0" w:color="auto"/>
              <w:right w:val="single" w:sz="4" w:space="0" w:color="auto"/>
            </w:tcBorders>
            <w:vAlign w:val="center"/>
            <w:hideMark/>
          </w:tcPr>
          <w:p w14:paraId="69FD88AE" w14:textId="0DF02C22"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00D67AC2" w:rsidRPr="00D67AC2">
              <w:rPr>
                <w:rFonts w:ascii="72" w:hAnsi="72" w:cs="72"/>
                <w:color w:val="000000"/>
                <w:szCs w:val="22"/>
                <w:lang w:val="en-ZA" w:eastAsia="en-ZA"/>
              </w:rPr>
              <w:t>%</w:t>
            </w:r>
          </w:p>
        </w:tc>
        <w:tc>
          <w:tcPr>
            <w:tcW w:w="1176" w:type="dxa"/>
            <w:tcBorders>
              <w:top w:val="nil"/>
              <w:left w:val="nil"/>
              <w:bottom w:val="single" w:sz="4" w:space="0" w:color="auto"/>
              <w:right w:val="single" w:sz="4" w:space="0" w:color="auto"/>
            </w:tcBorders>
            <w:vAlign w:val="center"/>
            <w:hideMark/>
          </w:tcPr>
          <w:p w14:paraId="3E716635" w14:textId="2E6D33BE"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00D67AC2" w:rsidRPr="00D67AC2">
              <w:rPr>
                <w:rFonts w:ascii="72" w:hAnsi="72" w:cs="72"/>
                <w:color w:val="000000"/>
                <w:szCs w:val="22"/>
                <w:lang w:val="en-ZA" w:eastAsia="en-ZA"/>
              </w:rPr>
              <w:t>%</w:t>
            </w:r>
          </w:p>
        </w:tc>
      </w:tr>
      <w:tr w:rsidR="00D67AC2" w:rsidRPr="00D67AC2" w14:paraId="4625419A" w14:textId="77777777" w:rsidTr="00505BD0">
        <w:trPr>
          <w:trHeight w:val="7728"/>
        </w:trPr>
        <w:tc>
          <w:tcPr>
            <w:tcW w:w="662" w:type="dxa"/>
            <w:tcBorders>
              <w:top w:val="nil"/>
              <w:left w:val="single" w:sz="4" w:space="0" w:color="auto"/>
              <w:bottom w:val="single" w:sz="4" w:space="0" w:color="auto"/>
              <w:right w:val="single" w:sz="4" w:space="0" w:color="auto"/>
            </w:tcBorders>
            <w:vAlign w:val="center"/>
            <w:hideMark/>
          </w:tcPr>
          <w:p w14:paraId="634AA60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4.5</w:t>
            </w:r>
          </w:p>
        </w:tc>
        <w:tc>
          <w:tcPr>
            <w:tcW w:w="4814" w:type="dxa"/>
            <w:tcBorders>
              <w:top w:val="nil"/>
              <w:left w:val="nil"/>
              <w:bottom w:val="single" w:sz="4" w:space="0" w:color="auto"/>
              <w:right w:val="single" w:sz="4" w:space="0" w:color="auto"/>
            </w:tcBorders>
            <w:hideMark/>
          </w:tcPr>
          <w:p w14:paraId="41D0CB4A" w14:textId="0C61133F" w:rsidR="00D67AC2" w:rsidRPr="00BA3623" w:rsidRDefault="00505BD0" w:rsidP="00505BD0">
            <w:pPr>
              <w:rPr>
                <w:rFonts w:ascii="72" w:hAnsi="72" w:cs="72"/>
                <w:color w:val="000000"/>
                <w:szCs w:val="22"/>
                <w:lang w:eastAsia="en-ZA"/>
              </w:rPr>
            </w:pPr>
            <w:r w:rsidRPr="00614E5E">
              <w:rPr>
                <w:rFonts w:ascii="72" w:hAnsi="72" w:cs="72"/>
                <w:color w:val="000000"/>
                <w:sz w:val="24"/>
                <w:szCs w:val="22"/>
                <w:lang w:eastAsia="en-ZA"/>
              </w:rPr>
              <w:t>The Bidder shall define all external interfaces, specifying protocols (e.g., IEC 61850, OPC UA, Modbus TCP, DNP3) and the integration philosophy for hardwired vs. networked signals. Furthermore, the design must fully integrate or interface with key supporting systems: HVAC, Fire Detection System (FDS), CCTV, Access Control, and Public Announcement (PA). The control room location and operating regime (local/remote) must be defined.</w:t>
            </w:r>
          </w:p>
        </w:tc>
        <w:tc>
          <w:tcPr>
            <w:tcW w:w="3090" w:type="dxa"/>
            <w:tcBorders>
              <w:top w:val="nil"/>
              <w:left w:val="nil"/>
              <w:bottom w:val="single" w:sz="4" w:space="0" w:color="auto"/>
              <w:right w:val="single" w:sz="4" w:space="0" w:color="auto"/>
            </w:tcBorders>
            <w:hideMark/>
          </w:tcPr>
          <w:p w14:paraId="57EF04BC" w14:textId="5926BBAA" w:rsidR="00505BD0" w:rsidRPr="00614E5E" w:rsidRDefault="00505BD0" w:rsidP="00505BD0">
            <w:pPr>
              <w:rPr>
                <w:rFonts w:ascii="72" w:hAnsi="72" w:cs="72"/>
                <w:color w:val="000000"/>
                <w:szCs w:val="22"/>
                <w:lang w:eastAsia="en-ZA"/>
              </w:rPr>
            </w:pPr>
            <w:r w:rsidRPr="00D67AC2">
              <w:rPr>
                <w:rFonts w:ascii="72" w:hAnsi="72" w:cs="72"/>
                <w:b/>
                <w:bCs/>
                <w:color w:val="000000"/>
                <w:szCs w:val="22"/>
                <w:lang w:val="en-ZA" w:eastAsia="en-ZA"/>
              </w:rPr>
              <w:t>Returnable</w:t>
            </w:r>
            <w:r w:rsidRPr="00D67AC2">
              <w:rPr>
                <w:rFonts w:ascii="72" w:hAnsi="72" w:cs="72"/>
                <w:color w:val="000000"/>
                <w:szCs w:val="22"/>
                <w:lang w:val="en-ZA" w:eastAsia="en-ZA"/>
              </w:rPr>
              <w:t xml:space="preserve">: </w:t>
            </w:r>
            <w:r w:rsidRPr="00614E5E">
              <w:rPr>
                <w:rFonts w:ascii="72" w:hAnsi="72" w:cs="72"/>
                <w:color w:val="000000"/>
                <w:sz w:val="24"/>
                <w:szCs w:val="22"/>
                <w:lang w:eastAsia="en-ZA"/>
              </w:rPr>
              <w:t>1. Interface Control Document &amp; Diagram</w:t>
            </w:r>
            <w:ins w:id="86" w:author="Grace Olukune" w:date="2025-12-08T13:42:00Z" w16du:dateUtc="2025-12-08T11:42:00Z">
              <w:r w:rsidR="00986BF8">
                <w:rPr>
                  <w:rFonts w:ascii="72" w:hAnsi="72" w:cs="72"/>
                  <w:color w:val="000000"/>
                  <w:sz w:val="24"/>
                  <w:szCs w:val="22"/>
                  <w:lang w:eastAsia="en-ZA"/>
                </w:rPr>
                <w:t xml:space="preserve"> </w:t>
              </w:r>
            </w:ins>
            <w:r w:rsidRPr="00614E5E">
              <w:rPr>
                <w:rFonts w:ascii="72" w:hAnsi="72" w:cs="72"/>
                <w:color w:val="000000"/>
                <w:sz w:val="24"/>
                <w:szCs w:val="22"/>
                <w:lang w:eastAsia="en-ZA"/>
              </w:rPr>
              <w:t>(High-level and detailed) listing all system interfaces, protocols, and integration method. </w:t>
            </w:r>
            <w:r w:rsidRPr="00614E5E">
              <w:rPr>
                <w:rFonts w:ascii="72" w:hAnsi="72" w:cs="72"/>
                <w:color w:val="000000"/>
                <w:sz w:val="24"/>
                <w:szCs w:val="22"/>
                <w:lang w:eastAsia="en-ZA"/>
              </w:rPr>
              <w:br/>
              <w:t>2. Supporting Systems Integration Plan</w:t>
            </w:r>
            <w:r>
              <w:rPr>
                <w:rFonts w:ascii="72" w:hAnsi="72" w:cs="72"/>
                <w:color w:val="000000"/>
                <w:szCs w:val="22"/>
                <w:lang w:eastAsia="en-ZA"/>
              </w:rPr>
              <w:t xml:space="preserve"> </w:t>
            </w:r>
            <w:r w:rsidRPr="00614E5E">
              <w:rPr>
                <w:rFonts w:ascii="72" w:hAnsi="72" w:cs="72"/>
                <w:color w:val="000000"/>
                <w:sz w:val="24"/>
                <w:szCs w:val="22"/>
                <w:lang w:eastAsia="en-ZA"/>
              </w:rPr>
              <w:t>describing interface with HVAC, FDS, CCTV, Access Control, and PA (e.g., FDS alarm to SCADA, CCTV feed to control room). </w:t>
            </w:r>
            <w:r w:rsidRPr="00614E5E">
              <w:rPr>
                <w:rFonts w:ascii="72" w:hAnsi="72" w:cs="72"/>
                <w:color w:val="000000"/>
                <w:sz w:val="24"/>
                <w:szCs w:val="22"/>
                <w:lang w:eastAsia="en-ZA"/>
              </w:rPr>
              <w:br/>
              <w:t>3. Control Room &amp; Operating Philosophy</w:t>
            </w:r>
            <w:r>
              <w:rPr>
                <w:rFonts w:ascii="72" w:hAnsi="72" w:cs="72"/>
                <w:color w:val="000000"/>
                <w:szCs w:val="22"/>
                <w:lang w:eastAsia="en-ZA"/>
              </w:rPr>
              <w:t xml:space="preserve"> </w:t>
            </w:r>
            <w:r w:rsidRPr="00614E5E">
              <w:rPr>
                <w:rFonts w:ascii="72" w:hAnsi="72" w:cs="72"/>
                <w:color w:val="000000"/>
                <w:sz w:val="24"/>
                <w:szCs w:val="22"/>
                <w:lang w:eastAsia="en-ZA"/>
              </w:rPr>
              <w:t>stating location and defining local vs. remote monitoring/control capabilities.</w:t>
            </w:r>
          </w:p>
          <w:p w14:paraId="0213A0D1" w14:textId="079586A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p>
        </w:tc>
        <w:tc>
          <w:tcPr>
            <w:tcW w:w="3141" w:type="dxa"/>
            <w:tcBorders>
              <w:top w:val="nil"/>
              <w:left w:val="nil"/>
              <w:bottom w:val="single" w:sz="4" w:space="0" w:color="auto"/>
              <w:right w:val="single" w:sz="4" w:space="0" w:color="auto"/>
            </w:tcBorders>
            <w:hideMark/>
          </w:tcPr>
          <w:p w14:paraId="460D179D" w14:textId="4AC7F984" w:rsidR="00D67AC2" w:rsidRPr="00851FFC" w:rsidRDefault="00505BD0" w:rsidP="00505BD0">
            <w:pPr>
              <w:rPr>
                <w:rFonts w:ascii="72" w:hAnsi="72" w:cs="72"/>
                <w:color w:val="000000"/>
                <w:szCs w:val="22"/>
                <w:lang w:eastAsia="en-ZA"/>
              </w:rPr>
            </w:pPr>
            <w:r w:rsidRPr="00614E5E">
              <w:rPr>
                <w:rFonts w:ascii="72" w:hAnsi="72" w:cs="72"/>
                <w:color w:val="000000"/>
                <w:sz w:val="24"/>
                <w:szCs w:val="22"/>
                <w:lang w:eastAsia="en-ZA"/>
              </w:rPr>
              <w:t>5 –</w:t>
            </w:r>
            <w:r w:rsidRPr="00614E5E">
              <w:rPr>
                <w:rFonts w:ascii="72" w:hAnsi="72" w:cs="72"/>
                <w:color w:val="000000"/>
                <w:szCs w:val="22"/>
                <w:lang w:eastAsia="en-ZA"/>
              </w:rPr>
              <w:t xml:space="preserve"> </w:t>
            </w:r>
            <w:r w:rsidRPr="00614E5E">
              <w:rPr>
                <w:rFonts w:ascii="72" w:hAnsi="72" w:cs="72"/>
                <w:color w:val="000000"/>
                <w:sz w:val="24"/>
                <w:szCs w:val="22"/>
                <w:lang w:eastAsia="en-ZA"/>
              </w:rPr>
              <w:t>Documents show mature use of modern protocols (IEC 61850, OPC UA). Clear, bidirectional integration plans for all supporting systems. Operating philosophy is comprehensive. </w:t>
            </w:r>
            <w:r w:rsidRPr="00614E5E">
              <w:rPr>
                <w:rFonts w:ascii="72" w:hAnsi="72" w:cs="72"/>
                <w:color w:val="000000"/>
                <w:sz w:val="24"/>
                <w:szCs w:val="22"/>
                <w:lang w:eastAsia="en-ZA"/>
              </w:rPr>
              <w:br/>
              <w:t>4 –</w:t>
            </w:r>
            <w:r w:rsidRPr="00614E5E">
              <w:rPr>
                <w:rFonts w:ascii="72" w:hAnsi="72" w:cs="72"/>
                <w:color w:val="000000"/>
                <w:szCs w:val="22"/>
                <w:lang w:eastAsia="en-ZA"/>
              </w:rPr>
              <w:t xml:space="preserve"> </w:t>
            </w:r>
            <w:r w:rsidRPr="00614E5E">
              <w:rPr>
                <w:rFonts w:ascii="72" w:hAnsi="72" w:cs="72"/>
                <w:color w:val="000000"/>
                <w:sz w:val="24"/>
                <w:szCs w:val="22"/>
                <w:lang w:eastAsia="en-ZA"/>
              </w:rPr>
              <w:t>All interfaces and supporting systems are addressed with standard protocols. Operating philosophy is defined. </w:t>
            </w:r>
            <w:r w:rsidRPr="00614E5E">
              <w:rPr>
                <w:rFonts w:ascii="72" w:hAnsi="72" w:cs="72"/>
                <w:color w:val="000000"/>
                <w:sz w:val="24"/>
                <w:szCs w:val="22"/>
                <w:lang w:eastAsia="en-ZA"/>
              </w:rPr>
              <w:br/>
              <w:t>2 –</w:t>
            </w:r>
            <w:r w:rsidRPr="00614E5E">
              <w:rPr>
                <w:rFonts w:ascii="72" w:hAnsi="72" w:cs="72"/>
                <w:color w:val="000000"/>
                <w:szCs w:val="22"/>
                <w:lang w:eastAsia="en-ZA"/>
              </w:rPr>
              <w:t xml:space="preserve"> </w:t>
            </w:r>
            <w:r w:rsidRPr="00614E5E">
              <w:rPr>
                <w:rFonts w:ascii="72" w:hAnsi="72" w:cs="72"/>
                <w:color w:val="000000"/>
                <w:sz w:val="24"/>
                <w:szCs w:val="22"/>
                <w:lang w:eastAsia="en-ZA"/>
              </w:rPr>
              <w:t>Interfaces or support systems are missing, unclear, or rely on outdated/inappropriate protocols. Philosophy is vague. </w:t>
            </w:r>
            <w:r w:rsidRPr="00614E5E">
              <w:rPr>
                <w:rFonts w:ascii="72" w:hAnsi="72" w:cs="72"/>
                <w:color w:val="000000"/>
                <w:sz w:val="24"/>
                <w:szCs w:val="22"/>
                <w:lang w:eastAsia="en-ZA"/>
              </w:rPr>
              <w:br/>
              <w:t>0 –</w:t>
            </w:r>
            <w:r w:rsidRPr="00614E5E">
              <w:rPr>
                <w:rFonts w:ascii="72" w:hAnsi="72" w:cs="72"/>
                <w:color w:val="000000"/>
                <w:szCs w:val="22"/>
                <w:lang w:eastAsia="en-ZA"/>
              </w:rPr>
              <w:t xml:space="preserve"> </w:t>
            </w:r>
            <w:r w:rsidRPr="00614E5E">
              <w:rPr>
                <w:rFonts w:ascii="72" w:hAnsi="72" w:cs="72"/>
                <w:color w:val="000000"/>
                <w:sz w:val="24"/>
                <w:szCs w:val="22"/>
                <w:lang w:eastAsia="en-ZA"/>
              </w:rPr>
              <w:t>Major gaps in interface definition or no consideration for supporting systems.</w:t>
            </w:r>
          </w:p>
        </w:tc>
        <w:tc>
          <w:tcPr>
            <w:tcW w:w="1157" w:type="dxa"/>
            <w:tcBorders>
              <w:top w:val="nil"/>
              <w:left w:val="nil"/>
              <w:bottom w:val="single" w:sz="4" w:space="0" w:color="auto"/>
              <w:right w:val="single" w:sz="4" w:space="0" w:color="auto"/>
            </w:tcBorders>
            <w:vAlign w:val="center"/>
            <w:hideMark/>
          </w:tcPr>
          <w:p w14:paraId="7F4FC9E2" w14:textId="65CAFCAA"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00D67AC2" w:rsidRPr="00D67AC2">
              <w:rPr>
                <w:rFonts w:ascii="72" w:hAnsi="72" w:cs="72"/>
                <w:color w:val="000000"/>
                <w:szCs w:val="22"/>
                <w:lang w:val="en-ZA" w:eastAsia="en-ZA"/>
              </w:rPr>
              <w:t>%</w:t>
            </w:r>
          </w:p>
        </w:tc>
        <w:tc>
          <w:tcPr>
            <w:tcW w:w="1176" w:type="dxa"/>
            <w:tcBorders>
              <w:top w:val="nil"/>
              <w:left w:val="nil"/>
              <w:bottom w:val="single" w:sz="4" w:space="0" w:color="auto"/>
              <w:right w:val="single" w:sz="4" w:space="0" w:color="auto"/>
            </w:tcBorders>
            <w:vAlign w:val="center"/>
            <w:hideMark/>
          </w:tcPr>
          <w:p w14:paraId="3300F0DE" w14:textId="79542E22" w:rsidR="00D67AC2" w:rsidRPr="00D67AC2" w:rsidRDefault="00505BD0"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00D67AC2" w:rsidRPr="00D67AC2">
              <w:rPr>
                <w:rFonts w:ascii="72" w:hAnsi="72" w:cs="72"/>
                <w:color w:val="000000"/>
                <w:szCs w:val="22"/>
                <w:lang w:val="en-ZA" w:eastAsia="en-ZA"/>
              </w:rPr>
              <w:t>%</w:t>
            </w:r>
          </w:p>
        </w:tc>
      </w:tr>
      <w:tr w:rsidR="00505BD0" w:rsidRPr="00D67AC2" w14:paraId="4C3731D4" w14:textId="77777777" w:rsidTr="00505BD0">
        <w:trPr>
          <w:trHeight w:val="7728"/>
        </w:trPr>
        <w:tc>
          <w:tcPr>
            <w:tcW w:w="662" w:type="dxa"/>
            <w:tcBorders>
              <w:top w:val="nil"/>
              <w:left w:val="single" w:sz="4" w:space="0" w:color="auto"/>
              <w:bottom w:val="single" w:sz="4" w:space="0" w:color="auto"/>
              <w:right w:val="single" w:sz="4" w:space="0" w:color="auto"/>
            </w:tcBorders>
            <w:vAlign w:val="center"/>
          </w:tcPr>
          <w:p w14:paraId="0A9576E3" w14:textId="2E52FA94" w:rsidR="00505BD0" w:rsidRPr="00D67AC2" w:rsidRDefault="00505BD0" w:rsidP="00505BD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4.6</w:t>
            </w:r>
          </w:p>
        </w:tc>
        <w:tc>
          <w:tcPr>
            <w:tcW w:w="4814" w:type="dxa"/>
            <w:tcBorders>
              <w:top w:val="nil"/>
              <w:left w:val="nil"/>
              <w:bottom w:val="single" w:sz="4" w:space="0" w:color="auto"/>
              <w:right w:val="single" w:sz="4" w:space="0" w:color="auto"/>
            </w:tcBorders>
          </w:tcPr>
          <w:p w14:paraId="22FEAAFF" w14:textId="32BA1D81" w:rsidR="00505BD0" w:rsidRPr="007B32AA" w:rsidRDefault="00505BD0" w:rsidP="00505BD0">
            <w:pPr>
              <w:rPr>
                <w:rFonts w:ascii="72" w:hAnsi="72" w:cs="72"/>
                <w:color w:val="000000"/>
                <w:szCs w:val="22"/>
                <w:lang w:eastAsia="en-ZA"/>
              </w:rPr>
            </w:pPr>
            <w:r w:rsidRPr="00710A55">
              <w:rPr>
                <w:rFonts w:ascii="72" w:hAnsi="72" w:cs="72"/>
                <w:color w:val="000000"/>
                <w:sz w:val="24"/>
                <w:szCs w:val="22"/>
                <w:lang w:eastAsia="en-ZA"/>
              </w:rPr>
              <w:t>The Bidder shall demonstrate a rigorous approach to field installation quality and a design adaptable to future technologies. This includes their proposed philosophy for cable management (type, rating, segregation), PV array earthing/equipotential bonding, and lightning protection integration. The proposal must also confirm the CMS design’s compatibility for future integration with systems such as robotic panel cleaning.</w:t>
            </w:r>
          </w:p>
        </w:tc>
        <w:tc>
          <w:tcPr>
            <w:tcW w:w="3090" w:type="dxa"/>
            <w:tcBorders>
              <w:top w:val="nil"/>
              <w:left w:val="nil"/>
              <w:bottom w:val="single" w:sz="4" w:space="0" w:color="auto"/>
              <w:right w:val="single" w:sz="4" w:space="0" w:color="auto"/>
            </w:tcBorders>
          </w:tcPr>
          <w:p w14:paraId="1EF2CBE2" w14:textId="7DF85F9D" w:rsidR="00505BD0" w:rsidRPr="009A2988" w:rsidRDefault="00505BD0" w:rsidP="00505BD0">
            <w:pPr>
              <w:rPr>
                <w:rFonts w:ascii="72" w:hAnsi="72" w:cs="72"/>
                <w:color w:val="000000"/>
                <w:szCs w:val="22"/>
                <w:lang w:eastAsia="en-ZA"/>
              </w:rPr>
            </w:pPr>
            <w:r w:rsidRPr="00D67AC2">
              <w:rPr>
                <w:rFonts w:ascii="72" w:hAnsi="72" w:cs="72"/>
                <w:b/>
                <w:bCs/>
                <w:color w:val="000000"/>
                <w:szCs w:val="22"/>
                <w:lang w:val="en-ZA" w:eastAsia="en-ZA"/>
              </w:rPr>
              <w:t>Returnable</w:t>
            </w:r>
            <w:r w:rsidRPr="00D67AC2">
              <w:rPr>
                <w:rFonts w:ascii="72" w:hAnsi="72" w:cs="72"/>
                <w:color w:val="000000"/>
                <w:szCs w:val="22"/>
                <w:lang w:val="en-ZA" w:eastAsia="en-ZA"/>
              </w:rPr>
              <w:t xml:space="preserve">: </w:t>
            </w:r>
            <w:r w:rsidRPr="00710A55">
              <w:rPr>
                <w:rFonts w:ascii="72" w:hAnsi="72" w:cs="72"/>
                <w:color w:val="000000"/>
                <w:sz w:val="24"/>
                <w:szCs w:val="22"/>
                <w:lang w:eastAsia="en-ZA"/>
              </w:rPr>
              <w:t>1. Field Installation Quality Philosophy: A document outlining the Bidder's standards and methodologies for C&amp;I cable installation, earthing, junction box mounting, and testing during construction. </w:t>
            </w:r>
            <w:r w:rsidRPr="00710A55">
              <w:rPr>
                <w:rFonts w:ascii="72" w:hAnsi="72" w:cs="72"/>
                <w:color w:val="000000"/>
                <w:sz w:val="24"/>
                <w:szCs w:val="22"/>
                <w:lang w:eastAsia="en-ZA"/>
              </w:rPr>
              <w:br/>
              <w:t>2. Proposed C&amp;I Testing Framework: A high-level description of the planned testing stages (FAT, SAT, commissioning), key objectives for each, and the approach to developing detailed ITPs &amp; QCPs post-contract award. </w:t>
            </w:r>
            <w:r w:rsidRPr="00710A55">
              <w:rPr>
                <w:rFonts w:ascii="72" w:hAnsi="72" w:cs="72"/>
                <w:color w:val="000000"/>
                <w:sz w:val="24"/>
                <w:szCs w:val="22"/>
                <w:lang w:eastAsia="en-ZA"/>
              </w:rPr>
              <w:br/>
              <w:t>3. Statement on Automated Maintenance Compatibility: Confirmation that the SCADA/CMS architecture will include provisions (e.g., spare I/O, communication protocols, power points) to facilitate future integration with automated maintenance systems.</w:t>
            </w:r>
          </w:p>
        </w:tc>
        <w:tc>
          <w:tcPr>
            <w:tcW w:w="3141" w:type="dxa"/>
            <w:tcBorders>
              <w:top w:val="nil"/>
              <w:left w:val="nil"/>
              <w:bottom w:val="single" w:sz="4" w:space="0" w:color="auto"/>
              <w:right w:val="single" w:sz="4" w:space="0" w:color="auto"/>
            </w:tcBorders>
          </w:tcPr>
          <w:p w14:paraId="63846F5F" w14:textId="2C95C491" w:rsidR="00505BD0" w:rsidRPr="00614E5E" w:rsidRDefault="00505BD0" w:rsidP="00505BD0">
            <w:pPr>
              <w:rPr>
                <w:rFonts w:ascii="72" w:hAnsi="72" w:cs="72"/>
                <w:color w:val="000000"/>
                <w:sz w:val="24"/>
                <w:szCs w:val="22"/>
                <w:lang w:eastAsia="en-ZA"/>
              </w:rPr>
            </w:pPr>
            <w:r w:rsidRPr="00710A55">
              <w:rPr>
                <w:rFonts w:ascii="72" w:hAnsi="72" w:cs="72"/>
                <w:color w:val="000000"/>
                <w:sz w:val="24"/>
                <w:szCs w:val="22"/>
                <w:lang w:eastAsia="en-ZA"/>
              </w:rPr>
              <w:t>5 – Quality philosophy is detailed, references best practices and specific standards. Testing framework is clear, staged, and robust. Future-proofing for automation is explicit and well-considered. </w:t>
            </w:r>
            <w:r w:rsidRPr="00710A55">
              <w:rPr>
                <w:rFonts w:ascii="72" w:hAnsi="72" w:cs="72"/>
                <w:color w:val="000000"/>
                <w:sz w:val="24"/>
                <w:szCs w:val="22"/>
                <w:lang w:eastAsia="en-ZA"/>
              </w:rPr>
              <w:br/>
              <w:t>4 – Philosophy is adequate and addresses key areas. Testing framework is defined. Future compatibility is acknowledged. </w:t>
            </w:r>
            <w:r w:rsidRPr="00710A55">
              <w:rPr>
                <w:rFonts w:ascii="72" w:hAnsi="72" w:cs="72"/>
                <w:color w:val="000000"/>
                <w:sz w:val="24"/>
                <w:szCs w:val="22"/>
                <w:lang w:eastAsia="en-ZA"/>
              </w:rPr>
              <w:br/>
              <w:t>2 – Philosophy is vague or copied from generic manuals. Testing framework is poorly defined. Little to no consideration for future integration. </w:t>
            </w:r>
            <w:r w:rsidRPr="00710A55">
              <w:rPr>
                <w:rFonts w:ascii="72" w:hAnsi="72" w:cs="72"/>
                <w:color w:val="000000"/>
                <w:sz w:val="24"/>
                <w:szCs w:val="22"/>
                <w:lang w:eastAsia="en-ZA"/>
              </w:rPr>
              <w:br/>
              <w:t>0 – Lacks a coherent quality philosophy, no defined testing approach, or design is closed to future</w:t>
            </w:r>
            <w:r>
              <w:rPr>
                <w:rFonts w:ascii="72" w:hAnsi="72" w:cs="72"/>
                <w:color w:val="000000"/>
                <w:sz w:val="24"/>
                <w:szCs w:val="22"/>
              </w:rPr>
              <w:t>.</w:t>
            </w:r>
          </w:p>
        </w:tc>
        <w:tc>
          <w:tcPr>
            <w:tcW w:w="1157" w:type="dxa"/>
            <w:tcBorders>
              <w:top w:val="nil"/>
              <w:left w:val="nil"/>
              <w:bottom w:val="single" w:sz="4" w:space="0" w:color="auto"/>
              <w:right w:val="single" w:sz="4" w:space="0" w:color="auto"/>
            </w:tcBorders>
            <w:vAlign w:val="center"/>
          </w:tcPr>
          <w:p w14:paraId="6AB17A48" w14:textId="2B501B3D" w:rsidR="00505BD0" w:rsidRPr="00D67AC2" w:rsidRDefault="00505BD0" w:rsidP="00505BD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Pr="00D67AC2">
              <w:rPr>
                <w:rFonts w:ascii="72" w:hAnsi="72" w:cs="72"/>
                <w:color w:val="000000"/>
                <w:szCs w:val="22"/>
                <w:lang w:val="en-ZA" w:eastAsia="en-ZA"/>
              </w:rPr>
              <w:t>%</w:t>
            </w:r>
          </w:p>
        </w:tc>
        <w:tc>
          <w:tcPr>
            <w:tcW w:w="1176" w:type="dxa"/>
            <w:tcBorders>
              <w:top w:val="nil"/>
              <w:left w:val="nil"/>
              <w:bottom w:val="single" w:sz="4" w:space="0" w:color="auto"/>
              <w:right w:val="single" w:sz="4" w:space="0" w:color="auto"/>
            </w:tcBorders>
            <w:vAlign w:val="center"/>
          </w:tcPr>
          <w:p w14:paraId="35AD1624" w14:textId="3B31BD6A" w:rsidR="00505BD0" w:rsidRPr="00D67AC2" w:rsidRDefault="00505BD0" w:rsidP="00505BD0">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15</w:t>
            </w:r>
            <w:r w:rsidRPr="00D67AC2">
              <w:rPr>
                <w:rFonts w:ascii="72" w:hAnsi="72" w:cs="72"/>
                <w:color w:val="000000"/>
                <w:szCs w:val="22"/>
                <w:lang w:val="en-ZA" w:eastAsia="en-ZA"/>
              </w:rPr>
              <w:t>%</w:t>
            </w:r>
          </w:p>
        </w:tc>
      </w:tr>
      <w:tr w:rsidR="006F0033" w:rsidRPr="00D67AC2" w14:paraId="6CA6B6CB" w14:textId="77777777" w:rsidTr="00505BD0">
        <w:trPr>
          <w:trHeight w:val="7728"/>
        </w:trPr>
        <w:tc>
          <w:tcPr>
            <w:tcW w:w="662" w:type="dxa"/>
            <w:tcBorders>
              <w:top w:val="nil"/>
              <w:left w:val="single" w:sz="4" w:space="0" w:color="auto"/>
              <w:bottom w:val="single" w:sz="4" w:space="0" w:color="auto"/>
              <w:right w:val="single" w:sz="4" w:space="0" w:color="auto"/>
            </w:tcBorders>
            <w:vAlign w:val="center"/>
          </w:tcPr>
          <w:p w14:paraId="67D82472" w14:textId="4CA450CD" w:rsidR="006F0033" w:rsidRPr="00D67AC2" w:rsidRDefault="006F0033" w:rsidP="006F003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4.7</w:t>
            </w:r>
          </w:p>
        </w:tc>
        <w:tc>
          <w:tcPr>
            <w:tcW w:w="4814" w:type="dxa"/>
            <w:tcBorders>
              <w:top w:val="nil"/>
              <w:left w:val="nil"/>
              <w:bottom w:val="single" w:sz="4" w:space="0" w:color="auto"/>
              <w:right w:val="single" w:sz="4" w:space="0" w:color="auto"/>
            </w:tcBorders>
          </w:tcPr>
          <w:p w14:paraId="69FB0B91" w14:textId="31BE52F1" w:rsidR="006F0033" w:rsidRPr="00AB7F36" w:rsidRDefault="006F0033" w:rsidP="006F0033">
            <w:pPr>
              <w:rPr>
                <w:rFonts w:ascii="72" w:hAnsi="72" w:cs="72"/>
                <w:color w:val="000000"/>
                <w:szCs w:val="22"/>
                <w:lang w:eastAsia="en-ZA"/>
              </w:rPr>
            </w:pPr>
            <w:r w:rsidRPr="00710A55">
              <w:rPr>
                <w:rFonts w:ascii="72" w:hAnsi="72" w:cs="72"/>
                <w:color w:val="000000"/>
                <w:szCs w:val="22"/>
                <w:lang w:eastAsia="en-ZA"/>
              </w:rPr>
              <w:t>The Bidder shall provide proven experience via project references and a detailed compliance matrix, demonstrating adherence to all functional and technical requirements for the CMS/SCADA system.</w:t>
            </w:r>
          </w:p>
        </w:tc>
        <w:tc>
          <w:tcPr>
            <w:tcW w:w="3090" w:type="dxa"/>
            <w:tcBorders>
              <w:top w:val="nil"/>
              <w:left w:val="nil"/>
              <w:bottom w:val="single" w:sz="4" w:space="0" w:color="auto"/>
              <w:right w:val="single" w:sz="4" w:space="0" w:color="auto"/>
            </w:tcBorders>
          </w:tcPr>
          <w:p w14:paraId="5EF7B7EE" w14:textId="3C78F64F" w:rsidR="006F0033" w:rsidRPr="006C14BE" w:rsidRDefault="006F0033" w:rsidP="006F0033">
            <w:pPr>
              <w:rPr>
                <w:rFonts w:ascii="72" w:hAnsi="72" w:cs="72"/>
                <w:color w:val="000000"/>
                <w:szCs w:val="22"/>
                <w:lang w:eastAsia="en-ZA"/>
              </w:rPr>
            </w:pPr>
            <w:r w:rsidRPr="00D67AC2">
              <w:rPr>
                <w:rFonts w:ascii="72" w:hAnsi="72" w:cs="72"/>
                <w:b/>
                <w:bCs/>
                <w:color w:val="000000"/>
                <w:szCs w:val="22"/>
                <w:lang w:val="en-ZA" w:eastAsia="en-ZA"/>
              </w:rPr>
              <w:t>Returnable</w:t>
            </w:r>
            <w:r w:rsidRPr="00D67AC2">
              <w:rPr>
                <w:rFonts w:ascii="72" w:hAnsi="72" w:cs="72"/>
                <w:color w:val="000000"/>
                <w:szCs w:val="22"/>
                <w:lang w:val="en-ZA" w:eastAsia="en-ZA"/>
              </w:rPr>
              <w:t xml:space="preserve">: </w:t>
            </w:r>
            <w:r w:rsidRPr="00710A55">
              <w:rPr>
                <w:rFonts w:ascii="72" w:hAnsi="72" w:cs="72"/>
                <w:color w:val="000000"/>
                <w:sz w:val="24"/>
                <w:szCs w:val="22"/>
                <w:lang w:eastAsia="en-ZA"/>
              </w:rPr>
              <w:t>1. Project Reference Table &amp; Evidence for SCADA hardware and software (as previously defined). </w:t>
            </w:r>
            <w:r w:rsidRPr="00710A55">
              <w:rPr>
                <w:rFonts w:ascii="72" w:hAnsi="72" w:cs="72"/>
                <w:color w:val="000000"/>
                <w:sz w:val="24"/>
                <w:szCs w:val="22"/>
                <w:lang w:eastAsia="en-ZA"/>
              </w:rPr>
              <w:br/>
              <w:t>2. Detailed Compliance Matrix against the Employer's CMS Requirements, with justification for any deviations.</w:t>
            </w:r>
          </w:p>
        </w:tc>
        <w:tc>
          <w:tcPr>
            <w:tcW w:w="3141" w:type="dxa"/>
            <w:tcBorders>
              <w:top w:val="nil"/>
              <w:left w:val="nil"/>
              <w:bottom w:val="single" w:sz="4" w:space="0" w:color="auto"/>
              <w:right w:val="single" w:sz="4" w:space="0" w:color="auto"/>
            </w:tcBorders>
          </w:tcPr>
          <w:p w14:paraId="605801C5" w14:textId="35D09074" w:rsidR="006F0033" w:rsidRPr="00832CF8" w:rsidRDefault="006F0033" w:rsidP="006F0033">
            <w:pPr>
              <w:rPr>
                <w:rFonts w:ascii="72" w:hAnsi="72" w:cs="72"/>
                <w:color w:val="000000"/>
                <w:szCs w:val="22"/>
                <w:lang w:eastAsia="en-ZA"/>
              </w:rPr>
            </w:pPr>
            <w:r w:rsidRPr="00710A55">
              <w:rPr>
                <w:rFonts w:ascii="72" w:hAnsi="72" w:cs="72"/>
                <w:color w:val="000000"/>
                <w:sz w:val="24"/>
                <w:szCs w:val="22"/>
                <w:lang w:eastAsia="en-ZA"/>
              </w:rPr>
              <w:t>5 –</w:t>
            </w:r>
            <w:r w:rsidRPr="00710A55">
              <w:rPr>
                <w:rFonts w:ascii="72" w:hAnsi="72" w:cs="72"/>
                <w:color w:val="000000"/>
                <w:szCs w:val="22"/>
                <w:lang w:eastAsia="en-ZA"/>
              </w:rPr>
              <w:t xml:space="preserve"> </w:t>
            </w:r>
            <w:r w:rsidRPr="00710A55">
              <w:rPr>
                <w:rFonts w:ascii="72" w:hAnsi="72" w:cs="72"/>
                <w:color w:val="000000"/>
                <w:sz w:val="24"/>
                <w:szCs w:val="22"/>
                <w:lang w:eastAsia="en-ZA"/>
              </w:rPr>
              <w:t>Strong evidence from ≥3 relevant plants. Compliance matrix shows 100% compliance with robust justification. </w:t>
            </w:r>
            <w:r w:rsidRPr="00710A55">
              <w:rPr>
                <w:rFonts w:ascii="72" w:hAnsi="72" w:cs="72"/>
                <w:color w:val="000000"/>
                <w:sz w:val="24"/>
                <w:szCs w:val="22"/>
                <w:lang w:eastAsia="en-ZA"/>
              </w:rPr>
              <w:br/>
              <w:t>4 –</w:t>
            </w:r>
            <w:r w:rsidRPr="00710A55">
              <w:rPr>
                <w:rFonts w:ascii="72" w:hAnsi="72" w:cs="72"/>
                <w:color w:val="000000"/>
                <w:szCs w:val="22"/>
                <w:lang w:eastAsia="en-ZA"/>
              </w:rPr>
              <w:t xml:space="preserve"> </w:t>
            </w:r>
            <w:r w:rsidRPr="00710A55">
              <w:rPr>
                <w:rFonts w:ascii="72" w:hAnsi="72" w:cs="72"/>
                <w:color w:val="000000"/>
                <w:sz w:val="24"/>
                <w:szCs w:val="22"/>
                <w:lang w:eastAsia="en-ZA"/>
              </w:rPr>
              <w:t>Evidence from 2 plants. Compliance matrix shows compliance with minor, justified deviations. </w:t>
            </w:r>
            <w:r w:rsidRPr="00710A55">
              <w:rPr>
                <w:rFonts w:ascii="72" w:hAnsi="72" w:cs="72"/>
                <w:color w:val="000000"/>
                <w:sz w:val="24"/>
                <w:szCs w:val="22"/>
                <w:lang w:eastAsia="en-ZA"/>
              </w:rPr>
              <w:br/>
              <w:t>2 –Weak evidence. Matrix shows significant gaps or unjustified deviations. </w:t>
            </w:r>
            <w:r w:rsidRPr="00710A55">
              <w:rPr>
                <w:rFonts w:ascii="72" w:hAnsi="72" w:cs="72"/>
                <w:color w:val="000000"/>
                <w:sz w:val="24"/>
                <w:szCs w:val="22"/>
                <w:lang w:eastAsia="en-ZA"/>
              </w:rPr>
              <w:br/>
              <w:t>0 –  No Track Record / Non-Compliant.</w:t>
            </w:r>
          </w:p>
        </w:tc>
        <w:tc>
          <w:tcPr>
            <w:tcW w:w="1157" w:type="dxa"/>
            <w:tcBorders>
              <w:top w:val="nil"/>
              <w:left w:val="nil"/>
              <w:bottom w:val="single" w:sz="4" w:space="0" w:color="auto"/>
              <w:right w:val="single" w:sz="4" w:space="0" w:color="auto"/>
            </w:tcBorders>
            <w:vAlign w:val="center"/>
          </w:tcPr>
          <w:p w14:paraId="2B48DA61" w14:textId="00A2872F" w:rsidR="006F0033" w:rsidRPr="00D67AC2" w:rsidRDefault="006F0033" w:rsidP="006F003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w:t>
            </w:r>
            <w:r w:rsidRPr="00D67AC2">
              <w:rPr>
                <w:rFonts w:ascii="72" w:hAnsi="72" w:cs="72"/>
                <w:color w:val="000000"/>
                <w:szCs w:val="22"/>
                <w:lang w:val="en-ZA" w:eastAsia="en-ZA"/>
              </w:rPr>
              <w:t>%</w:t>
            </w:r>
          </w:p>
        </w:tc>
        <w:tc>
          <w:tcPr>
            <w:tcW w:w="1176" w:type="dxa"/>
            <w:tcBorders>
              <w:top w:val="nil"/>
              <w:left w:val="nil"/>
              <w:bottom w:val="single" w:sz="4" w:space="0" w:color="auto"/>
              <w:right w:val="single" w:sz="4" w:space="0" w:color="auto"/>
            </w:tcBorders>
            <w:vAlign w:val="center"/>
          </w:tcPr>
          <w:p w14:paraId="24EE7FBA" w14:textId="6300411C" w:rsidR="006F0033" w:rsidRPr="00D67AC2" w:rsidRDefault="006F0033" w:rsidP="006F003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Pr>
                <w:rFonts w:ascii="72" w:hAnsi="72" w:cs="72"/>
                <w:color w:val="000000"/>
                <w:szCs w:val="22"/>
                <w:lang w:val="en-ZA" w:eastAsia="en-ZA"/>
              </w:rPr>
              <w:t>10</w:t>
            </w:r>
            <w:r w:rsidRPr="00D67AC2">
              <w:rPr>
                <w:rFonts w:ascii="72" w:hAnsi="72" w:cs="72"/>
                <w:color w:val="000000"/>
                <w:szCs w:val="22"/>
                <w:lang w:val="en-ZA" w:eastAsia="en-ZA"/>
              </w:rPr>
              <w:t>%</w:t>
            </w:r>
          </w:p>
        </w:tc>
      </w:tr>
      <w:tr w:rsidR="00D67AC2" w:rsidRPr="00D67AC2" w14:paraId="733001E2" w14:textId="77777777" w:rsidTr="00505BD0">
        <w:trPr>
          <w:trHeight w:val="276"/>
        </w:trPr>
        <w:tc>
          <w:tcPr>
            <w:tcW w:w="662" w:type="dxa"/>
            <w:tcBorders>
              <w:top w:val="nil"/>
              <w:left w:val="single" w:sz="4" w:space="0" w:color="auto"/>
              <w:bottom w:val="single" w:sz="4" w:space="0" w:color="auto"/>
              <w:right w:val="single" w:sz="4" w:space="0" w:color="auto"/>
            </w:tcBorders>
            <w:vAlign w:val="center"/>
            <w:hideMark/>
          </w:tcPr>
          <w:p w14:paraId="1E52795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5</w:t>
            </w:r>
          </w:p>
        </w:tc>
        <w:tc>
          <w:tcPr>
            <w:tcW w:w="4814" w:type="dxa"/>
            <w:tcBorders>
              <w:top w:val="nil"/>
              <w:left w:val="nil"/>
              <w:bottom w:val="single" w:sz="4" w:space="0" w:color="auto"/>
              <w:right w:val="single" w:sz="4" w:space="0" w:color="auto"/>
            </w:tcBorders>
            <w:noWrap/>
            <w:vAlign w:val="center"/>
            <w:hideMark/>
          </w:tcPr>
          <w:p w14:paraId="5D0550D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Civil</w:t>
            </w:r>
          </w:p>
        </w:tc>
        <w:tc>
          <w:tcPr>
            <w:tcW w:w="3090" w:type="dxa"/>
            <w:tcBorders>
              <w:top w:val="nil"/>
              <w:left w:val="nil"/>
              <w:bottom w:val="single" w:sz="4" w:space="0" w:color="auto"/>
              <w:right w:val="single" w:sz="4" w:space="0" w:color="auto"/>
            </w:tcBorders>
            <w:vAlign w:val="center"/>
            <w:hideMark/>
          </w:tcPr>
          <w:p w14:paraId="2FFA892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3141" w:type="dxa"/>
            <w:tcBorders>
              <w:top w:val="nil"/>
              <w:left w:val="nil"/>
              <w:bottom w:val="single" w:sz="4" w:space="0" w:color="auto"/>
              <w:right w:val="single" w:sz="4" w:space="0" w:color="auto"/>
            </w:tcBorders>
            <w:vAlign w:val="center"/>
            <w:hideMark/>
          </w:tcPr>
          <w:p w14:paraId="396CFA48"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1157" w:type="dxa"/>
            <w:tcBorders>
              <w:top w:val="nil"/>
              <w:left w:val="nil"/>
              <w:bottom w:val="single" w:sz="4" w:space="0" w:color="auto"/>
              <w:right w:val="single" w:sz="4" w:space="0" w:color="auto"/>
            </w:tcBorders>
            <w:vAlign w:val="center"/>
            <w:hideMark/>
          </w:tcPr>
          <w:p w14:paraId="24CA76D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w:t>
            </w:r>
          </w:p>
        </w:tc>
        <w:tc>
          <w:tcPr>
            <w:tcW w:w="1176" w:type="dxa"/>
            <w:tcBorders>
              <w:top w:val="nil"/>
              <w:left w:val="nil"/>
              <w:bottom w:val="single" w:sz="4" w:space="0" w:color="auto"/>
              <w:right w:val="single" w:sz="4" w:space="0" w:color="auto"/>
            </w:tcBorders>
            <w:vAlign w:val="center"/>
            <w:hideMark/>
          </w:tcPr>
          <w:p w14:paraId="063D27E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Cs w:val="22"/>
                <w:lang w:val="en-ZA" w:eastAsia="en-ZA"/>
              </w:rPr>
            </w:pPr>
            <w:r w:rsidRPr="00D67AC2">
              <w:rPr>
                <w:rFonts w:ascii="72" w:hAnsi="72" w:cs="72"/>
                <w:b/>
                <w:bCs/>
                <w:color w:val="000000"/>
                <w:szCs w:val="22"/>
                <w:lang w:val="en-ZA" w:eastAsia="en-ZA"/>
              </w:rPr>
              <w:t>100%</w:t>
            </w:r>
          </w:p>
        </w:tc>
      </w:tr>
      <w:tr w:rsidR="00D67AC2" w:rsidRPr="00D67AC2" w14:paraId="06166667" w14:textId="77777777" w:rsidTr="00505BD0">
        <w:trPr>
          <w:trHeight w:val="3036"/>
        </w:trPr>
        <w:tc>
          <w:tcPr>
            <w:tcW w:w="662" w:type="dxa"/>
            <w:tcBorders>
              <w:top w:val="nil"/>
              <w:left w:val="single" w:sz="4" w:space="0" w:color="auto"/>
              <w:bottom w:val="single" w:sz="4" w:space="0" w:color="auto"/>
              <w:right w:val="single" w:sz="4" w:space="0" w:color="auto"/>
            </w:tcBorders>
            <w:noWrap/>
            <w:vAlign w:val="center"/>
            <w:hideMark/>
          </w:tcPr>
          <w:p w14:paraId="13C533D0"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5.1</w:t>
            </w:r>
          </w:p>
        </w:tc>
        <w:tc>
          <w:tcPr>
            <w:tcW w:w="4814" w:type="dxa"/>
            <w:tcBorders>
              <w:top w:val="nil"/>
              <w:left w:val="nil"/>
              <w:bottom w:val="single" w:sz="4" w:space="0" w:color="auto"/>
              <w:right w:val="single" w:sz="4" w:space="0" w:color="auto"/>
            </w:tcBorders>
            <w:vAlign w:val="center"/>
            <w:hideMark/>
          </w:tcPr>
          <w:p w14:paraId="0F617E0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Copy of the CV and ECSA certificate, of a Professional Engineer that will be responsible for the Civil Scope. The Professional Engineer must have a minimum 3 years’ experience post professional registration in civil and structural works. This engineer will be responsible for the Assessments, and Design. Similarly, a copy of the CV and SACPCMP certificate must be provided for the construction manager.</w:t>
            </w:r>
          </w:p>
        </w:tc>
        <w:tc>
          <w:tcPr>
            <w:tcW w:w="3090" w:type="dxa"/>
            <w:tcBorders>
              <w:top w:val="nil"/>
              <w:left w:val="nil"/>
              <w:bottom w:val="single" w:sz="4" w:space="0" w:color="auto"/>
              <w:right w:val="single" w:sz="4" w:space="0" w:color="auto"/>
            </w:tcBorders>
            <w:vAlign w:val="center"/>
            <w:hideMark/>
          </w:tcPr>
          <w:p w14:paraId="3C8FDA0A" w14:textId="77777777" w:rsidR="00E15806"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ins w:id="87" w:author="Grace Olukune" w:date="2025-12-08T13:42:00Z" w16du:dateUtc="2025-12-08T11:42:00Z"/>
                <w:rFonts w:ascii="72" w:hAnsi="72" w:cs="72"/>
                <w:color w:val="000000"/>
                <w:szCs w:val="22"/>
                <w:lang w:val="en-ZA" w:eastAsia="en-ZA"/>
              </w:rPr>
            </w:pPr>
            <w:r w:rsidRPr="00D67AC2">
              <w:rPr>
                <w:rFonts w:ascii="72" w:hAnsi="72" w:cs="72"/>
                <w:b/>
                <w:bCs/>
                <w:color w:val="000000"/>
                <w:szCs w:val="22"/>
                <w:lang w:val="en-ZA" w:eastAsia="en-ZA"/>
              </w:rPr>
              <w:t>Reference</w:t>
            </w:r>
            <w:r w:rsidRPr="00D67AC2">
              <w:rPr>
                <w:rFonts w:ascii="72" w:hAnsi="72" w:cs="72"/>
                <w:color w:val="000000"/>
                <w:szCs w:val="22"/>
                <w:lang w:val="en-ZA" w:eastAsia="en-ZA"/>
              </w:rPr>
              <w:t>: Works Information</w:t>
            </w:r>
          </w:p>
          <w:p w14:paraId="6113DF29" w14:textId="77777777" w:rsidR="00E15806" w:rsidRDefault="00E15806"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ins w:id="88" w:author="Grace Olukune" w:date="2025-12-08T13:42:00Z" w16du:dateUtc="2025-12-08T11:42:00Z"/>
                <w:rFonts w:ascii="72" w:hAnsi="72" w:cs="72"/>
                <w:color w:val="000000"/>
                <w:szCs w:val="22"/>
                <w:lang w:val="en-ZA" w:eastAsia="en-ZA"/>
              </w:rPr>
            </w:pPr>
          </w:p>
          <w:p w14:paraId="2A2C35EC" w14:textId="5DE2CE5E"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br w:type="page"/>
            </w:r>
            <w:r w:rsidRPr="00D67AC2">
              <w:rPr>
                <w:rFonts w:ascii="72" w:hAnsi="72" w:cs="72"/>
                <w:b/>
                <w:bCs/>
                <w:color w:val="000000"/>
                <w:szCs w:val="22"/>
                <w:lang w:val="en-ZA" w:eastAsia="en-ZA"/>
              </w:rPr>
              <w:t>Returnable</w:t>
            </w:r>
            <w:r w:rsidRPr="00D67AC2">
              <w:rPr>
                <w:rFonts w:ascii="72" w:hAnsi="72" w:cs="72"/>
                <w:color w:val="000000"/>
                <w:szCs w:val="22"/>
                <w:lang w:val="en-ZA" w:eastAsia="en-ZA"/>
              </w:rPr>
              <w:t>: ECSA certificate and SACPCMP certificate</w:t>
            </w:r>
          </w:p>
        </w:tc>
        <w:tc>
          <w:tcPr>
            <w:tcW w:w="3141" w:type="dxa"/>
            <w:tcBorders>
              <w:top w:val="nil"/>
              <w:left w:val="nil"/>
              <w:bottom w:val="single" w:sz="4" w:space="0" w:color="auto"/>
              <w:right w:val="single" w:sz="4" w:space="0" w:color="auto"/>
            </w:tcBorders>
            <w:vAlign w:val="center"/>
            <w:hideMark/>
          </w:tcPr>
          <w:p w14:paraId="7D1D69B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if the engineer meets the required years and type of experience</w:t>
            </w:r>
            <w:r w:rsidRPr="00D67AC2">
              <w:rPr>
                <w:rFonts w:ascii="72" w:hAnsi="72" w:cs="72"/>
                <w:color w:val="000000"/>
                <w:szCs w:val="22"/>
                <w:lang w:val="en-ZA" w:eastAsia="en-ZA"/>
              </w:rPr>
              <w:br w:type="page"/>
              <w:t>4 – if the engineer is deficit with the type of experience but still meets the required minimum years post registration</w:t>
            </w:r>
            <w:r w:rsidRPr="00D67AC2">
              <w:rPr>
                <w:rFonts w:ascii="72" w:hAnsi="72" w:cs="72"/>
                <w:color w:val="000000"/>
                <w:szCs w:val="22"/>
                <w:lang w:val="en-ZA" w:eastAsia="en-ZA"/>
              </w:rPr>
              <w:br w:type="page"/>
              <w:t>2 - if the engineer is deficit with the type of experience and the minimum years post registration</w:t>
            </w:r>
            <w:r w:rsidRPr="00D67AC2">
              <w:rPr>
                <w:rFonts w:ascii="72" w:hAnsi="72" w:cs="72"/>
                <w:color w:val="000000"/>
                <w:szCs w:val="22"/>
                <w:lang w:val="en-ZA" w:eastAsia="en-ZA"/>
              </w:rPr>
              <w:br w:type="page"/>
              <w:t>0 – If the person is not a Professional Engineer</w:t>
            </w:r>
          </w:p>
        </w:tc>
        <w:tc>
          <w:tcPr>
            <w:tcW w:w="1157" w:type="dxa"/>
            <w:tcBorders>
              <w:top w:val="nil"/>
              <w:left w:val="nil"/>
              <w:bottom w:val="single" w:sz="4" w:space="0" w:color="auto"/>
              <w:right w:val="single" w:sz="4" w:space="0" w:color="auto"/>
            </w:tcBorders>
            <w:vAlign w:val="center"/>
            <w:hideMark/>
          </w:tcPr>
          <w:p w14:paraId="6C6E4AA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5E33D8F0"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40%</w:t>
            </w:r>
          </w:p>
        </w:tc>
      </w:tr>
      <w:tr w:rsidR="00D67AC2" w:rsidRPr="00D67AC2" w14:paraId="3B149EBB" w14:textId="77777777" w:rsidTr="00505BD0">
        <w:trPr>
          <w:trHeight w:val="3588"/>
        </w:trPr>
        <w:tc>
          <w:tcPr>
            <w:tcW w:w="662" w:type="dxa"/>
            <w:tcBorders>
              <w:top w:val="nil"/>
              <w:left w:val="single" w:sz="4" w:space="0" w:color="auto"/>
              <w:bottom w:val="single" w:sz="4" w:space="0" w:color="auto"/>
              <w:right w:val="single" w:sz="4" w:space="0" w:color="auto"/>
            </w:tcBorders>
            <w:vAlign w:val="center"/>
            <w:hideMark/>
          </w:tcPr>
          <w:p w14:paraId="2463308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5.2</w:t>
            </w:r>
          </w:p>
        </w:tc>
        <w:tc>
          <w:tcPr>
            <w:tcW w:w="4814" w:type="dxa"/>
            <w:tcBorders>
              <w:top w:val="nil"/>
              <w:left w:val="nil"/>
              <w:bottom w:val="single" w:sz="4" w:space="0" w:color="auto"/>
              <w:right w:val="single" w:sz="4" w:space="0" w:color="auto"/>
            </w:tcBorders>
            <w:vAlign w:val="center"/>
            <w:hideMark/>
          </w:tcPr>
          <w:p w14:paraId="0C49338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xml:space="preserve">Technical proposal detailing the work methodology, which complies to the full scope and describes how the scope will be executed (both design and construction phases of the project). Technical proposal must demonstrate understanding of the scope and include the following as a minimum: </w:t>
            </w:r>
            <w:r w:rsidRPr="00D67AC2">
              <w:rPr>
                <w:rFonts w:ascii="72" w:hAnsi="72" w:cs="72"/>
                <w:color w:val="000000"/>
                <w:szCs w:val="22"/>
                <w:lang w:val="en-ZA" w:eastAsia="en-ZA"/>
              </w:rPr>
              <w:br/>
              <w:t xml:space="preserve">• Proposed plant, equipment and tools </w:t>
            </w:r>
            <w:r w:rsidRPr="00D67AC2">
              <w:rPr>
                <w:rFonts w:ascii="72" w:hAnsi="72" w:cs="72"/>
                <w:color w:val="000000"/>
                <w:szCs w:val="22"/>
                <w:lang w:val="en-ZA" w:eastAsia="en-ZA"/>
              </w:rPr>
              <w:br/>
              <w:t xml:space="preserve">• Methodology for the proposed works </w:t>
            </w:r>
            <w:r w:rsidRPr="00D67AC2">
              <w:rPr>
                <w:rFonts w:ascii="72" w:hAnsi="72" w:cs="72"/>
                <w:color w:val="000000"/>
                <w:szCs w:val="22"/>
                <w:lang w:val="en-ZA" w:eastAsia="en-ZA"/>
              </w:rPr>
              <w:br/>
              <w:t xml:space="preserve">• Foreseen risks and concerns </w:t>
            </w:r>
            <w:r w:rsidRPr="00D67AC2">
              <w:rPr>
                <w:rFonts w:ascii="72" w:hAnsi="72" w:cs="72"/>
                <w:color w:val="000000"/>
                <w:szCs w:val="22"/>
                <w:lang w:val="en-ZA" w:eastAsia="en-ZA"/>
              </w:rPr>
              <w:br/>
              <w:t xml:space="preserve">• Health and safety requirements </w:t>
            </w:r>
            <w:r w:rsidRPr="00D67AC2">
              <w:rPr>
                <w:rFonts w:ascii="72" w:hAnsi="72" w:cs="72"/>
                <w:color w:val="000000"/>
                <w:szCs w:val="22"/>
                <w:lang w:val="en-ZA" w:eastAsia="en-ZA"/>
              </w:rPr>
              <w:br/>
              <w:t xml:space="preserve">• Quality management requirements </w:t>
            </w:r>
            <w:r w:rsidRPr="00D67AC2">
              <w:rPr>
                <w:rFonts w:ascii="72" w:hAnsi="72" w:cs="72"/>
                <w:color w:val="000000"/>
                <w:szCs w:val="22"/>
                <w:lang w:val="en-ZA" w:eastAsia="en-ZA"/>
              </w:rPr>
              <w:br/>
              <w:t xml:space="preserve">• Required temporary works (if any) </w:t>
            </w:r>
          </w:p>
        </w:tc>
        <w:tc>
          <w:tcPr>
            <w:tcW w:w="3090" w:type="dxa"/>
            <w:tcBorders>
              <w:top w:val="nil"/>
              <w:left w:val="nil"/>
              <w:bottom w:val="single" w:sz="4" w:space="0" w:color="auto"/>
              <w:right w:val="single" w:sz="4" w:space="0" w:color="auto"/>
            </w:tcBorders>
            <w:vAlign w:val="center"/>
            <w:hideMark/>
          </w:tcPr>
          <w:p w14:paraId="6F49F038"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Reference</w:t>
            </w:r>
            <w:r w:rsidRPr="00D67AC2">
              <w:rPr>
                <w:rFonts w:ascii="72" w:hAnsi="72" w:cs="72"/>
                <w:color w:val="000000"/>
                <w:szCs w:val="22"/>
                <w:lang w:val="en-ZA" w:eastAsia="en-ZA"/>
              </w:rPr>
              <w:t>: Works Information</w:t>
            </w:r>
            <w:r w:rsidRPr="00D67AC2">
              <w:rPr>
                <w:rFonts w:ascii="72" w:hAnsi="72" w:cs="72"/>
                <w:color w:val="000000"/>
                <w:szCs w:val="22"/>
                <w:lang w:val="en-ZA" w:eastAsia="en-ZA"/>
              </w:rPr>
              <w:br/>
            </w:r>
            <w:r w:rsidRPr="00D67AC2">
              <w:rPr>
                <w:rFonts w:ascii="72" w:hAnsi="72" w:cs="72"/>
                <w:b/>
                <w:bCs/>
                <w:color w:val="000000"/>
                <w:szCs w:val="22"/>
                <w:lang w:val="en-ZA" w:eastAsia="en-ZA"/>
              </w:rPr>
              <w:t>Returnable:</w:t>
            </w:r>
            <w:r w:rsidRPr="00D67AC2">
              <w:rPr>
                <w:rFonts w:ascii="72" w:hAnsi="72" w:cs="72"/>
                <w:color w:val="000000"/>
                <w:szCs w:val="22"/>
                <w:lang w:val="en-ZA" w:eastAsia="en-ZA"/>
              </w:rPr>
              <w:t xml:space="preserve"> Method Statement</w:t>
            </w:r>
          </w:p>
        </w:tc>
        <w:tc>
          <w:tcPr>
            <w:tcW w:w="3141" w:type="dxa"/>
            <w:tcBorders>
              <w:top w:val="nil"/>
              <w:left w:val="nil"/>
              <w:bottom w:val="single" w:sz="4" w:space="0" w:color="auto"/>
              <w:right w:val="single" w:sz="4" w:space="0" w:color="auto"/>
            </w:tcBorders>
            <w:vAlign w:val="center"/>
            <w:hideMark/>
          </w:tcPr>
          <w:p w14:paraId="02918710"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proposal is detailed and meets all the requirements with no technical deficiencies</w:t>
            </w:r>
            <w:r w:rsidRPr="00D67AC2">
              <w:rPr>
                <w:rFonts w:ascii="72" w:hAnsi="72" w:cs="72"/>
                <w:color w:val="000000"/>
                <w:szCs w:val="22"/>
                <w:lang w:val="en-ZA" w:eastAsia="en-ZA"/>
              </w:rPr>
              <w:br/>
              <w:t>4 – proposal is high level and meets the requirements with no technical deficiencies</w:t>
            </w:r>
            <w:r w:rsidRPr="00D67AC2">
              <w:rPr>
                <w:rFonts w:ascii="72" w:hAnsi="72" w:cs="72"/>
                <w:color w:val="000000"/>
                <w:szCs w:val="22"/>
                <w:lang w:val="en-ZA" w:eastAsia="en-ZA"/>
              </w:rPr>
              <w:br/>
              <w:t>2 - proposal is lacking details and has technical deficiencies</w:t>
            </w:r>
            <w:r w:rsidRPr="00D67AC2">
              <w:rPr>
                <w:rFonts w:ascii="72" w:hAnsi="72" w:cs="72"/>
                <w:color w:val="000000"/>
                <w:szCs w:val="22"/>
                <w:lang w:val="en-ZA" w:eastAsia="en-ZA"/>
              </w:rPr>
              <w:br/>
              <w:t xml:space="preserve">0 – proposal does not meet requirements or not submitted  </w:t>
            </w:r>
          </w:p>
        </w:tc>
        <w:tc>
          <w:tcPr>
            <w:tcW w:w="1157" w:type="dxa"/>
            <w:tcBorders>
              <w:top w:val="nil"/>
              <w:left w:val="nil"/>
              <w:bottom w:val="single" w:sz="4" w:space="0" w:color="auto"/>
              <w:right w:val="single" w:sz="4" w:space="0" w:color="auto"/>
            </w:tcBorders>
            <w:vAlign w:val="center"/>
            <w:hideMark/>
          </w:tcPr>
          <w:p w14:paraId="23F727E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5BC1F65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30%</w:t>
            </w:r>
          </w:p>
        </w:tc>
      </w:tr>
      <w:tr w:rsidR="00D67AC2" w:rsidRPr="00D67AC2" w14:paraId="7907B32B" w14:textId="77777777" w:rsidTr="00505BD0">
        <w:trPr>
          <w:trHeight w:val="2208"/>
        </w:trPr>
        <w:tc>
          <w:tcPr>
            <w:tcW w:w="662" w:type="dxa"/>
            <w:tcBorders>
              <w:top w:val="nil"/>
              <w:left w:val="single" w:sz="4" w:space="0" w:color="auto"/>
              <w:bottom w:val="single" w:sz="4" w:space="0" w:color="auto"/>
              <w:right w:val="single" w:sz="4" w:space="0" w:color="auto"/>
            </w:tcBorders>
            <w:vAlign w:val="center"/>
            <w:hideMark/>
          </w:tcPr>
          <w:p w14:paraId="211A431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5.3</w:t>
            </w:r>
          </w:p>
        </w:tc>
        <w:tc>
          <w:tcPr>
            <w:tcW w:w="4814" w:type="dxa"/>
            <w:tcBorders>
              <w:top w:val="nil"/>
              <w:left w:val="nil"/>
              <w:bottom w:val="single" w:sz="4" w:space="0" w:color="auto"/>
              <w:right w:val="single" w:sz="4" w:space="0" w:color="auto"/>
            </w:tcBorders>
            <w:vAlign w:val="center"/>
            <w:hideMark/>
          </w:tcPr>
          <w:p w14:paraId="078C134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xml:space="preserve">Provide a list of minimum three (3) completed civil projects involving earthworks, structural design and construction in the past 10 years. The list needs to include the project start and end dates, name of client, name of project manager and contact information, Description of the works, description of the civil works, cost of the project. </w:t>
            </w:r>
          </w:p>
        </w:tc>
        <w:tc>
          <w:tcPr>
            <w:tcW w:w="3090" w:type="dxa"/>
            <w:tcBorders>
              <w:top w:val="nil"/>
              <w:left w:val="nil"/>
              <w:bottom w:val="single" w:sz="4" w:space="0" w:color="auto"/>
              <w:right w:val="single" w:sz="4" w:space="0" w:color="auto"/>
            </w:tcBorders>
            <w:vAlign w:val="center"/>
            <w:hideMark/>
          </w:tcPr>
          <w:p w14:paraId="23CB9F4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Reference:</w:t>
            </w:r>
            <w:r w:rsidRPr="00D67AC2">
              <w:rPr>
                <w:rFonts w:ascii="72" w:hAnsi="72" w:cs="72"/>
                <w:color w:val="000000"/>
                <w:szCs w:val="22"/>
                <w:lang w:val="en-ZA" w:eastAsia="en-ZA"/>
              </w:rPr>
              <w:t xml:space="preserve"> Works Information</w:t>
            </w:r>
            <w:r w:rsidRPr="00D67AC2">
              <w:rPr>
                <w:rFonts w:ascii="72" w:hAnsi="72" w:cs="72"/>
                <w:color w:val="000000"/>
                <w:szCs w:val="22"/>
                <w:lang w:val="en-ZA" w:eastAsia="en-ZA"/>
              </w:rPr>
              <w:br/>
            </w:r>
            <w:r w:rsidRPr="00D67AC2">
              <w:rPr>
                <w:rFonts w:ascii="72" w:hAnsi="72" w:cs="72"/>
                <w:b/>
                <w:bCs/>
                <w:color w:val="000000"/>
                <w:szCs w:val="22"/>
                <w:lang w:val="en-ZA" w:eastAsia="en-ZA"/>
              </w:rPr>
              <w:t>Returnable</w:t>
            </w:r>
            <w:r w:rsidRPr="00D67AC2">
              <w:rPr>
                <w:rFonts w:ascii="72" w:hAnsi="72" w:cs="72"/>
                <w:color w:val="000000"/>
                <w:szCs w:val="22"/>
                <w:lang w:val="en-ZA" w:eastAsia="en-ZA"/>
              </w:rPr>
              <w:t>: Completion certificates</w:t>
            </w:r>
          </w:p>
        </w:tc>
        <w:tc>
          <w:tcPr>
            <w:tcW w:w="3141" w:type="dxa"/>
            <w:tcBorders>
              <w:top w:val="nil"/>
              <w:left w:val="nil"/>
              <w:bottom w:val="single" w:sz="4" w:space="0" w:color="auto"/>
              <w:right w:val="single" w:sz="4" w:space="0" w:color="auto"/>
            </w:tcBorders>
            <w:vAlign w:val="center"/>
            <w:hideMark/>
          </w:tcPr>
          <w:p w14:paraId="55AA012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at least 3 acceptable/relevant civil projects completed</w:t>
            </w:r>
            <w:r w:rsidRPr="00D67AC2">
              <w:rPr>
                <w:rFonts w:ascii="72" w:hAnsi="72" w:cs="72"/>
                <w:color w:val="000000"/>
                <w:szCs w:val="22"/>
                <w:lang w:val="en-ZA" w:eastAsia="en-ZA"/>
              </w:rPr>
              <w:br/>
              <w:t xml:space="preserve">4 – only 2 acceptable/relevant civil projects completed </w:t>
            </w:r>
            <w:r w:rsidRPr="00D67AC2">
              <w:rPr>
                <w:rFonts w:ascii="72" w:hAnsi="72" w:cs="72"/>
                <w:color w:val="000000"/>
                <w:szCs w:val="22"/>
                <w:lang w:val="en-ZA" w:eastAsia="en-ZA"/>
              </w:rPr>
              <w:br/>
              <w:t>2 – only 1 acceptable/relevant civil project completed</w:t>
            </w:r>
            <w:r w:rsidRPr="00D67AC2">
              <w:rPr>
                <w:rFonts w:ascii="72" w:hAnsi="72" w:cs="72"/>
                <w:color w:val="000000"/>
                <w:szCs w:val="22"/>
                <w:lang w:val="en-ZA" w:eastAsia="en-ZA"/>
              </w:rPr>
              <w:br/>
              <w:t>0 – no acceptable projects completed</w:t>
            </w:r>
          </w:p>
        </w:tc>
        <w:tc>
          <w:tcPr>
            <w:tcW w:w="1157" w:type="dxa"/>
            <w:tcBorders>
              <w:top w:val="nil"/>
              <w:left w:val="nil"/>
              <w:bottom w:val="single" w:sz="4" w:space="0" w:color="auto"/>
              <w:right w:val="single" w:sz="4" w:space="0" w:color="auto"/>
            </w:tcBorders>
            <w:vAlign w:val="center"/>
            <w:hideMark/>
          </w:tcPr>
          <w:p w14:paraId="75FBA60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521E8CAD"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30%</w:t>
            </w:r>
          </w:p>
        </w:tc>
      </w:tr>
      <w:tr w:rsidR="00D67AC2" w:rsidRPr="00D67AC2" w14:paraId="3D09F6BD" w14:textId="77777777" w:rsidTr="00505BD0">
        <w:trPr>
          <w:trHeight w:val="276"/>
        </w:trPr>
        <w:tc>
          <w:tcPr>
            <w:tcW w:w="662" w:type="dxa"/>
            <w:tcBorders>
              <w:top w:val="nil"/>
              <w:left w:val="single" w:sz="4" w:space="0" w:color="auto"/>
              <w:bottom w:val="single" w:sz="4" w:space="0" w:color="auto"/>
              <w:right w:val="single" w:sz="4" w:space="0" w:color="auto"/>
            </w:tcBorders>
            <w:vAlign w:val="center"/>
            <w:hideMark/>
          </w:tcPr>
          <w:p w14:paraId="37716F2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w:t>
            </w:r>
          </w:p>
        </w:tc>
        <w:tc>
          <w:tcPr>
            <w:tcW w:w="4814" w:type="dxa"/>
            <w:tcBorders>
              <w:top w:val="nil"/>
              <w:left w:val="nil"/>
              <w:bottom w:val="single" w:sz="4" w:space="0" w:color="auto"/>
              <w:right w:val="single" w:sz="4" w:space="0" w:color="auto"/>
            </w:tcBorders>
            <w:vAlign w:val="center"/>
            <w:hideMark/>
          </w:tcPr>
          <w:p w14:paraId="15C2392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Balance of Plant Criteria</w:t>
            </w:r>
          </w:p>
        </w:tc>
        <w:tc>
          <w:tcPr>
            <w:tcW w:w="3090" w:type="dxa"/>
            <w:tcBorders>
              <w:top w:val="nil"/>
              <w:left w:val="nil"/>
              <w:bottom w:val="single" w:sz="4" w:space="0" w:color="auto"/>
              <w:right w:val="single" w:sz="4" w:space="0" w:color="auto"/>
            </w:tcBorders>
            <w:vAlign w:val="center"/>
            <w:hideMark/>
          </w:tcPr>
          <w:p w14:paraId="5717956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3141" w:type="dxa"/>
            <w:tcBorders>
              <w:top w:val="nil"/>
              <w:left w:val="nil"/>
              <w:bottom w:val="single" w:sz="4" w:space="0" w:color="auto"/>
              <w:right w:val="single" w:sz="4" w:space="0" w:color="auto"/>
            </w:tcBorders>
            <w:vAlign w:val="center"/>
            <w:hideMark/>
          </w:tcPr>
          <w:p w14:paraId="3ECAD95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1157" w:type="dxa"/>
            <w:tcBorders>
              <w:top w:val="nil"/>
              <w:left w:val="nil"/>
              <w:bottom w:val="single" w:sz="4" w:space="0" w:color="auto"/>
              <w:right w:val="single" w:sz="4" w:space="0" w:color="auto"/>
            </w:tcBorders>
            <w:vAlign w:val="center"/>
            <w:hideMark/>
          </w:tcPr>
          <w:p w14:paraId="0700F1C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w:t>
            </w:r>
          </w:p>
        </w:tc>
        <w:tc>
          <w:tcPr>
            <w:tcW w:w="1176" w:type="dxa"/>
            <w:tcBorders>
              <w:top w:val="nil"/>
              <w:left w:val="nil"/>
              <w:bottom w:val="single" w:sz="4" w:space="0" w:color="auto"/>
              <w:right w:val="single" w:sz="4" w:space="0" w:color="auto"/>
            </w:tcBorders>
            <w:vAlign w:val="center"/>
            <w:hideMark/>
          </w:tcPr>
          <w:p w14:paraId="4A47BC27"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Cs w:val="22"/>
                <w:lang w:val="en-ZA" w:eastAsia="en-ZA"/>
              </w:rPr>
            </w:pPr>
            <w:r w:rsidRPr="00D67AC2">
              <w:rPr>
                <w:rFonts w:ascii="72" w:hAnsi="72" w:cs="72"/>
                <w:b/>
                <w:bCs/>
                <w:color w:val="000000"/>
                <w:szCs w:val="22"/>
                <w:lang w:val="en-ZA" w:eastAsia="en-ZA"/>
              </w:rPr>
              <w:t>100%</w:t>
            </w:r>
          </w:p>
        </w:tc>
      </w:tr>
      <w:tr w:rsidR="00D67AC2" w:rsidRPr="00D67AC2" w14:paraId="53341C07" w14:textId="77777777" w:rsidTr="00505BD0">
        <w:trPr>
          <w:trHeight w:val="1380"/>
        </w:trPr>
        <w:tc>
          <w:tcPr>
            <w:tcW w:w="662" w:type="dxa"/>
            <w:tcBorders>
              <w:top w:val="nil"/>
              <w:left w:val="single" w:sz="4" w:space="0" w:color="auto"/>
              <w:bottom w:val="single" w:sz="4" w:space="0" w:color="auto"/>
              <w:right w:val="single" w:sz="4" w:space="0" w:color="auto"/>
            </w:tcBorders>
            <w:vAlign w:val="center"/>
            <w:hideMark/>
          </w:tcPr>
          <w:p w14:paraId="424B90F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6.1</w:t>
            </w:r>
          </w:p>
        </w:tc>
        <w:tc>
          <w:tcPr>
            <w:tcW w:w="4814" w:type="dxa"/>
            <w:tcBorders>
              <w:top w:val="nil"/>
              <w:left w:val="nil"/>
              <w:bottom w:val="single" w:sz="4" w:space="0" w:color="auto"/>
              <w:right w:val="single" w:sz="4" w:space="0" w:color="auto"/>
            </w:tcBorders>
            <w:vAlign w:val="center"/>
            <w:hideMark/>
          </w:tcPr>
          <w:p w14:paraId="6804570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Physical Security</w:t>
            </w:r>
            <w:r w:rsidRPr="00D67AC2">
              <w:rPr>
                <w:rFonts w:ascii="72" w:hAnsi="72" w:cs="72"/>
                <w:color w:val="000000"/>
                <w:szCs w:val="22"/>
                <w:lang w:val="en-ZA" w:eastAsia="en-ZA"/>
              </w:rPr>
              <w:br w:type="page"/>
              <w:t>Provide a signed letter confirming that the Contractor shall fully comply with the security designs requirements as stipulated the tender pack.</w:t>
            </w:r>
          </w:p>
        </w:tc>
        <w:tc>
          <w:tcPr>
            <w:tcW w:w="3090" w:type="dxa"/>
            <w:tcBorders>
              <w:top w:val="nil"/>
              <w:left w:val="nil"/>
              <w:bottom w:val="single" w:sz="4" w:space="0" w:color="auto"/>
              <w:right w:val="single" w:sz="4" w:space="0" w:color="auto"/>
            </w:tcBorders>
            <w:vAlign w:val="center"/>
            <w:hideMark/>
          </w:tcPr>
          <w:p w14:paraId="098C5DF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Returnable</w:t>
            </w:r>
            <w:r w:rsidRPr="00D67AC2">
              <w:rPr>
                <w:rFonts w:ascii="72" w:hAnsi="72" w:cs="72"/>
                <w:color w:val="000000"/>
                <w:szCs w:val="22"/>
                <w:lang w:val="en-ZA" w:eastAsia="en-ZA"/>
              </w:rPr>
              <w:t>: Letter</w:t>
            </w:r>
          </w:p>
        </w:tc>
        <w:tc>
          <w:tcPr>
            <w:tcW w:w="3141" w:type="dxa"/>
            <w:tcBorders>
              <w:top w:val="nil"/>
              <w:left w:val="nil"/>
              <w:bottom w:val="single" w:sz="4" w:space="0" w:color="auto"/>
              <w:right w:val="single" w:sz="4" w:space="0" w:color="auto"/>
            </w:tcBorders>
            <w:vAlign w:val="center"/>
            <w:hideMark/>
          </w:tcPr>
          <w:p w14:paraId="68FDE18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Signed letter provided</w:t>
            </w:r>
            <w:r w:rsidRPr="00D67AC2">
              <w:rPr>
                <w:rFonts w:ascii="72" w:hAnsi="72" w:cs="72"/>
                <w:color w:val="000000"/>
                <w:szCs w:val="22"/>
                <w:lang w:val="en-ZA" w:eastAsia="en-ZA"/>
              </w:rPr>
              <w:br w:type="page"/>
              <w:t>0 – No submission</w:t>
            </w:r>
          </w:p>
        </w:tc>
        <w:tc>
          <w:tcPr>
            <w:tcW w:w="1157" w:type="dxa"/>
            <w:tcBorders>
              <w:top w:val="nil"/>
              <w:left w:val="nil"/>
              <w:bottom w:val="single" w:sz="4" w:space="0" w:color="auto"/>
              <w:right w:val="single" w:sz="4" w:space="0" w:color="auto"/>
            </w:tcBorders>
            <w:vAlign w:val="center"/>
            <w:hideMark/>
          </w:tcPr>
          <w:p w14:paraId="6EC23AE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2C5BA776" w14:textId="766E95B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del w:id="89" w:author="Mkhululi Ncube" w:date="2025-12-08T15:32:00Z" w16du:dateUtc="2025-12-08T13:32:00Z">
              <w:r w:rsidRPr="00D67AC2" w:rsidDel="007D769F">
                <w:rPr>
                  <w:rFonts w:ascii="72" w:hAnsi="72" w:cs="72"/>
                  <w:color w:val="000000"/>
                  <w:szCs w:val="22"/>
                  <w:lang w:val="en-ZA" w:eastAsia="en-ZA"/>
                </w:rPr>
                <w:delText>20</w:delText>
              </w:r>
            </w:del>
            <w:ins w:id="90" w:author="Mkhululi Ncube" w:date="2025-12-08T15:32:00Z" w16du:dateUtc="2025-12-08T13:32:00Z">
              <w:r w:rsidR="007D769F">
                <w:rPr>
                  <w:rFonts w:ascii="72" w:hAnsi="72" w:cs="72"/>
                  <w:color w:val="000000"/>
                  <w:szCs w:val="22"/>
                  <w:lang w:val="en-ZA" w:eastAsia="en-ZA"/>
                </w:rPr>
                <w:t>10</w:t>
              </w:r>
            </w:ins>
            <w:r w:rsidRPr="00D67AC2">
              <w:rPr>
                <w:rFonts w:ascii="72" w:hAnsi="72" w:cs="72"/>
                <w:color w:val="000000"/>
                <w:szCs w:val="22"/>
                <w:lang w:val="en-ZA" w:eastAsia="en-ZA"/>
              </w:rPr>
              <w:t>%</w:t>
            </w:r>
          </w:p>
        </w:tc>
      </w:tr>
      <w:tr w:rsidR="00D67AC2" w:rsidRPr="00D67AC2" w14:paraId="7953D2A0" w14:textId="77777777" w:rsidTr="00505BD0">
        <w:trPr>
          <w:trHeight w:val="7176"/>
        </w:trPr>
        <w:tc>
          <w:tcPr>
            <w:tcW w:w="662" w:type="dxa"/>
            <w:tcBorders>
              <w:top w:val="nil"/>
              <w:left w:val="single" w:sz="4" w:space="0" w:color="auto"/>
              <w:bottom w:val="single" w:sz="4" w:space="0" w:color="auto"/>
              <w:right w:val="single" w:sz="4" w:space="0" w:color="auto"/>
            </w:tcBorders>
            <w:vAlign w:val="center"/>
            <w:hideMark/>
          </w:tcPr>
          <w:p w14:paraId="1124214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6.2</w:t>
            </w:r>
          </w:p>
        </w:tc>
        <w:tc>
          <w:tcPr>
            <w:tcW w:w="4814" w:type="dxa"/>
            <w:tcBorders>
              <w:top w:val="nil"/>
              <w:left w:val="nil"/>
              <w:bottom w:val="single" w:sz="4" w:space="0" w:color="auto"/>
              <w:right w:val="single" w:sz="4" w:space="0" w:color="auto"/>
            </w:tcBorders>
            <w:vAlign w:val="center"/>
            <w:hideMark/>
          </w:tcPr>
          <w:p w14:paraId="321E118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Physical Security</w:t>
            </w:r>
            <w:r w:rsidRPr="00D67AC2">
              <w:rPr>
                <w:rFonts w:ascii="72" w:hAnsi="72" w:cs="72"/>
                <w:color w:val="000000"/>
                <w:szCs w:val="22"/>
                <w:lang w:val="en-ZA" w:eastAsia="en-ZA"/>
              </w:rPr>
              <w:br/>
              <w:t>If the EPC Contractor is intending to subcontract this scope of work, a signed letter of intent between the two parties shall be submitted during the tender stage. The Subcontractor shall have valid regi</w:t>
            </w:r>
            <w:r w:rsidRPr="00D67AC2">
              <w:rPr>
                <w:rFonts w:ascii="72" w:hAnsi="72" w:cs="72"/>
                <w:szCs w:val="22"/>
                <w:lang w:val="en-ZA" w:eastAsia="en-ZA"/>
              </w:rPr>
              <w:t xml:space="preserve">stration with </w:t>
            </w:r>
            <w:proofErr w:type="spellStart"/>
            <w:r w:rsidRPr="00D67AC2">
              <w:rPr>
                <w:rFonts w:ascii="72" w:hAnsi="72" w:cs="72"/>
                <w:szCs w:val="22"/>
                <w:lang w:val="en-ZA" w:eastAsia="en-ZA"/>
              </w:rPr>
              <w:t>PSiRA</w:t>
            </w:r>
            <w:proofErr w:type="spellEnd"/>
            <w:r w:rsidRPr="00D67AC2">
              <w:rPr>
                <w:rFonts w:ascii="72" w:hAnsi="72" w:cs="72"/>
                <w:szCs w:val="22"/>
                <w:lang w:val="en-ZA" w:eastAsia="en-ZA"/>
              </w:rPr>
              <w:t xml:space="preserve">. Accountability for execution of the scope requirements as stated in works information </w:t>
            </w:r>
            <w:r w:rsidRPr="00D67AC2">
              <w:rPr>
                <w:rFonts w:ascii="72" w:hAnsi="72" w:cs="72"/>
                <w:color w:val="000000"/>
                <w:szCs w:val="22"/>
                <w:lang w:val="en-ZA" w:eastAsia="en-ZA"/>
              </w:rPr>
              <w:t>shall remain the responsibility of the EPC Contractor. After EPC Contract Award, the Employer shall also participate in the technical evaluations for the suitable Subcontractor to ensure the Employer’s qualitative criteria as stipulated in section 6.2.1 to 6.2.5 below are met. Criteria Weighting and Sub Weighting for section 6.2.1 to 6.2.5 shall be communicated with the main Contractor after EPC Contract Award.</w:t>
            </w:r>
            <w:r w:rsidRPr="00D67AC2">
              <w:rPr>
                <w:rFonts w:ascii="72" w:hAnsi="72" w:cs="72"/>
                <w:color w:val="000000"/>
                <w:szCs w:val="22"/>
                <w:lang w:val="en-ZA" w:eastAsia="en-ZA"/>
              </w:rPr>
              <w:br/>
            </w:r>
            <w:r w:rsidRPr="00D67AC2">
              <w:rPr>
                <w:rFonts w:ascii="72" w:hAnsi="72" w:cs="72"/>
                <w:color w:val="000000"/>
                <w:szCs w:val="22"/>
                <w:lang w:val="en-ZA" w:eastAsia="en-ZA"/>
              </w:rPr>
              <w:br/>
              <w:t>If the work is to be executed in-house by the Principal EPC Contractor, a letter indicating such needs to be submitted. The Principal EPC contractor will still be evaluated, after contract award, and needs to meet the minimum requirements as stipulated in section 6.2.1 to 6.2.4</w:t>
            </w:r>
          </w:p>
        </w:tc>
        <w:tc>
          <w:tcPr>
            <w:tcW w:w="3090" w:type="dxa"/>
            <w:tcBorders>
              <w:top w:val="nil"/>
              <w:left w:val="nil"/>
              <w:bottom w:val="single" w:sz="4" w:space="0" w:color="auto"/>
              <w:right w:val="single" w:sz="4" w:space="0" w:color="auto"/>
            </w:tcBorders>
            <w:vAlign w:val="center"/>
            <w:hideMark/>
          </w:tcPr>
          <w:p w14:paraId="4693A610"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Returnable</w:t>
            </w:r>
            <w:r w:rsidRPr="00D67AC2">
              <w:rPr>
                <w:rFonts w:ascii="72" w:hAnsi="72" w:cs="72"/>
                <w:color w:val="000000"/>
                <w:szCs w:val="22"/>
                <w:lang w:val="en-ZA" w:eastAsia="en-ZA"/>
              </w:rPr>
              <w:t xml:space="preserve">: Letter </w:t>
            </w:r>
          </w:p>
        </w:tc>
        <w:tc>
          <w:tcPr>
            <w:tcW w:w="3141" w:type="dxa"/>
            <w:tcBorders>
              <w:top w:val="nil"/>
              <w:left w:val="nil"/>
              <w:bottom w:val="single" w:sz="4" w:space="0" w:color="auto"/>
              <w:right w:val="single" w:sz="4" w:space="0" w:color="auto"/>
            </w:tcBorders>
            <w:vAlign w:val="center"/>
            <w:hideMark/>
          </w:tcPr>
          <w:p w14:paraId="29567FD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Signed letter of intent submitted.</w:t>
            </w:r>
            <w:r w:rsidRPr="00D67AC2">
              <w:rPr>
                <w:rFonts w:ascii="72" w:hAnsi="72" w:cs="72"/>
                <w:color w:val="000000"/>
                <w:szCs w:val="22"/>
                <w:lang w:val="en-ZA" w:eastAsia="en-ZA"/>
              </w:rPr>
              <w:br/>
              <w:t>0 – No submission</w:t>
            </w:r>
          </w:p>
        </w:tc>
        <w:tc>
          <w:tcPr>
            <w:tcW w:w="1157" w:type="dxa"/>
            <w:tcBorders>
              <w:top w:val="nil"/>
              <w:left w:val="nil"/>
              <w:bottom w:val="single" w:sz="4" w:space="0" w:color="auto"/>
              <w:right w:val="single" w:sz="4" w:space="0" w:color="auto"/>
            </w:tcBorders>
            <w:vAlign w:val="center"/>
            <w:hideMark/>
          </w:tcPr>
          <w:p w14:paraId="7674292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615AF41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20%</w:t>
            </w:r>
          </w:p>
        </w:tc>
      </w:tr>
      <w:tr w:rsidR="00D67AC2" w:rsidRPr="00D67AC2" w14:paraId="13E89D21" w14:textId="77777777" w:rsidTr="00505BD0">
        <w:trPr>
          <w:trHeight w:val="828"/>
        </w:trPr>
        <w:tc>
          <w:tcPr>
            <w:tcW w:w="662" w:type="dxa"/>
            <w:tcBorders>
              <w:top w:val="nil"/>
              <w:left w:val="single" w:sz="4" w:space="0" w:color="auto"/>
              <w:bottom w:val="single" w:sz="4" w:space="0" w:color="auto"/>
              <w:right w:val="single" w:sz="4" w:space="0" w:color="auto"/>
            </w:tcBorders>
            <w:vAlign w:val="center"/>
            <w:hideMark/>
          </w:tcPr>
          <w:p w14:paraId="1FC4390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6.2.1</w:t>
            </w:r>
          </w:p>
        </w:tc>
        <w:tc>
          <w:tcPr>
            <w:tcW w:w="4814" w:type="dxa"/>
            <w:tcBorders>
              <w:top w:val="nil"/>
              <w:left w:val="nil"/>
              <w:bottom w:val="single" w:sz="4" w:space="0" w:color="auto"/>
              <w:right w:val="single" w:sz="4" w:space="0" w:color="auto"/>
            </w:tcBorders>
            <w:vAlign w:val="center"/>
            <w:hideMark/>
          </w:tcPr>
          <w:p w14:paraId="45CC0FB7"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xml:space="preserve">The Principal EPC Contractor or Sub Contractor shall have a valid registration with </w:t>
            </w:r>
            <w:proofErr w:type="spellStart"/>
            <w:r w:rsidRPr="00D67AC2">
              <w:rPr>
                <w:rFonts w:ascii="72" w:hAnsi="72" w:cs="72"/>
                <w:color w:val="000000"/>
                <w:szCs w:val="22"/>
                <w:lang w:val="en-ZA" w:eastAsia="en-ZA"/>
              </w:rPr>
              <w:t>PSiRA</w:t>
            </w:r>
            <w:proofErr w:type="spellEnd"/>
            <w:r w:rsidRPr="00D67AC2">
              <w:rPr>
                <w:rFonts w:ascii="72" w:hAnsi="72" w:cs="72"/>
                <w:color w:val="000000"/>
                <w:szCs w:val="22"/>
                <w:lang w:val="en-ZA" w:eastAsia="en-ZA"/>
              </w:rPr>
              <w:t>.</w:t>
            </w:r>
          </w:p>
        </w:tc>
        <w:tc>
          <w:tcPr>
            <w:tcW w:w="3090" w:type="dxa"/>
            <w:tcBorders>
              <w:top w:val="nil"/>
              <w:left w:val="nil"/>
              <w:bottom w:val="single" w:sz="4" w:space="0" w:color="auto"/>
              <w:right w:val="single" w:sz="4" w:space="0" w:color="auto"/>
            </w:tcBorders>
            <w:vAlign w:val="center"/>
            <w:hideMark/>
          </w:tcPr>
          <w:p w14:paraId="4083C15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proofErr w:type="spellStart"/>
            <w:r w:rsidRPr="00D67AC2">
              <w:rPr>
                <w:rFonts w:ascii="72" w:hAnsi="72" w:cs="72"/>
                <w:color w:val="000000"/>
                <w:szCs w:val="22"/>
                <w:lang w:val="en-ZA" w:eastAsia="en-ZA"/>
              </w:rPr>
              <w:t>PSiRA</w:t>
            </w:r>
            <w:proofErr w:type="spellEnd"/>
            <w:r w:rsidRPr="00D67AC2">
              <w:rPr>
                <w:rFonts w:ascii="72" w:hAnsi="72" w:cs="72"/>
                <w:color w:val="000000"/>
                <w:szCs w:val="22"/>
                <w:lang w:val="en-ZA" w:eastAsia="en-ZA"/>
              </w:rPr>
              <w:t xml:space="preserve"> certification</w:t>
            </w:r>
          </w:p>
        </w:tc>
        <w:tc>
          <w:tcPr>
            <w:tcW w:w="3141" w:type="dxa"/>
            <w:tcBorders>
              <w:top w:val="nil"/>
              <w:left w:val="nil"/>
              <w:bottom w:val="single" w:sz="4" w:space="0" w:color="auto"/>
              <w:right w:val="single" w:sz="4" w:space="0" w:color="auto"/>
            </w:tcBorders>
            <w:vAlign w:val="center"/>
            <w:hideMark/>
          </w:tcPr>
          <w:p w14:paraId="199CE2A0"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xml:space="preserve">5 – Valid registration with </w:t>
            </w:r>
            <w:proofErr w:type="spellStart"/>
            <w:r w:rsidRPr="00D67AC2">
              <w:rPr>
                <w:rFonts w:ascii="72" w:hAnsi="72" w:cs="72"/>
                <w:color w:val="000000"/>
                <w:szCs w:val="22"/>
                <w:lang w:val="en-ZA" w:eastAsia="en-ZA"/>
              </w:rPr>
              <w:t>PSiRA</w:t>
            </w:r>
            <w:proofErr w:type="spellEnd"/>
            <w:r w:rsidRPr="00D67AC2">
              <w:rPr>
                <w:rFonts w:ascii="72" w:hAnsi="72" w:cs="72"/>
                <w:color w:val="000000"/>
                <w:szCs w:val="22"/>
                <w:lang w:val="en-ZA" w:eastAsia="en-ZA"/>
              </w:rPr>
              <w:t xml:space="preserve"> </w:t>
            </w:r>
            <w:r w:rsidRPr="00D67AC2">
              <w:rPr>
                <w:rFonts w:ascii="72" w:hAnsi="72" w:cs="72"/>
                <w:color w:val="000000"/>
                <w:szCs w:val="22"/>
                <w:lang w:val="en-ZA" w:eastAsia="en-ZA"/>
              </w:rPr>
              <w:br w:type="page"/>
              <w:t xml:space="preserve">0 - No submission/ Invalid registration with </w:t>
            </w:r>
            <w:proofErr w:type="spellStart"/>
            <w:r w:rsidRPr="00D67AC2">
              <w:rPr>
                <w:rFonts w:ascii="72" w:hAnsi="72" w:cs="72"/>
                <w:color w:val="000000"/>
                <w:szCs w:val="22"/>
                <w:lang w:val="en-ZA" w:eastAsia="en-ZA"/>
              </w:rPr>
              <w:t>PSiRA</w:t>
            </w:r>
            <w:proofErr w:type="spellEnd"/>
          </w:p>
        </w:tc>
        <w:tc>
          <w:tcPr>
            <w:tcW w:w="1157" w:type="dxa"/>
            <w:tcBorders>
              <w:top w:val="nil"/>
              <w:left w:val="nil"/>
              <w:bottom w:val="single" w:sz="4" w:space="0" w:color="auto"/>
              <w:right w:val="single" w:sz="4" w:space="0" w:color="auto"/>
            </w:tcBorders>
            <w:shd w:val="clear" w:color="000000" w:fill="808080"/>
            <w:vAlign w:val="center"/>
            <w:hideMark/>
          </w:tcPr>
          <w:p w14:paraId="32AEDA8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shd w:val="clear" w:color="000000" w:fill="808080"/>
            <w:vAlign w:val="center"/>
            <w:hideMark/>
          </w:tcPr>
          <w:p w14:paraId="79036FE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r>
      <w:tr w:rsidR="00D67AC2" w:rsidRPr="00D67AC2" w14:paraId="2B79CF76" w14:textId="77777777" w:rsidTr="00505BD0">
        <w:trPr>
          <w:trHeight w:val="5520"/>
        </w:trPr>
        <w:tc>
          <w:tcPr>
            <w:tcW w:w="662" w:type="dxa"/>
            <w:tcBorders>
              <w:top w:val="nil"/>
              <w:left w:val="single" w:sz="4" w:space="0" w:color="auto"/>
              <w:bottom w:val="single" w:sz="4" w:space="0" w:color="auto"/>
              <w:right w:val="single" w:sz="4" w:space="0" w:color="auto"/>
            </w:tcBorders>
            <w:vAlign w:val="center"/>
            <w:hideMark/>
          </w:tcPr>
          <w:p w14:paraId="5DE0B50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6.2.2</w:t>
            </w:r>
          </w:p>
        </w:tc>
        <w:tc>
          <w:tcPr>
            <w:tcW w:w="4814" w:type="dxa"/>
            <w:tcBorders>
              <w:top w:val="nil"/>
              <w:left w:val="nil"/>
              <w:bottom w:val="single" w:sz="4" w:space="0" w:color="auto"/>
              <w:right w:val="single" w:sz="4" w:space="0" w:color="auto"/>
            </w:tcBorders>
            <w:vAlign w:val="center"/>
            <w:hideMark/>
          </w:tcPr>
          <w:p w14:paraId="108ED18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Project experience / Reference projects:</w:t>
            </w:r>
            <w:r w:rsidRPr="00D67AC2">
              <w:rPr>
                <w:rFonts w:ascii="72" w:hAnsi="72" w:cs="72"/>
                <w:color w:val="000000"/>
                <w:szCs w:val="22"/>
                <w:lang w:val="en-ZA" w:eastAsia="en-ZA"/>
              </w:rPr>
              <w:br/>
              <w:t>Provide at least one testimonials or Completion Certificates as proof of successful projects undertaken in the last 10 years that were similar in scope. This includes subcontractor’s records for works where services of a subcontractor will be utilised.</w:t>
            </w:r>
            <w:r w:rsidRPr="00D67AC2">
              <w:rPr>
                <w:rFonts w:ascii="72" w:hAnsi="72" w:cs="72"/>
                <w:color w:val="000000"/>
                <w:szCs w:val="22"/>
                <w:lang w:val="en-ZA" w:eastAsia="en-ZA"/>
              </w:rPr>
              <w:br/>
              <w:t>‘Similar scope’ is a Non-Lethal Energized Perimeter Detection System (NLEPDS) project for an industrial site such as power generation (power station); mines, refineries etc. which included projects phases of design, installation, and commissioning and as-built documentation handover.</w:t>
            </w:r>
          </w:p>
        </w:tc>
        <w:tc>
          <w:tcPr>
            <w:tcW w:w="3090" w:type="dxa"/>
            <w:tcBorders>
              <w:top w:val="nil"/>
              <w:left w:val="nil"/>
              <w:bottom w:val="single" w:sz="4" w:space="0" w:color="auto"/>
              <w:right w:val="single" w:sz="4" w:space="0" w:color="auto"/>
            </w:tcBorders>
            <w:vAlign w:val="center"/>
            <w:hideMark/>
          </w:tcPr>
          <w:p w14:paraId="5208C9A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Returnable:</w:t>
            </w:r>
            <w:r w:rsidRPr="00D67AC2">
              <w:rPr>
                <w:rFonts w:ascii="72" w:hAnsi="72" w:cs="72"/>
                <w:color w:val="000000"/>
                <w:szCs w:val="22"/>
                <w:lang w:val="en-ZA" w:eastAsia="en-ZA"/>
              </w:rPr>
              <w:t xml:space="preserve"> Testimonial(s) or completion certificates contain the following information for evaluation purposes:</w:t>
            </w:r>
            <w:r w:rsidRPr="00D67AC2">
              <w:rPr>
                <w:rFonts w:ascii="72" w:hAnsi="72" w:cs="72"/>
                <w:color w:val="000000"/>
                <w:szCs w:val="22"/>
                <w:lang w:val="en-ZA" w:eastAsia="en-ZA"/>
              </w:rPr>
              <w:br/>
              <w:t>1) Name of company where project was executed</w:t>
            </w:r>
            <w:r w:rsidRPr="00D67AC2">
              <w:rPr>
                <w:rFonts w:ascii="72" w:hAnsi="72" w:cs="72"/>
                <w:color w:val="000000"/>
                <w:szCs w:val="22"/>
                <w:lang w:val="en-ZA" w:eastAsia="en-ZA"/>
              </w:rPr>
              <w:br/>
              <w:t>2) Project Description</w:t>
            </w:r>
            <w:r w:rsidRPr="00D67AC2">
              <w:rPr>
                <w:rFonts w:ascii="72" w:hAnsi="72" w:cs="72"/>
                <w:color w:val="000000"/>
                <w:szCs w:val="22"/>
                <w:lang w:val="en-ZA" w:eastAsia="en-ZA"/>
              </w:rPr>
              <w:br/>
              <w:t>3) Construction period</w:t>
            </w:r>
            <w:r w:rsidRPr="00D67AC2">
              <w:rPr>
                <w:rFonts w:ascii="72" w:hAnsi="72" w:cs="72"/>
                <w:color w:val="000000"/>
                <w:szCs w:val="22"/>
                <w:lang w:val="en-ZA" w:eastAsia="en-ZA"/>
              </w:rPr>
              <w:br/>
              <w:t>4) Contract value</w:t>
            </w:r>
            <w:r w:rsidRPr="00D67AC2">
              <w:rPr>
                <w:rFonts w:ascii="72" w:hAnsi="72" w:cs="72"/>
                <w:color w:val="000000"/>
                <w:szCs w:val="22"/>
                <w:lang w:val="en-ZA" w:eastAsia="en-ZA"/>
              </w:rPr>
              <w:br/>
              <w:t>5) Contact person</w:t>
            </w:r>
            <w:r w:rsidRPr="00D67AC2">
              <w:rPr>
                <w:rFonts w:ascii="72" w:hAnsi="72" w:cs="72"/>
                <w:color w:val="000000"/>
                <w:szCs w:val="22"/>
                <w:lang w:val="en-ZA" w:eastAsia="en-ZA"/>
              </w:rPr>
              <w:br/>
              <w:t>6) Purchase order provided</w:t>
            </w:r>
          </w:p>
        </w:tc>
        <w:tc>
          <w:tcPr>
            <w:tcW w:w="3141" w:type="dxa"/>
            <w:tcBorders>
              <w:top w:val="nil"/>
              <w:left w:val="nil"/>
              <w:bottom w:val="single" w:sz="4" w:space="0" w:color="auto"/>
              <w:right w:val="single" w:sz="4" w:space="0" w:color="auto"/>
            </w:tcBorders>
            <w:vAlign w:val="center"/>
            <w:hideMark/>
          </w:tcPr>
          <w:p w14:paraId="362E2DC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The Bidder submits two (2) relevant projects completed within the last 10 years, and both projects include all required information (company name, project description, construction period, contract value, contact person, and purchase order).</w:t>
            </w:r>
            <w:r w:rsidRPr="00D67AC2">
              <w:rPr>
                <w:rFonts w:ascii="72" w:hAnsi="72" w:cs="72"/>
                <w:color w:val="000000"/>
                <w:szCs w:val="22"/>
                <w:lang w:val="en-ZA" w:eastAsia="en-ZA"/>
              </w:rPr>
              <w:br/>
              <w:t>4 - The Bidder submits at least one (1) relevant project completed within the last 10 years, and the submission includes all required information.</w:t>
            </w:r>
            <w:r w:rsidRPr="00D67AC2">
              <w:rPr>
                <w:rFonts w:ascii="72" w:hAnsi="72" w:cs="72"/>
                <w:color w:val="000000"/>
                <w:szCs w:val="22"/>
                <w:lang w:val="en-ZA" w:eastAsia="en-ZA"/>
              </w:rPr>
              <w:br/>
              <w:t>2 - The Bidder submits two (2) relevant projects completed within the last 10 years, but one or both projects have missing information.</w:t>
            </w:r>
            <w:r w:rsidRPr="00D67AC2">
              <w:rPr>
                <w:rFonts w:ascii="72" w:hAnsi="72" w:cs="72"/>
                <w:color w:val="000000"/>
                <w:szCs w:val="22"/>
                <w:lang w:val="en-ZA" w:eastAsia="en-ZA"/>
              </w:rPr>
              <w:br/>
              <w:t>0 - No submission is made OR only one project is submitted but contains missing information OR submitted projects are not relevant to the required scope.</w:t>
            </w:r>
          </w:p>
        </w:tc>
        <w:tc>
          <w:tcPr>
            <w:tcW w:w="1157" w:type="dxa"/>
            <w:tcBorders>
              <w:top w:val="nil"/>
              <w:left w:val="nil"/>
              <w:bottom w:val="single" w:sz="4" w:space="0" w:color="auto"/>
              <w:right w:val="single" w:sz="4" w:space="0" w:color="auto"/>
            </w:tcBorders>
            <w:shd w:val="clear" w:color="000000" w:fill="808080"/>
            <w:vAlign w:val="center"/>
            <w:hideMark/>
          </w:tcPr>
          <w:p w14:paraId="249EA75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shd w:val="clear" w:color="000000" w:fill="808080"/>
            <w:vAlign w:val="center"/>
            <w:hideMark/>
          </w:tcPr>
          <w:p w14:paraId="7585DCF0"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r>
      <w:tr w:rsidR="00D67AC2" w:rsidRPr="00D67AC2" w14:paraId="3E33136C" w14:textId="77777777" w:rsidTr="00505BD0">
        <w:trPr>
          <w:trHeight w:val="828"/>
        </w:trPr>
        <w:tc>
          <w:tcPr>
            <w:tcW w:w="662" w:type="dxa"/>
            <w:tcBorders>
              <w:top w:val="nil"/>
              <w:left w:val="single" w:sz="4" w:space="0" w:color="auto"/>
              <w:bottom w:val="single" w:sz="4" w:space="0" w:color="auto"/>
              <w:right w:val="single" w:sz="4" w:space="0" w:color="auto"/>
            </w:tcBorders>
            <w:vAlign w:val="center"/>
            <w:hideMark/>
          </w:tcPr>
          <w:p w14:paraId="7B18A77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6.2.3</w:t>
            </w:r>
          </w:p>
        </w:tc>
        <w:tc>
          <w:tcPr>
            <w:tcW w:w="4814" w:type="dxa"/>
            <w:tcBorders>
              <w:top w:val="nil"/>
              <w:left w:val="nil"/>
              <w:bottom w:val="single" w:sz="4" w:space="0" w:color="auto"/>
              <w:right w:val="single" w:sz="4" w:space="0" w:color="auto"/>
            </w:tcBorders>
            <w:vAlign w:val="center"/>
            <w:hideMark/>
          </w:tcPr>
          <w:p w14:paraId="7BDDC357"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Desktop Evaluation: Compliance to Technical Schedule A/B for Non-Lethal Energized Perimeter Detection System (NLEPDS).</w:t>
            </w:r>
          </w:p>
        </w:tc>
        <w:tc>
          <w:tcPr>
            <w:tcW w:w="3090" w:type="dxa"/>
            <w:tcBorders>
              <w:top w:val="nil"/>
              <w:left w:val="nil"/>
              <w:bottom w:val="single" w:sz="4" w:space="0" w:color="auto"/>
              <w:right w:val="single" w:sz="4" w:space="0" w:color="auto"/>
            </w:tcBorders>
            <w:vAlign w:val="center"/>
            <w:hideMark/>
          </w:tcPr>
          <w:p w14:paraId="059BE08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Desktop Evaluation</w:t>
            </w:r>
          </w:p>
        </w:tc>
        <w:tc>
          <w:tcPr>
            <w:tcW w:w="3141" w:type="dxa"/>
            <w:tcBorders>
              <w:top w:val="nil"/>
              <w:left w:val="nil"/>
              <w:bottom w:val="single" w:sz="4" w:space="0" w:color="auto"/>
              <w:right w:val="single" w:sz="4" w:space="0" w:color="auto"/>
            </w:tcBorders>
            <w:vAlign w:val="center"/>
            <w:hideMark/>
          </w:tcPr>
          <w:p w14:paraId="4800B777"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As per Table 1.1</w:t>
            </w:r>
          </w:p>
        </w:tc>
        <w:tc>
          <w:tcPr>
            <w:tcW w:w="1157" w:type="dxa"/>
            <w:tcBorders>
              <w:top w:val="nil"/>
              <w:left w:val="nil"/>
              <w:bottom w:val="single" w:sz="4" w:space="0" w:color="auto"/>
              <w:right w:val="single" w:sz="4" w:space="0" w:color="auto"/>
            </w:tcBorders>
            <w:shd w:val="clear" w:color="000000" w:fill="808080"/>
            <w:vAlign w:val="center"/>
            <w:hideMark/>
          </w:tcPr>
          <w:p w14:paraId="5E8B1AB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shd w:val="clear" w:color="000000" w:fill="808080"/>
            <w:vAlign w:val="center"/>
            <w:hideMark/>
          </w:tcPr>
          <w:p w14:paraId="198C80B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r>
      <w:tr w:rsidR="00D67AC2" w:rsidRPr="00D67AC2" w14:paraId="239C2236" w14:textId="77777777" w:rsidTr="00505BD0">
        <w:trPr>
          <w:trHeight w:val="552"/>
        </w:trPr>
        <w:tc>
          <w:tcPr>
            <w:tcW w:w="662" w:type="dxa"/>
            <w:tcBorders>
              <w:top w:val="nil"/>
              <w:left w:val="single" w:sz="4" w:space="0" w:color="auto"/>
              <w:bottom w:val="single" w:sz="4" w:space="0" w:color="auto"/>
              <w:right w:val="single" w:sz="4" w:space="0" w:color="auto"/>
            </w:tcBorders>
            <w:vAlign w:val="center"/>
            <w:hideMark/>
          </w:tcPr>
          <w:p w14:paraId="487CE46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6.2.4</w:t>
            </w:r>
          </w:p>
        </w:tc>
        <w:tc>
          <w:tcPr>
            <w:tcW w:w="4814" w:type="dxa"/>
            <w:tcBorders>
              <w:top w:val="nil"/>
              <w:left w:val="nil"/>
              <w:bottom w:val="single" w:sz="4" w:space="0" w:color="auto"/>
              <w:right w:val="single" w:sz="4" w:space="0" w:color="auto"/>
            </w:tcBorders>
            <w:vAlign w:val="center"/>
            <w:hideMark/>
          </w:tcPr>
          <w:p w14:paraId="7A526EB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Security Lighting</w:t>
            </w:r>
          </w:p>
        </w:tc>
        <w:tc>
          <w:tcPr>
            <w:tcW w:w="3090" w:type="dxa"/>
            <w:tcBorders>
              <w:top w:val="nil"/>
              <w:left w:val="nil"/>
              <w:bottom w:val="single" w:sz="4" w:space="0" w:color="auto"/>
              <w:right w:val="single" w:sz="4" w:space="0" w:color="auto"/>
            </w:tcBorders>
            <w:vAlign w:val="center"/>
            <w:hideMark/>
          </w:tcPr>
          <w:p w14:paraId="476F8BD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Confirmation letter</w:t>
            </w:r>
          </w:p>
        </w:tc>
        <w:tc>
          <w:tcPr>
            <w:tcW w:w="3141" w:type="dxa"/>
            <w:tcBorders>
              <w:top w:val="nil"/>
              <w:left w:val="nil"/>
              <w:bottom w:val="single" w:sz="4" w:space="0" w:color="auto"/>
              <w:right w:val="single" w:sz="4" w:space="0" w:color="auto"/>
            </w:tcBorders>
            <w:vAlign w:val="center"/>
            <w:hideMark/>
          </w:tcPr>
          <w:p w14:paraId="1D54E46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As per Table 1.1</w:t>
            </w:r>
          </w:p>
        </w:tc>
        <w:tc>
          <w:tcPr>
            <w:tcW w:w="1157" w:type="dxa"/>
            <w:tcBorders>
              <w:top w:val="nil"/>
              <w:left w:val="nil"/>
              <w:bottom w:val="single" w:sz="4" w:space="0" w:color="auto"/>
              <w:right w:val="single" w:sz="4" w:space="0" w:color="auto"/>
            </w:tcBorders>
            <w:shd w:val="clear" w:color="000000" w:fill="808080"/>
            <w:vAlign w:val="center"/>
            <w:hideMark/>
          </w:tcPr>
          <w:p w14:paraId="5CCB958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shd w:val="clear" w:color="000000" w:fill="808080"/>
            <w:vAlign w:val="center"/>
            <w:hideMark/>
          </w:tcPr>
          <w:p w14:paraId="0933CF1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r>
      <w:tr w:rsidR="00D67AC2" w:rsidRPr="00D67AC2" w14:paraId="299698DE" w14:textId="77777777" w:rsidTr="00505BD0">
        <w:trPr>
          <w:trHeight w:val="6348"/>
        </w:trPr>
        <w:tc>
          <w:tcPr>
            <w:tcW w:w="662" w:type="dxa"/>
            <w:tcBorders>
              <w:top w:val="nil"/>
              <w:left w:val="single" w:sz="4" w:space="0" w:color="auto"/>
              <w:bottom w:val="single" w:sz="4" w:space="0" w:color="auto"/>
              <w:right w:val="single" w:sz="4" w:space="0" w:color="auto"/>
            </w:tcBorders>
            <w:vAlign w:val="center"/>
            <w:hideMark/>
          </w:tcPr>
          <w:p w14:paraId="37D9335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6.3</w:t>
            </w:r>
          </w:p>
        </w:tc>
        <w:tc>
          <w:tcPr>
            <w:tcW w:w="4814" w:type="dxa"/>
            <w:tcBorders>
              <w:top w:val="nil"/>
              <w:left w:val="nil"/>
              <w:bottom w:val="single" w:sz="4" w:space="0" w:color="auto"/>
              <w:right w:val="single" w:sz="4" w:space="0" w:color="auto"/>
            </w:tcBorders>
            <w:vAlign w:val="center"/>
            <w:hideMark/>
          </w:tcPr>
          <w:p w14:paraId="229302D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Fire protection</w:t>
            </w:r>
            <w:r w:rsidRPr="00D67AC2">
              <w:rPr>
                <w:rFonts w:ascii="72" w:hAnsi="72" w:cs="72"/>
                <w:color w:val="000000"/>
                <w:szCs w:val="22"/>
                <w:lang w:val="en-ZA" w:eastAsia="en-ZA"/>
              </w:rPr>
              <w:br w:type="page"/>
              <w:t xml:space="preserve">The Bidder shall submit a Fire Protection Services design philosophy, covering aspects such as the fire protection/detection assessment, system and component description, system sizing approach, system design and construction codes, and system process (diagram). </w:t>
            </w:r>
          </w:p>
        </w:tc>
        <w:tc>
          <w:tcPr>
            <w:tcW w:w="3090" w:type="dxa"/>
            <w:tcBorders>
              <w:top w:val="nil"/>
              <w:left w:val="nil"/>
              <w:bottom w:val="single" w:sz="4" w:space="0" w:color="auto"/>
              <w:right w:val="single" w:sz="4" w:space="0" w:color="auto"/>
            </w:tcBorders>
            <w:vAlign w:val="center"/>
            <w:hideMark/>
          </w:tcPr>
          <w:p w14:paraId="7CDFFBF1" w14:textId="5284B773"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 xml:space="preserve">Fire </w:t>
            </w:r>
            <w:r w:rsidR="008E2840" w:rsidRPr="00D67AC2">
              <w:rPr>
                <w:rFonts w:ascii="72" w:hAnsi="72" w:cs="72"/>
                <w:color w:val="000000"/>
                <w:szCs w:val="22"/>
                <w:lang w:val="en-ZA" w:eastAsia="en-ZA"/>
              </w:rPr>
              <w:t>protection</w:t>
            </w:r>
            <w:r w:rsidRPr="00D67AC2">
              <w:rPr>
                <w:rFonts w:ascii="72" w:hAnsi="72" w:cs="72"/>
                <w:color w:val="000000"/>
                <w:szCs w:val="22"/>
                <w:lang w:val="en-ZA" w:eastAsia="en-ZA"/>
              </w:rPr>
              <w:t xml:space="preserve"> design </w:t>
            </w:r>
            <w:r w:rsidR="008E2840" w:rsidRPr="00D67AC2">
              <w:rPr>
                <w:rFonts w:ascii="72" w:hAnsi="72" w:cs="72"/>
                <w:color w:val="000000"/>
                <w:szCs w:val="22"/>
                <w:lang w:val="en-ZA" w:eastAsia="en-ZA"/>
              </w:rPr>
              <w:t>philosophy</w:t>
            </w:r>
          </w:p>
        </w:tc>
        <w:tc>
          <w:tcPr>
            <w:tcW w:w="3141" w:type="dxa"/>
            <w:tcBorders>
              <w:top w:val="nil"/>
              <w:left w:val="nil"/>
              <w:bottom w:val="single" w:sz="4" w:space="0" w:color="auto"/>
              <w:right w:val="single" w:sz="4" w:space="0" w:color="auto"/>
            </w:tcBorders>
            <w:vAlign w:val="center"/>
            <w:hideMark/>
          </w:tcPr>
          <w:p w14:paraId="37D13B98" w14:textId="28960D7C"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xml:space="preserve">5 - The Bidder submits a comprehensive and detailed Fire Protection Design Philosophy covering all required elements (assessment, component description, sizing, codes, diagrams). Submission clearly demonstrates understanding of the site risks.                            4 - The Bidder submits a Fire Protection Design Philosophy that covers most of the required elements, but some sections lack detail (e.g., missing sizing approach, incomplete process diagram, limited description of detection system).                                                                           2 - The Bidder submits a Fire Protection Design Philosophy that </w:t>
            </w:r>
            <w:r w:rsidR="000A708C" w:rsidRPr="00D67AC2">
              <w:rPr>
                <w:rFonts w:ascii="72" w:hAnsi="72" w:cs="72"/>
                <w:color w:val="000000"/>
                <w:szCs w:val="22"/>
                <w:lang w:val="en-ZA" w:eastAsia="en-ZA"/>
              </w:rPr>
              <w:t>doesn’t</w:t>
            </w:r>
            <w:r w:rsidRPr="00D67AC2">
              <w:rPr>
                <w:rFonts w:ascii="72" w:hAnsi="72" w:cs="72"/>
                <w:color w:val="000000"/>
                <w:szCs w:val="22"/>
                <w:lang w:val="en-ZA" w:eastAsia="en-ZA"/>
              </w:rPr>
              <w:t xml:space="preserve"> cover much of the required elements, lacks technical depth, or is generic.                                                                0 - No submission is made, OR the information provided is not relevant to the required fire protection scope.      </w:t>
            </w:r>
            <w:del w:id="91" w:author="Mkhululi Ncube" w:date="2025-12-08T15:33:00Z" w16du:dateUtc="2025-12-08T13:33:00Z">
              <w:r w:rsidRPr="00D67AC2" w:rsidDel="007D769F">
                <w:rPr>
                  <w:rFonts w:ascii="72" w:hAnsi="72" w:cs="72"/>
                  <w:color w:val="000000"/>
                  <w:szCs w:val="22"/>
                  <w:lang w:val="en-ZA" w:eastAsia="en-ZA"/>
                </w:rPr>
                <w:delText xml:space="preserve">  </w:delText>
              </w:r>
            </w:del>
          </w:p>
        </w:tc>
        <w:tc>
          <w:tcPr>
            <w:tcW w:w="1157" w:type="dxa"/>
            <w:tcBorders>
              <w:top w:val="nil"/>
              <w:left w:val="nil"/>
              <w:bottom w:val="single" w:sz="4" w:space="0" w:color="auto"/>
              <w:right w:val="single" w:sz="4" w:space="0" w:color="auto"/>
            </w:tcBorders>
            <w:vAlign w:val="center"/>
            <w:hideMark/>
          </w:tcPr>
          <w:p w14:paraId="70E8178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12DC543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20%</w:t>
            </w:r>
          </w:p>
        </w:tc>
      </w:tr>
      <w:tr w:rsidR="00D67AC2" w:rsidRPr="00D67AC2" w14:paraId="43D74D63" w14:textId="77777777" w:rsidTr="00505BD0">
        <w:trPr>
          <w:trHeight w:val="1380"/>
        </w:trPr>
        <w:tc>
          <w:tcPr>
            <w:tcW w:w="662" w:type="dxa"/>
            <w:tcBorders>
              <w:top w:val="nil"/>
              <w:left w:val="single" w:sz="4" w:space="0" w:color="auto"/>
              <w:bottom w:val="single" w:sz="4" w:space="0" w:color="auto"/>
              <w:right w:val="single" w:sz="4" w:space="0" w:color="auto"/>
            </w:tcBorders>
            <w:vAlign w:val="center"/>
            <w:hideMark/>
          </w:tcPr>
          <w:p w14:paraId="117357E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6.4</w:t>
            </w:r>
          </w:p>
        </w:tc>
        <w:tc>
          <w:tcPr>
            <w:tcW w:w="4814" w:type="dxa"/>
            <w:tcBorders>
              <w:top w:val="nil"/>
              <w:left w:val="nil"/>
              <w:bottom w:val="single" w:sz="4" w:space="0" w:color="auto"/>
              <w:right w:val="single" w:sz="4" w:space="0" w:color="auto"/>
            </w:tcBorders>
            <w:vAlign w:val="center"/>
            <w:hideMark/>
          </w:tcPr>
          <w:p w14:paraId="110068A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Water supply and reticulation</w:t>
            </w:r>
            <w:r w:rsidRPr="00D67AC2">
              <w:rPr>
                <w:rFonts w:ascii="72" w:hAnsi="72" w:cs="72"/>
                <w:color w:val="000000"/>
                <w:szCs w:val="22"/>
                <w:lang w:val="en-ZA" w:eastAsia="en-ZA"/>
              </w:rPr>
              <w:br/>
              <w:t>The Bidder shall submit a water supply and reticulation design philosophy, covering aspects such as the water system, treatment of water for cleaning modules and monitoring mechanisms.</w:t>
            </w:r>
          </w:p>
        </w:tc>
        <w:tc>
          <w:tcPr>
            <w:tcW w:w="3090" w:type="dxa"/>
            <w:tcBorders>
              <w:top w:val="nil"/>
              <w:left w:val="nil"/>
              <w:bottom w:val="single" w:sz="4" w:space="0" w:color="auto"/>
              <w:right w:val="single" w:sz="4" w:space="0" w:color="auto"/>
            </w:tcBorders>
            <w:vAlign w:val="center"/>
            <w:hideMark/>
          </w:tcPr>
          <w:p w14:paraId="57BA99F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Water supply and reticulation design philosophy</w:t>
            </w:r>
          </w:p>
        </w:tc>
        <w:tc>
          <w:tcPr>
            <w:tcW w:w="3141" w:type="dxa"/>
            <w:tcBorders>
              <w:top w:val="nil"/>
              <w:left w:val="nil"/>
              <w:bottom w:val="single" w:sz="4" w:space="0" w:color="auto"/>
              <w:right w:val="single" w:sz="4" w:space="0" w:color="auto"/>
            </w:tcBorders>
            <w:vAlign w:val="center"/>
            <w:hideMark/>
          </w:tcPr>
          <w:p w14:paraId="2CB087E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As per Table 1.1</w:t>
            </w:r>
          </w:p>
        </w:tc>
        <w:tc>
          <w:tcPr>
            <w:tcW w:w="1157" w:type="dxa"/>
            <w:tcBorders>
              <w:top w:val="nil"/>
              <w:left w:val="nil"/>
              <w:bottom w:val="single" w:sz="4" w:space="0" w:color="auto"/>
              <w:right w:val="single" w:sz="4" w:space="0" w:color="auto"/>
            </w:tcBorders>
            <w:vAlign w:val="center"/>
            <w:hideMark/>
          </w:tcPr>
          <w:p w14:paraId="0B5A31C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1E33C9F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w:t>
            </w:r>
          </w:p>
        </w:tc>
      </w:tr>
      <w:tr w:rsidR="00D67AC2" w:rsidRPr="00D67AC2" w14:paraId="6DA6EF7B" w14:textId="77777777" w:rsidTr="00505BD0">
        <w:trPr>
          <w:trHeight w:val="1104"/>
        </w:trPr>
        <w:tc>
          <w:tcPr>
            <w:tcW w:w="662" w:type="dxa"/>
            <w:tcBorders>
              <w:top w:val="nil"/>
              <w:left w:val="single" w:sz="4" w:space="0" w:color="auto"/>
              <w:bottom w:val="single" w:sz="4" w:space="0" w:color="auto"/>
              <w:right w:val="single" w:sz="4" w:space="0" w:color="auto"/>
            </w:tcBorders>
            <w:vAlign w:val="center"/>
            <w:hideMark/>
          </w:tcPr>
          <w:p w14:paraId="35C0AE3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6.5</w:t>
            </w:r>
          </w:p>
        </w:tc>
        <w:tc>
          <w:tcPr>
            <w:tcW w:w="4814" w:type="dxa"/>
            <w:tcBorders>
              <w:top w:val="nil"/>
              <w:left w:val="nil"/>
              <w:bottom w:val="single" w:sz="4" w:space="0" w:color="auto"/>
              <w:right w:val="single" w:sz="4" w:space="0" w:color="auto"/>
            </w:tcBorders>
            <w:vAlign w:val="center"/>
            <w:hideMark/>
          </w:tcPr>
          <w:p w14:paraId="3BE7AF3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Heating, Ventilation and Air Conditioning (HVAC)</w:t>
            </w:r>
            <w:r w:rsidRPr="00D67AC2">
              <w:rPr>
                <w:rFonts w:ascii="72" w:hAnsi="72" w:cs="72"/>
                <w:color w:val="000000"/>
                <w:szCs w:val="22"/>
                <w:lang w:val="en-ZA" w:eastAsia="en-ZA"/>
              </w:rPr>
              <w:br/>
              <w:t>The Bidder shall submit a design philosophy for the HVAC system.</w:t>
            </w:r>
          </w:p>
        </w:tc>
        <w:tc>
          <w:tcPr>
            <w:tcW w:w="3090" w:type="dxa"/>
            <w:tcBorders>
              <w:top w:val="nil"/>
              <w:left w:val="nil"/>
              <w:bottom w:val="single" w:sz="4" w:space="0" w:color="auto"/>
              <w:right w:val="single" w:sz="4" w:space="0" w:color="auto"/>
            </w:tcBorders>
            <w:vAlign w:val="center"/>
            <w:hideMark/>
          </w:tcPr>
          <w:p w14:paraId="4238F4B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HVAC system design philosophy</w:t>
            </w:r>
          </w:p>
        </w:tc>
        <w:tc>
          <w:tcPr>
            <w:tcW w:w="3141" w:type="dxa"/>
            <w:tcBorders>
              <w:top w:val="nil"/>
              <w:left w:val="nil"/>
              <w:bottom w:val="single" w:sz="4" w:space="0" w:color="auto"/>
              <w:right w:val="single" w:sz="4" w:space="0" w:color="auto"/>
            </w:tcBorders>
            <w:vAlign w:val="center"/>
            <w:hideMark/>
          </w:tcPr>
          <w:p w14:paraId="1E12063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As per Table 1.1</w:t>
            </w:r>
          </w:p>
        </w:tc>
        <w:tc>
          <w:tcPr>
            <w:tcW w:w="1157" w:type="dxa"/>
            <w:tcBorders>
              <w:top w:val="nil"/>
              <w:left w:val="nil"/>
              <w:bottom w:val="single" w:sz="4" w:space="0" w:color="auto"/>
              <w:right w:val="single" w:sz="4" w:space="0" w:color="auto"/>
            </w:tcBorders>
            <w:vAlign w:val="center"/>
            <w:hideMark/>
          </w:tcPr>
          <w:p w14:paraId="3485937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037654F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20%</w:t>
            </w:r>
          </w:p>
        </w:tc>
      </w:tr>
      <w:tr w:rsidR="00D67AC2" w:rsidRPr="00D67AC2" w14:paraId="31AB98BE" w14:textId="77777777" w:rsidTr="00443EED">
        <w:trPr>
          <w:trHeight w:val="939"/>
        </w:trPr>
        <w:tc>
          <w:tcPr>
            <w:tcW w:w="662" w:type="dxa"/>
            <w:tcBorders>
              <w:top w:val="nil"/>
              <w:left w:val="single" w:sz="4" w:space="0" w:color="auto"/>
              <w:bottom w:val="single" w:sz="4" w:space="0" w:color="auto"/>
              <w:right w:val="single" w:sz="4" w:space="0" w:color="auto"/>
            </w:tcBorders>
            <w:vAlign w:val="center"/>
            <w:hideMark/>
          </w:tcPr>
          <w:p w14:paraId="383E3AC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6.6</w:t>
            </w:r>
          </w:p>
        </w:tc>
        <w:tc>
          <w:tcPr>
            <w:tcW w:w="4814" w:type="dxa"/>
            <w:tcBorders>
              <w:top w:val="nil"/>
              <w:left w:val="nil"/>
              <w:bottom w:val="single" w:sz="4" w:space="0" w:color="auto"/>
              <w:right w:val="single" w:sz="4" w:space="0" w:color="auto"/>
            </w:tcBorders>
            <w:vAlign w:val="center"/>
            <w:hideMark/>
          </w:tcPr>
          <w:p w14:paraId="46615F6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Meteorological equipment and instrumentation schedule</w:t>
            </w:r>
            <w:r w:rsidRPr="00D67AC2">
              <w:rPr>
                <w:rFonts w:ascii="72" w:hAnsi="72" w:cs="72"/>
                <w:color w:val="000000"/>
                <w:szCs w:val="22"/>
                <w:lang w:val="en-ZA" w:eastAsia="en-ZA"/>
              </w:rPr>
              <w:br w:type="page"/>
              <w:t>The Bidder shall submit datasheets for the Meteorological station and the pyranometer.</w:t>
            </w:r>
          </w:p>
        </w:tc>
        <w:tc>
          <w:tcPr>
            <w:tcW w:w="3090" w:type="dxa"/>
            <w:tcBorders>
              <w:top w:val="nil"/>
              <w:left w:val="nil"/>
              <w:bottom w:val="single" w:sz="4" w:space="0" w:color="auto"/>
              <w:right w:val="single" w:sz="4" w:space="0" w:color="auto"/>
            </w:tcBorders>
            <w:vAlign w:val="center"/>
            <w:hideMark/>
          </w:tcPr>
          <w:p w14:paraId="2096937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Meteorological station datasheets</w:t>
            </w:r>
          </w:p>
        </w:tc>
        <w:tc>
          <w:tcPr>
            <w:tcW w:w="3141" w:type="dxa"/>
            <w:tcBorders>
              <w:top w:val="nil"/>
              <w:left w:val="nil"/>
              <w:bottom w:val="single" w:sz="4" w:space="0" w:color="auto"/>
              <w:right w:val="single" w:sz="4" w:space="0" w:color="auto"/>
            </w:tcBorders>
            <w:vAlign w:val="center"/>
            <w:hideMark/>
          </w:tcPr>
          <w:p w14:paraId="4BA519C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As per Table 1.1</w:t>
            </w:r>
          </w:p>
        </w:tc>
        <w:tc>
          <w:tcPr>
            <w:tcW w:w="1157" w:type="dxa"/>
            <w:tcBorders>
              <w:top w:val="nil"/>
              <w:left w:val="nil"/>
              <w:bottom w:val="single" w:sz="4" w:space="0" w:color="auto"/>
              <w:right w:val="single" w:sz="4" w:space="0" w:color="auto"/>
            </w:tcBorders>
            <w:vAlign w:val="center"/>
            <w:hideMark/>
          </w:tcPr>
          <w:p w14:paraId="17DA81F8"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34B8D40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w:t>
            </w:r>
          </w:p>
        </w:tc>
      </w:tr>
      <w:tr w:rsidR="00443EED" w:rsidRPr="00D67AC2" w14:paraId="3D9D61D0" w14:textId="77777777" w:rsidTr="00443EED">
        <w:trPr>
          <w:trHeight w:val="152"/>
        </w:trPr>
        <w:tc>
          <w:tcPr>
            <w:tcW w:w="662" w:type="dxa"/>
            <w:tcBorders>
              <w:top w:val="single" w:sz="4" w:space="0" w:color="auto"/>
              <w:left w:val="single" w:sz="4" w:space="0" w:color="auto"/>
              <w:bottom w:val="single" w:sz="4" w:space="0" w:color="auto"/>
              <w:right w:val="single" w:sz="4" w:space="0" w:color="auto"/>
            </w:tcBorders>
            <w:vAlign w:val="center"/>
          </w:tcPr>
          <w:p w14:paraId="07EA7E81" w14:textId="288BFF48" w:rsidR="00443EED" w:rsidRPr="00D67AC2" w:rsidRDefault="00443EED" w:rsidP="00D67AC2">
            <w:pPr>
              <w:spacing w:after="0"/>
              <w:jc w:val="center"/>
              <w:rPr>
                <w:rFonts w:ascii="72" w:hAnsi="72" w:cs="72"/>
                <w:color w:val="000000"/>
                <w:szCs w:val="22"/>
                <w:lang w:val="en-ZA" w:eastAsia="en-ZA"/>
              </w:rPr>
            </w:pPr>
            <w:r>
              <w:rPr>
                <w:rFonts w:ascii="72" w:hAnsi="72" w:cs="72"/>
                <w:color w:val="000000"/>
                <w:szCs w:val="22"/>
                <w:lang w:val="en-ZA" w:eastAsia="en-ZA"/>
              </w:rPr>
              <w:t>6.7</w:t>
            </w:r>
          </w:p>
        </w:tc>
        <w:tc>
          <w:tcPr>
            <w:tcW w:w="4814" w:type="dxa"/>
            <w:tcBorders>
              <w:top w:val="single" w:sz="4" w:space="0" w:color="auto"/>
              <w:left w:val="nil"/>
              <w:bottom w:val="single" w:sz="4" w:space="0" w:color="auto"/>
              <w:right w:val="single" w:sz="4" w:space="0" w:color="auto"/>
            </w:tcBorders>
            <w:vAlign w:val="center"/>
          </w:tcPr>
          <w:p w14:paraId="4A03E08C" w14:textId="1F66C353" w:rsidR="00443EED" w:rsidRPr="00D67AC2" w:rsidRDefault="00443EED" w:rsidP="00D67AC2">
            <w:pPr>
              <w:spacing w:after="0"/>
              <w:rPr>
                <w:rFonts w:ascii="72" w:hAnsi="72" w:cs="72"/>
                <w:color w:val="000000"/>
                <w:szCs w:val="22"/>
                <w:lang w:val="en-ZA" w:eastAsia="en-ZA"/>
              </w:rPr>
            </w:pPr>
            <w:r w:rsidRPr="00443EED">
              <w:rPr>
                <w:rFonts w:ascii="72" w:hAnsi="72" w:cs="72"/>
                <w:color w:val="000000"/>
                <w:szCs w:val="22"/>
                <w:lang w:val="en-ZA" w:eastAsia="en-ZA"/>
              </w:rPr>
              <w:t>Mechanical Engineer</w:t>
            </w:r>
            <w:r>
              <w:rPr>
                <w:rFonts w:ascii="72" w:hAnsi="72" w:cs="72"/>
                <w:color w:val="000000"/>
                <w:szCs w:val="22"/>
                <w:lang w:val="en-ZA" w:eastAsia="en-ZA"/>
              </w:rPr>
              <w:t>(s</w:t>
            </w:r>
            <w:r w:rsidR="00FB569D">
              <w:rPr>
                <w:rFonts w:ascii="72" w:hAnsi="72" w:cs="72"/>
                <w:color w:val="000000"/>
                <w:szCs w:val="22"/>
                <w:lang w:val="en-ZA" w:eastAsia="en-ZA"/>
              </w:rPr>
              <w:t xml:space="preserve">) </w:t>
            </w:r>
            <w:r w:rsidRPr="00443EED">
              <w:rPr>
                <w:rFonts w:ascii="72" w:hAnsi="72" w:cs="72"/>
                <w:color w:val="000000"/>
                <w:szCs w:val="22"/>
                <w:lang w:val="en-ZA" w:eastAsia="en-ZA"/>
              </w:rPr>
              <w:t>(Professional Registered Engineer) with over 5 years’ experience in Fire protection Systems</w:t>
            </w:r>
            <w:ins w:id="92" w:author="Mkhululi Ncube" w:date="2025-12-08T15:31:00Z" w16du:dateUtc="2025-12-08T13:31:00Z">
              <w:r w:rsidR="00282E75">
                <w:rPr>
                  <w:rFonts w:ascii="72" w:hAnsi="72" w:cs="72"/>
                  <w:color w:val="000000"/>
                  <w:szCs w:val="22"/>
                  <w:lang w:val="en-ZA" w:eastAsia="en-ZA"/>
                </w:rPr>
                <w:t xml:space="preserve">, </w:t>
              </w:r>
            </w:ins>
            <w:del w:id="93" w:author="Mkhululi Ncube" w:date="2025-12-08T15:18:00Z" w16du:dateUtc="2025-12-08T13:18:00Z">
              <w:r w:rsidRPr="00443EED" w:rsidDel="00FB569D">
                <w:rPr>
                  <w:rFonts w:ascii="72" w:hAnsi="72" w:cs="72"/>
                  <w:color w:val="000000"/>
                  <w:szCs w:val="22"/>
                  <w:lang w:val="en-ZA" w:eastAsia="en-ZA"/>
                </w:rPr>
                <w:delText xml:space="preserve"> design, </w:delText>
              </w:r>
            </w:del>
            <w:r w:rsidRPr="00443EED">
              <w:rPr>
                <w:rFonts w:ascii="72" w:hAnsi="72" w:cs="72"/>
                <w:color w:val="000000"/>
                <w:szCs w:val="22"/>
                <w:lang w:val="en-ZA" w:eastAsia="en-ZA"/>
              </w:rPr>
              <w:t>HVAC design and Water supply and reticulation</w:t>
            </w:r>
            <w:r w:rsidR="00FB569D">
              <w:rPr>
                <w:rFonts w:ascii="72" w:hAnsi="72" w:cs="72"/>
                <w:color w:val="000000"/>
                <w:szCs w:val="22"/>
                <w:lang w:val="en-ZA" w:eastAsia="en-ZA"/>
              </w:rPr>
              <w:t xml:space="preserve"> design</w:t>
            </w:r>
            <w:r w:rsidRPr="00443EED">
              <w:rPr>
                <w:rFonts w:ascii="72" w:hAnsi="72" w:cs="72"/>
                <w:color w:val="000000"/>
                <w:szCs w:val="22"/>
                <w:lang w:val="en-ZA" w:eastAsia="en-ZA"/>
              </w:rPr>
              <w:t>.</w:t>
            </w:r>
          </w:p>
        </w:tc>
        <w:tc>
          <w:tcPr>
            <w:tcW w:w="3090" w:type="dxa"/>
            <w:tcBorders>
              <w:top w:val="single" w:sz="4" w:space="0" w:color="auto"/>
              <w:left w:val="nil"/>
              <w:bottom w:val="single" w:sz="4" w:space="0" w:color="auto"/>
              <w:right w:val="single" w:sz="4" w:space="0" w:color="auto"/>
            </w:tcBorders>
            <w:vAlign w:val="center"/>
          </w:tcPr>
          <w:p w14:paraId="11CA31DB" w14:textId="5499EF6A" w:rsidR="00443EED" w:rsidRPr="00D67AC2" w:rsidRDefault="00FB569D" w:rsidP="00D67AC2">
            <w:pPr>
              <w:spacing w:after="0"/>
              <w:rPr>
                <w:rFonts w:ascii="72" w:hAnsi="72" w:cs="72"/>
                <w:b/>
                <w:bCs/>
                <w:color w:val="000000"/>
                <w:szCs w:val="22"/>
                <w:lang w:val="en-ZA" w:eastAsia="en-ZA"/>
              </w:rPr>
            </w:pPr>
            <w:r w:rsidRPr="00FB569D">
              <w:rPr>
                <w:rFonts w:ascii="72" w:hAnsi="72" w:cs="72"/>
                <w:b/>
                <w:bCs/>
                <w:color w:val="000000"/>
                <w:szCs w:val="22"/>
                <w:lang w:val="en-ZA" w:eastAsia="en-ZA"/>
              </w:rPr>
              <w:t>Returnable:</w:t>
            </w:r>
            <w:r w:rsidR="0058188B">
              <w:rPr>
                <w:rFonts w:ascii="72" w:hAnsi="72" w:cs="72"/>
                <w:b/>
                <w:bCs/>
                <w:color w:val="000000"/>
                <w:szCs w:val="22"/>
                <w:lang w:val="en-ZA" w:eastAsia="en-ZA"/>
              </w:rPr>
              <w:t xml:space="preserve"> </w:t>
            </w:r>
            <w:r w:rsidR="0058188B" w:rsidRPr="0058188B">
              <w:rPr>
                <w:rFonts w:ascii="72" w:hAnsi="72" w:cs="72"/>
                <w:color w:val="000000"/>
                <w:szCs w:val="22"/>
                <w:lang w:val="en-ZA" w:eastAsia="en-ZA"/>
                <w:rPrChange w:id="94" w:author="Mkhululi Ncube" w:date="2025-12-08T15:22:00Z" w16du:dateUtc="2025-12-08T13:22:00Z">
                  <w:rPr>
                    <w:rFonts w:ascii="72" w:hAnsi="72" w:cs="72"/>
                    <w:b/>
                    <w:bCs/>
                    <w:color w:val="000000"/>
                    <w:szCs w:val="22"/>
                    <w:lang w:val="en-ZA" w:eastAsia="en-ZA"/>
                  </w:rPr>
                </w:rPrChange>
              </w:rPr>
              <w:t>CVs and Qualifications</w:t>
            </w:r>
            <w:r w:rsidR="0058188B">
              <w:rPr>
                <w:rFonts w:ascii="72" w:hAnsi="72" w:cs="72"/>
                <w:b/>
                <w:bCs/>
                <w:color w:val="000000"/>
                <w:szCs w:val="22"/>
                <w:lang w:val="en-ZA" w:eastAsia="en-ZA"/>
              </w:rPr>
              <w:t xml:space="preserve"> </w:t>
            </w:r>
          </w:p>
        </w:tc>
        <w:tc>
          <w:tcPr>
            <w:tcW w:w="3141" w:type="dxa"/>
            <w:tcBorders>
              <w:top w:val="single" w:sz="4" w:space="0" w:color="auto"/>
              <w:left w:val="nil"/>
              <w:bottom w:val="single" w:sz="4" w:space="0" w:color="auto"/>
              <w:right w:val="single" w:sz="4" w:space="0" w:color="auto"/>
            </w:tcBorders>
            <w:vAlign w:val="center"/>
          </w:tcPr>
          <w:p w14:paraId="14E74D9E" w14:textId="22F12843" w:rsidR="00443EED" w:rsidRPr="00D67AC2" w:rsidRDefault="00B636E5" w:rsidP="00B636E5">
            <w:pPr>
              <w:spacing w:after="0"/>
              <w:rPr>
                <w:rFonts w:ascii="72" w:hAnsi="72" w:cs="72"/>
                <w:color w:val="000000"/>
                <w:szCs w:val="22"/>
                <w:lang w:val="en-ZA" w:eastAsia="en-ZA"/>
              </w:rPr>
            </w:pPr>
            <w:r w:rsidRPr="00B636E5">
              <w:rPr>
                <w:rFonts w:ascii="72" w:hAnsi="72" w:cs="72"/>
                <w:color w:val="000000"/>
                <w:szCs w:val="22"/>
                <w:lang w:val="en-ZA" w:eastAsia="en-ZA"/>
              </w:rPr>
              <w:t>5 - Professionally Registered Mechanical Engineer (Pr Eng) with 5 years or more experience in Fire Protection Systems design, HVAC design, and Water Supply &amp; Reticulation design.                                                              0 - Candidate has less than 5 years relevant experience or is not a Pr Eng.</w:t>
            </w:r>
          </w:p>
        </w:tc>
        <w:tc>
          <w:tcPr>
            <w:tcW w:w="1157" w:type="dxa"/>
            <w:tcBorders>
              <w:top w:val="single" w:sz="4" w:space="0" w:color="auto"/>
              <w:left w:val="nil"/>
              <w:bottom w:val="single" w:sz="4" w:space="0" w:color="auto"/>
              <w:right w:val="single" w:sz="4" w:space="0" w:color="auto"/>
            </w:tcBorders>
            <w:vAlign w:val="center"/>
          </w:tcPr>
          <w:p w14:paraId="08995C93" w14:textId="77777777" w:rsidR="00443EED" w:rsidRPr="00D67AC2" w:rsidRDefault="00443EED" w:rsidP="00D67AC2">
            <w:pPr>
              <w:spacing w:after="0"/>
              <w:jc w:val="center"/>
              <w:rPr>
                <w:rFonts w:ascii="72" w:hAnsi="72" w:cs="72"/>
                <w:color w:val="000000"/>
                <w:szCs w:val="22"/>
                <w:lang w:val="en-ZA" w:eastAsia="en-ZA"/>
              </w:rPr>
            </w:pPr>
          </w:p>
        </w:tc>
        <w:tc>
          <w:tcPr>
            <w:tcW w:w="1176" w:type="dxa"/>
            <w:tcBorders>
              <w:top w:val="single" w:sz="4" w:space="0" w:color="auto"/>
              <w:left w:val="nil"/>
              <w:bottom w:val="single" w:sz="4" w:space="0" w:color="auto"/>
              <w:right w:val="single" w:sz="4" w:space="0" w:color="auto"/>
            </w:tcBorders>
            <w:vAlign w:val="center"/>
          </w:tcPr>
          <w:p w14:paraId="7E813363" w14:textId="24D31696" w:rsidR="00443EED" w:rsidRPr="00D67AC2" w:rsidRDefault="008452B1" w:rsidP="00D67AC2">
            <w:pPr>
              <w:spacing w:after="0"/>
              <w:jc w:val="center"/>
              <w:rPr>
                <w:rFonts w:ascii="72" w:hAnsi="72" w:cs="72"/>
                <w:color w:val="000000"/>
                <w:szCs w:val="22"/>
                <w:lang w:val="en-ZA" w:eastAsia="en-ZA"/>
              </w:rPr>
            </w:pPr>
            <w:ins w:id="95" w:author="Mkhululi Ncube" w:date="2025-12-08T15:32:00Z" w16du:dateUtc="2025-12-08T13:32:00Z">
              <w:r>
                <w:rPr>
                  <w:rFonts w:ascii="72" w:hAnsi="72" w:cs="72"/>
                  <w:color w:val="000000"/>
                  <w:szCs w:val="22"/>
                  <w:lang w:val="en-ZA" w:eastAsia="en-ZA"/>
                </w:rPr>
                <w:t>10%</w:t>
              </w:r>
            </w:ins>
          </w:p>
        </w:tc>
      </w:tr>
      <w:tr w:rsidR="00D67AC2" w:rsidRPr="00D67AC2" w14:paraId="59C67D81" w14:textId="77777777" w:rsidTr="00505BD0">
        <w:trPr>
          <w:trHeight w:val="276"/>
        </w:trPr>
        <w:tc>
          <w:tcPr>
            <w:tcW w:w="662" w:type="dxa"/>
            <w:tcBorders>
              <w:top w:val="nil"/>
              <w:left w:val="single" w:sz="4" w:space="0" w:color="auto"/>
              <w:bottom w:val="single" w:sz="4" w:space="0" w:color="auto"/>
              <w:right w:val="single" w:sz="4" w:space="0" w:color="auto"/>
            </w:tcBorders>
            <w:noWrap/>
            <w:vAlign w:val="bottom"/>
            <w:hideMark/>
          </w:tcPr>
          <w:p w14:paraId="1F0F765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7</w:t>
            </w:r>
          </w:p>
        </w:tc>
        <w:tc>
          <w:tcPr>
            <w:tcW w:w="4814" w:type="dxa"/>
            <w:tcBorders>
              <w:top w:val="nil"/>
              <w:left w:val="nil"/>
              <w:bottom w:val="single" w:sz="4" w:space="0" w:color="auto"/>
              <w:right w:val="single" w:sz="4" w:space="0" w:color="auto"/>
            </w:tcBorders>
            <w:noWrap/>
            <w:vAlign w:val="bottom"/>
            <w:hideMark/>
          </w:tcPr>
          <w:p w14:paraId="2F3B756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Operations and Maintenance Criteria</w:t>
            </w:r>
          </w:p>
        </w:tc>
        <w:tc>
          <w:tcPr>
            <w:tcW w:w="3090" w:type="dxa"/>
            <w:tcBorders>
              <w:top w:val="nil"/>
              <w:left w:val="nil"/>
              <w:bottom w:val="single" w:sz="4" w:space="0" w:color="auto"/>
              <w:right w:val="single" w:sz="4" w:space="0" w:color="auto"/>
            </w:tcBorders>
            <w:vAlign w:val="center"/>
            <w:hideMark/>
          </w:tcPr>
          <w:p w14:paraId="1713675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3141" w:type="dxa"/>
            <w:tcBorders>
              <w:top w:val="nil"/>
              <w:left w:val="nil"/>
              <w:bottom w:val="single" w:sz="4" w:space="0" w:color="auto"/>
              <w:right w:val="single" w:sz="4" w:space="0" w:color="auto"/>
            </w:tcBorders>
            <w:vAlign w:val="center"/>
            <w:hideMark/>
          </w:tcPr>
          <w:p w14:paraId="5E70C25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w:t>
            </w:r>
          </w:p>
        </w:tc>
        <w:tc>
          <w:tcPr>
            <w:tcW w:w="1157" w:type="dxa"/>
            <w:tcBorders>
              <w:top w:val="nil"/>
              <w:left w:val="nil"/>
              <w:bottom w:val="single" w:sz="4" w:space="0" w:color="auto"/>
              <w:right w:val="single" w:sz="4" w:space="0" w:color="auto"/>
            </w:tcBorders>
            <w:vAlign w:val="center"/>
            <w:hideMark/>
          </w:tcPr>
          <w:p w14:paraId="26DD150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10%</w:t>
            </w:r>
          </w:p>
        </w:tc>
        <w:tc>
          <w:tcPr>
            <w:tcW w:w="1176" w:type="dxa"/>
            <w:tcBorders>
              <w:top w:val="nil"/>
              <w:left w:val="nil"/>
              <w:bottom w:val="single" w:sz="4" w:space="0" w:color="auto"/>
              <w:right w:val="single" w:sz="4" w:space="0" w:color="auto"/>
            </w:tcBorders>
            <w:vAlign w:val="center"/>
            <w:hideMark/>
          </w:tcPr>
          <w:p w14:paraId="0A7C333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Cs w:val="22"/>
                <w:lang w:val="en-ZA" w:eastAsia="en-ZA"/>
              </w:rPr>
            </w:pPr>
            <w:r w:rsidRPr="00D67AC2">
              <w:rPr>
                <w:rFonts w:ascii="72" w:hAnsi="72" w:cs="72"/>
                <w:b/>
                <w:bCs/>
                <w:color w:val="000000"/>
                <w:szCs w:val="22"/>
                <w:lang w:val="en-ZA" w:eastAsia="en-ZA"/>
              </w:rPr>
              <w:t>100%</w:t>
            </w:r>
          </w:p>
        </w:tc>
      </w:tr>
      <w:tr w:rsidR="00D67AC2" w:rsidRPr="00D67AC2" w14:paraId="28248A19" w14:textId="77777777" w:rsidTr="00505BD0">
        <w:trPr>
          <w:trHeight w:val="1932"/>
        </w:trPr>
        <w:tc>
          <w:tcPr>
            <w:tcW w:w="662" w:type="dxa"/>
            <w:tcBorders>
              <w:top w:val="nil"/>
              <w:left w:val="single" w:sz="4" w:space="0" w:color="auto"/>
              <w:bottom w:val="single" w:sz="4" w:space="0" w:color="auto"/>
              <w:right w:val="single" w:sz="4" w:space="0" w:color="auto"/>
            </w:tcBorders>
            <w:vAlign w:val="center"/>
            <w:hideMark/>
          </w:tcPr>
          <w:p w14:paraId="2EC9AF9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7.1</w:t>
            </w:r>
          </w:p>
        </w:tc>
        <w:tc>
          <w:tcPr>
            <w:tcW w:w="4814" w:type="dxa"/>
            <w:tcBorders>
              <w:top w:val="nil"/>
              <w:left w:val="nil"/>
              <w:bottom w:val="single" w:sz="4" w:space="0" w:color="auto"/>
              <w:right w:val="single" w:sz="4" w:space="0" w:color="auto"/>
            </w:tcBorders>
            <w:vAlign w:val="center"/>
            <w:hideMark/>
          </w:tcPr>
          <w:p w14:paraId="0A629CD0"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Operations and Maintenance (O&amp;M)</w:t>
            </w:r>
            <w:r w:rsidRPr="00D67AC2">
              <w:rPr>
                <w:rFonts w:ascii="72" w:hAnsi="72" w:cs="72"/>
                <w:color w:val="000000"/>
                <w:szCs w:val="22"/>
                <w:lang w:val="en-ZA" w:eastAsia="en-ZA"/>
              </w:rPr>
              <w:br/>
              <w:t>Bidders key personnel experience – O&amp;M Manager during O&amp;M period.</w:t>
            </w:r>
            <w:r w:rsidRPr="00D67AC2">
              <w:rPr>
                <w:rFonts w:ascii="72" w:hAnsi="72" w:cs="72"/>
                <w:color w:val="000000"/>
                <w:szCs w:val="22"/>
                <w:lang w:val="en-ZA" w:eastAsia="en-ZA"/>
              </w:rPr>
              <w:br/>
              <w:t>The Bidder provides detailed CVs of the key personnel, where the Site O&amp;M Manager exhibits the required qualifications and experience.</w:t>
            </w:r>
          </w:p>
        </w:tc>
        <w:tc>
          <w:tcPr>
            <w:tcW w:w="3090" w:type="dxa"/>
            <w:tcBorders>
              <w:top w:val="nil"/>
              <w:left w:val="nil"/>
              <w:bottom w:val="single" w:sz="4" w:space="0" w:color="auto"/>
              <w:right w:val="single" w:sz="4" w:space="0" w:color="auto"/>
            </w:tcBorders>
            <w:vAlign w:val="center"/>
            <w:hideMark/>
          </w:tcPr>
          <w:p w14:paraId="0426805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CVs</w:t>
            </w:r>
          </w:p>
        </w:tc>
        <w:tc>
          <w:tcPr>
            <w:tcW w:w="3141" w:type="dxa"/>
            <w:tcBorders>
              <w:top w:val="nil"/>
              <w:left w:val="nil"/>
              <w:bottom w:val="single" w:sz="4" w:space="0" w:color="auto"/>
              <w:right w:val="single" w:sz="4" w:space="0" w:color="auto"/>
            </w:tcBorders>
            <w:vAlign w:val="center"/>
            <w:hideMark/>
          </w:tcPr>
          <w:p w14:paraId="5415C2C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More than 3 years relevant experience</w:t>
            </w:r>
            <w:r w:rsidRPr="00D67AC2">
              <w:rPr>
                <w:rFonts w:ascii="72" w:hAnsi="72" w:cs="72"/>
                <w:color w:val="000000"/>
                <w:szCs w:val="22"/>
                <w:lang w:val="en-ZA" w:eastAsia="en-ZA"/>
              </w:rPr>
              <w:br/>
              <w:t>4 – Three years relevant experience</w:t>
            </w:r>
            <w:r w:rsidRPr="00D67AC2">
              <w:rPr>
                <w:rFonts w:ascii="72" w:hAnsi="72" w:cs="72"/>
                <w:color w:val="000000"/>
                <w:szCs w:val="22"/>
                <w:lang w:val="en-ZA" w:eastAsia="en-ZA"/>
              </w:rPr>
              <w:br/>
              <w:t>2 – Less than 3 years relevant experience</w:t>
            </w:r>
            <w:r w:rsidRPr="00D67AC2">
              <w:rPr>
                <w:rFonts w:ascii="72" w:hAnsi="72" w:cs="72"/>
                <w:color w:val="000000"/>
                <w:szCs w:val="22"/>
                <w:lang w:val="en-ZA" w:eastAsia="en-ZA"/>
              </w:rPr>
              <w:br/>
              <w:t>0 – No submission</w:t>
            </w:r>
          </w:p>
        </w:tc>
        <w:tc>
          <w:tcPr>
            <w:tcW w:w="1157" w:type="dxa"/>
            <w:tcBorders>
              <w:top w:val="nil"/>
              <w:left w:val="nil"/>
              <w:bottom w:val="single" w:sz="4" w:space="0" w:color="auto"/>
              <w:right w:val="single" w:sz="4" w:space="0" w:color="auto"/>
            </w:tcBorders>
            <w:vAlign w:val="center"/>
            <w:hideMark/>
          </w:tcPr>
          <w:p w14:paraId="61DEF35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412AF5CD"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25%</w:t>
            </w:r>
          </w:p>
        </w:tc>
      </w:tr>
      <w:tr w:rsidR="00D67AC2" w:rsidRPr="00D67AC2" w14:paraId="55DDEBCD" w14:textId="77777777" w:rsidTr="00505BD0">
        <w:trPr>
          <w:trHeight w:val="1656"/>
        </w:trPr>
        <w:tc>
          <w:tcPr>
            <w:tcW w:w="662" w:type="dxa"/>
            <w:tcBorders>
              <w:top w:val="nil"/>
              <w:left w:val="single" w:sz="4" w:space="0" w:color="auto"/>
              <w:bottom w:val="single" w:sz="4" w:space="0" w:color="auto"/>
              <w:right w:val="single" w:sz="4" w:space="0" w:color="auto"/>
            </w:tcBorders>
            <w:vAlign w:val="center"/>
            <w:hideMark/>
          </w:tcPr>
          <w:p w14:paraId="1CD2A5A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7.2</w:t>
            </w:r>
          </w:p>
        </w:tc>
        <w:tc>
          <w:tcPr>
            <w:tcW w:w="4814" w:type="dxa"/>
            <w:tcBorders>
              <w:top w:val="nil"/>
              <w:left w:val="nil"/>
              <w:bottom w:val="single" w:sz="4" w:space="0" w:color="auto"/>
              <w:right w:val="single" w:sz="4" w:space="0" w:color="auto"/>
            </w:tcBorders>
            <w:vAlign w:val="center"/>
            <w:hideMark/>
          </w:tcPr>
          <w:p w14:paraId="5829662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O&amp;M training Experience</w:t>
            </w:r>
            <w:r w:rsidRPr="00D67AC2">
              <w:rPr>
                <w:rFonts w:ascii="72" w:hAnsi="72" w:cs="72"/>
                <w:color w:val="000000"/>
                <w:szCs w:val="22"/>
                <w:lang w:val="en-ZA" w:eastAsia="en-ZA"/>
              </w:rPr>
              <w:br/>
              <w:t>Bidders key personnel experience – Trainers for O&amp;M. The Bidder provides detailed CVs of the key personnel.</w:t>
            </w:r>
          </w:p>
        </w:tc>
        <w:tc>
          <w:tcPr>
            <w:tcW w:w="3090" w:type="dxa"/>
            <w:tcBorders>
              <w:top w:val="nil"/>
              <w:left w:val="nil"/>
              <w:bottom w:val="single" w:sz="4" w:space="0" w:color="auto"/>
              <w:right w:val="single" w:sz="4" w:space="0" w:color="auto"/>
            </w:tcBorders>
            <w:vAlign w:val="center"/>
            <w:hideMark/>
          </w:tcPr>
          <w:p w14:paraId="4740133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CVs</w:t>
            </w:r>
          </w:p>
        </w:tc>
        <w:tc>
          <w:tcPr>
            <w:tcW w:w="3141" w:type="dxa"/>
            <w:tcBorders>
              <w:top w:val="nil"/>
              <w:left w:val="nil"/>
              <w:bottom w:val="single" w:sz="4" w:space="0" w:color="auto"/>
              <w:right w:val="single" w:sz="4" w:space="0" w:color="auto"/>
            </w:tcBorders>
            <w:vAlign w:val="center"/>
            <w:hideMark/>
          </w:tcPr>
          <w:p w14:paraId="002E48A1"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More than 3 years relevant experience</w:t>
            </w:r>
            <w:r w:rsidRPr="00D67AC2">
              <w:rPr>
                <w:rFonts w:ascii="72" w:hAnsi="72" w:cs="72"/>
                <w:color w:val="000000"/>
                <w:szCs w:val="22"/>
                <w:lang w:val="en-ZA" w:eastAsia="en-ZA"/>
              </w:rPr>
              <w:br/>
              <w:t>4 – Three years relevant experience</w:t>
            </w:r>
            <w:r w:rsidRPr="00D67AC2">
              <w:rPr>
                <w:rFonts w:ascii="72" w:hAnsi="72" w:cs="72"/>
                <w:color w:val="000000"/>
                <w:szCs w:val="22"/>
                <w:lang w:val="en-ZA" w:eastAsia="en-ZA"/>
              </w:rPr>
              <w:br/>
              <w:t>2 – Less than 3 years relevant experience</w:t>
            </w:r>
            <w:r w:rsidRPr="00D67AC2">
              <w:rPr>
                <w:rFonts w:ascii="72" w:hAnsi="72" w:cs="72"/>
                <w:color w:val="000000"/>
                <w:szCs w:val="22"/>
                <w:lang w:val="en-ZA" w:eastAsia="en-ZA"/>
              </w:rPr>
              <w:br/>
              <w:t>0 – No submission</w:t>
            </w:r>
          </w:p>
        </w:tc>
        <w:tc>
          <w:tcPr>
            <w:tcW w:w="1157" w:type="dxa"/>
            <w:tcBorders>
              <w:top w:val="nil"/>
              <w:left w:val="nil"/>
              <w:bottom w:val="single" w:sz="4" w:space="0" w:color="auto"/>
              <w:right w:val="single" w:sz="4" w:space="0" w:color="auto"/>
            </w:tcBorders>
            <w:vAlign w:val="center"/>
            <w:hideMark/>
          </w:tcPr>
          <w:p w14:paraId="0AA4F09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74AE180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25%</w:t>
            </w:r>
          </w:p>
        </w:tc>
      </w:tr>
      <w:tr w:rsidR="00D67AC2" w:rsidRPr="00D67AC2" w14:paraId="36F04FBD" w14:textId="77777777" w:rsidTr="00505BD0">
        <w:trPr>
          <w:trHeight w:val="1656"/>
        </w:trPr>
        <w:tc>
          <w:tcPr>
            <w:tcW w:w="662" w:type="dxa"/>
            <w:tcBorders>
              <w:top w:val="nil"/>
              <w:left w:val="single" w:sz="4" w:space="0" w:color="auto"/>
              <w:bottom w:val="single" w:sz="4" w:space="0" w:color="auto"/>
              <w:right w:val="single" w:sz="4" w:space="0" w:color="auto"/>
            </w:tcBorders>
            <w:vAlign w:val="center"/>
            <w:hideMark/>
          </w:tcPr>
          <w:p w14:paraId="3DAC0BD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7.3</w:t>
            </w:r>
          </w:p>
        </w:tc>
        <w:tc>
          <w:tcPr>
            <w:tcW w:w="4814" w:type="dxa"/>
            <w:tcBorders>
              <w:top w:val="nil"/>
              <w:left w:val="nil"/>
              <w:bottom w:val="single" w:sz="4" w:space="0" w:color="auto"/>
              <w:right w:val="single" w:sz="4" w:space="0" w:color="auto"/>
            </w:tcBorders>
            <w:vAlign w:val="center"/>
            <w:hideMark/>
          </w:tcPr>
          <w:p w14:paraId="0C4EEDF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O&amp;M training Plan</w:t>
            </w:r>
            <w:r w:rsidRPr="00D67AC2">
              <w:rPr>
                <w:rFonts w:ascii="72" w:hAnsi="72" w:cs="72"/>
                <w:color w:val="000000"/>
                <w:szCs w:val="22"/>
                <w:lang w:val="en-ZA" w:eastAsia="en-ZA"/>
              </w:rPr>
              <w:br/>
              <w:t>The Bidder submits a preliminary Training Plan. The plan shall describe the timing, type, and level of detail for the various training interventions, including O&amp;M, Inverter, SCADA, CMS, etc.</w:t>
            </w:r>
          </w:p>
        </w:tc>
        <w:tc>
          <w:tcPr>
            <w:tcW w:w="3090" w:type="dxa"/>
            <w:tcBorders>
              <w:top w:val="nil"/>
              <w:left w:val="nil"/>
              <w:bottom w:val="single" w:sz="4" w:space="0" w:color="auto"/>
              <w:right w:val="single" w:sz="4" w:space="0" w:color="auto"/>
            </w:tcBorders>
            <w:vAlign w:val="center"/>
            <w:hideMark/>
          </w:tcPr>
          <w:p w14:paraId="4B0B81F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CVs</w:t>
            </w:r>
          </w:p>
        </w:tc>
        <w:tc>
          <w:tcPr>
            <w:tcW w:w="3141" w:type="dxa"/>
            <w:tcBorders>
              <w:top w:val="nil"/>
              <w:left w:val="nil"/>
              <w:bottom w:val="single" w:sz="4" w:space="0" w:color="auto"/>
              <w:right w:val="single" w:sz="4" w:space="0" w:color="auto"/>
            </w:tcBorders>
            <w:vAlign w:val="center"/>
            <w:hideMark/>
          </w:tcPr>
          <w:p w14:paraId="138659F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As per Table 1.1</w:t>
            </w:r>
          </w:p>
        </w:tc>
        <w:tc>
          <w:tcPr>
            <w:tcW w:w="1157" w:type="dxa"/>
            <w:tcBorders>
              <w:top w:val="nil"/>
              <w:left w:val="nil"/>
              <w:bottom w:val="single" w:sz="4" w:space="0" w:color="auto"/>
              <w:right w:val="single" w:sz="4" w:space="0" w:color="auto"/>
            </w:tcBorders>
            <w:vAlign w:val="center"/>
            <w:hideMark/>
          </w:tcPr>
          <w:p w14:paraId="243551A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2C89A0F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25%</w:t>
            </w:r>
          </w:p>
        </w:tc>
      </w:tr>
      <w:tr w:rsidR="00D67AC2" w:rsidRPr="00D67AC2" w14:paraId="26E5EAC9" w14:textId="77777777" w:rsidTr="00505BD0">
        <w:trPr>
          <w:trHeight w:val="1104"/>
        </w:trPr>
        <w:tc>
          <w:tcPr>
            <w:tcW w:w="662" w:type="dxa"/>
            <w:tcBorders>
              <w:top w:val="nil"/>
              <w:left w:val="single" w:sz="4" w:space="0" w:color="auto"/>
              <w:bottom w:val="single" w:sz="4" w:space="0" w:color="auto"/>
              <w:right w:val="single" w:sz="4" w:space="0" w:color="auto"/>
            </w:tcBorders>
            <w:vAlign w:val="center"/>
            <w:hideMark/>
          </w:tcPr>
          <w:p w14:paraId="3C2FC7B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7.4</w:t>
            </w:r>
          </w:p>
        </w:tc>
        <w:tc>
          <w:tcPr>
            <w:tcW w:w="4814" w:type="dxa"/>
            <w:tcBorders>
              <w:top w:val="nil"/>
              <w:left w:val="nil"/>
              <w:bottom w:val="single" w:sz="4" w:space="0" w:color="auto"/>
              <w:right w:val="single" w:sz="4" w:space="0" w:color="auto"/>
            </w:tcBorders>
            <w:vAlign w:val="center"/>
            <w:hideMark/>
          </w:tcPr>
          <w:p w14:paraId="100ECC2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Spare parts</w:t>
            </w:r>
            <w:r w:rsidRPr="00D67AC2">
              <w:rPr>
                <w:rFonts w:ascii="72" w:hAnsi="72" w:cs="72"/>
                <w:color w:val="000000"/>
                <w:szCs w:val="22"/>
                <w:lang w:val="en-ZA" w:eastAsia="en-ZA"/>
              </w:rPr>
              <w:br/>
              <w:t>Letter confirming Bidder acceptance of spare parts minimum requirements as well as highlighting any proposed deviations.</w:t>
            </w:r>
          </w:p>
        </w:tc>
        <w:tc>
          <w:tcPr>
            <w:tcW w:w="3090" w:type="dxa"/>
            <w:tcBorders>
              <w:top w:val="nil"/>
              <w:left w:val="nil"/>
              <w:bottom w:val="single" w:sz="4" w:space="0" w:color="auto"/>
              <w:right w:val="single" w:sz="4" w:space="0" w:color="auto"/>
            </w:tcBorders>
            <w:vAlign w:val="center"/>
            <w:hideMark/>
          </w:tcPr>
          <w:p w14:paraId="22BB690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Letter</w:t>
            </w:r>
          </w:p>
        </w:tc>
        <w:tc>
          <w:tcPr>
            <w:tcW w:w="3141" w:type="dxa"/>
            <w:tcBorders>
              <w:top w:val="nil"/>
              <w:left w:val="nil"/>
              <w:bottom w:val="single" w:sz="4" w:space="0" w:color="auto"/>
              <w:right w:val="single" w:sz="4" w:space="0" w:color="auto"/>
            </w:tcBorders>
            <w:vAlign w:val="center"/>
            <w:hideMark/>
          </w:tcPr>
          <w:p w14:paraId="0AB948D4"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As per Table 1.1</w:t>
            </w:r>
          </w:p>
        </w:tc>
        <w:tc>
          <w:tcPr>
            <w:tcW w:w="1157" w:type="dxa"/>
            <w:tcBorders>
              <w:top w:val="nil"/>
              <w:left w:val="nil"/>
              <w:bottom w:val="single" w:sz="4" w:space="0" w:color="auto"/>
              <w:right w:val="single" w:sz="4" w:space="0" w:color="auto"/>
            </w:tcBorders>
            <w:vAlign w:val="center"/>
            <w:hideMark/>
          </w:tcPr>
          <w:p w14:paraId="012B963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002F052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25%</w:t>
            </w:r>
          </w:p>
        </w:tc>
      </w:tr>
      <w:tr w:rsidR="00D67AC2" w:rsidRPr="00D67AC2" w14:paraId="14F68A71" w14:textId="77777777" w:rsidTr="00505BD0">
        <w:trPr>
          <w:trHeight w:val="276"/>
        </w:trPr>
        <w:tc>
          <w:tcPr>
            <w:tcW w:w="662" w:type="dxa"/>
            <w:tcBorders>
              <w:top w:val="nil"/>
              <w:left w:val="single" w:sz="4" w:space="0" w:color="auto"/>
              <w:bottom w:val="single" w:sz="4" w:space="0" w:color="auto"/>
              <w:right w:val="single" w:sz="4" w:space="0" w:color="auto"/>
            </w:tcBorders>
            <w:vAlign w:val="center"/>
            <w:hideMark/>
          </w:tcPr>
          <w:p w14:paraId="5D6CEDC8"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Cs w:val="22"/>
                <w:lang w:val="en-ZA" w:eastAsia="en-ZA"/>
              </w:rPr>
            </w:pPr>
            <w:r w:rsidRPr="00D67AC2">
              <w:rPr>
                <w:rFonts w:ascii="72" w:hAnsi="72" w:cs="72"/>
                <w:b/>
                <w:bCs/>
                <w:color w:val="000000"/>
                <w:szCs w:val="22"/>
                <w:lang w:val="en-ZA" w:eastAsia="en-ZA"/>
              </w:rPr>
              <w:t>8</w:t>
            </w:r>
          </w:p>
        </w:tc>
        <w:tc>
          <w:tcPr>
            <w:tcW w:w="4814" w:type="dxa"/>
            <w:tcBorders>
              <w:top w:val="nil"/>
              <w:left w:val="nil"/>
              <w:bottom w:val="single" w:sz="4" w:space="0" w:color="auto"/>
              <w:right w:val="single" w:sz="4" w:space="0" w:color="auto"/>
            </w:tcBorders>
            <w:vAlign w:val="center"/>
            <w:hideMark/>
          </w:tcPr>
          <w:p w14:paraId="36EAEE0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Grid Connection Works Criteria</w:t>
            </w:r>
          </w:p>
        </w:tc>
        <w:tc>
          <w:tcPr>
            <w:tcW w:w="3090" w:type="dxa"/>
            <w:tcBorders>
              <w:top w:val="nil"/>
              <w:left w:val="nil"/>
              <w:bottom w:val="single" w:sz="4" w:space="0" w:color="auto"/>
              <w:right w:val="single" w:sz="4" w:space="0" w:color="auto"/>
            </w:tcBorders>
            <w:vAlign w:val="center"/>
            <w:hideMark/>
          </w:tcPr>
          <w:p w14:paraId="6DBAF46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 </w:t>
            </w:r>
          </w:p>
        </w:tc>
        <w:tc>
          <w:tcPr>
            <w:tcW w:w="3141" w:type="dxa"/>
            <w:tcBorders>
              <w:top w:val="nil"/>
              <w:left w:val="nil"/>
              <w:bottom w:val="single" w:sz="4" w:space="0" w:color="auto"/>
              <w:right w:val="single" w:sz="4" w:space="0" w:color="auto"/>
            </w:tcBorders>
            <w:vAlign w:val="center"/>
            <w:hideMark/>
          </w:tcPr>
          <w:p w14:paraId="383F46D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Cs w:val="22"/>
                <w:lang w:val="en-ZA" w:eastAsia="en-ZA"/>
              </w:rPr>
            </w:pPr>
            <w:r w:rsidRPr="00D67AC2">
              <w:rPr>
                <w:rFonts w:ascii="72" w:hAnsi="72" w:cs="72"/>
                <w:b/>
                <w:bCs/>
                <w:color w:val="000000"/>
                <w:szCs w:val="22"/>
                <w:lang w:val="en-ZA" w:eastAsia="en-ZA"/>
              </w:rPr>
              <w:t> </w:t>
            </w:r>
          </w:p>
        </w:tc>
        <w:tc>
          <w:tcPr>
            <w:tcW w:w="1157" w:type="dxa"/>
            <w:tcBorders>
              <w:top w:val="nil"/>
              <w:left w:val="nil"/>
              <w:bottom w:val="single" w:sz="4" w:space="0" w:color="auto"/>
              <w:right w:val="single" w:sz="4" w:space="0" w:color="auto"/>
            </w:tcBorders>
            <w:vAlign w:val="center"/>
            <w:hideMark/>
          </w:tcPr>
          <w:p w14:paraId="6E8EB40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Cs w:val="22"/>
                <w:lang w:val="en-ZA" w:eastAsia="en-ZA"/>
              </w:rPr>
            </w:pPr>
            <w:r w:rsidRPr="00D67AC2">
              <w:rPr>
                <w:rFonts w:ascii="72" w:hAnsi="72" w:cs="72"/>
                <w:b/>
                <w:bCs/>
                <w:color w:val="000000"/>
                <w:szCs w:val="22"/>
                <w:lang w:val="en-ZA" w:eastAsia="en-ZA"/>
              </w:rPr>
              <w:t>10%</w:t>
            </w:r>
          </w:p>
        </w:tc>
        <w:tc>
          <w:tcPr>
            <w:tcW w:w="1176" w:type="dxa"/>
            <w:tcBorders>
              <w:top w:val="nil"/>
              <w:left w:val="nil"/>
              <w:bottom w:val="single" w:sz="4" w:space="0" w:color="auto"/>
              <w:right w:val="single" w:sz="4" w:space="0" w:color="auto"/>
            </w:tcBorders>
            <w:vAlign w:val="center"/>
            <w:hideMark/>
          </w:tcPr>
          <w:p w14:paraId="739E24CC"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Cs w:val="22"/>
                <w:lang w:val="en-ZA" w:eastAsia="en-ZA"/>
              </w:rPr>
            </w:pPr>
            <w:r w:rsidRPr="00D67AC2">
              <w:rPr>
                <w:rFonts w:ascii="72" w:hAnsi="72" w:cs="72"/>
                <w:b/>
                <w:bCs/>
                <w:color w:val="000000"/>
                <w:szCs w:val="22"/>
                <w:lang w:val="en-ZA" w:eastAsia="en-ZA"/>
              </w:rPr>
              <w:t>100%</w:t>
            </w:r>
          </w:p>
        </w:tc>
      </w:tr>
      <w:tr w:rsidR="00D67AC2" w:rsidRPr="00D67AC2" w14:paraId="0FCBFABB" w14:textId="77777777" w:rsidTr="00505BD0">
        <w:trPr>
          <w:trHeight w:val="1104"/>
        </w:trPr>
        <w:tc>
          <w:tcPr>
            <w:tcW w:w="662" w:type="dxa"/>
            <w:tcBorders>
              <w:top w:val="nil"/>
              <w:left w:val="single" w:sz="4" w:space="0" w:color="auto"/>
              <w:bottom w:val="single" w:sz="4" w:space="0" w:color="auto"/>
              <w:right w:val="single" w:sz="4" w:space="0" w:color="auto"/>
            </w:tcBorders>
            <w:vAlign w:val="center"/>
            <w:hideMark/>
          </w:tcPr>
          <w:p w14:paraId="5129CCE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8.1</w:t>
            </w:r>
          </w:p>
        </w:tc>
        <w:tc>
          <w:tcPr>
            <w:tcW w:w="4814" w:type="dxa"/>
            <w:tcBorders>
              <w:top w:val="nil"/>
              <w:left w:val="nil"/>
              <w:bottom w:val="single" w:sz="4" w:space="0" w:color="auto"/>
              <w:right w:val="single" w:sz="4" w:space="0" w:color="auto"/>
            </w:tcBorders>
            <w:vAlign w:val="center"/>
            <w:hideMark/>
          </w:tcPr>
          <w:p w14:paraId="4BA7323B"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Eskom accredited Consulting Engineer</w:t>
            </w:r>
            <w:r w:rsidRPr="00D67AC2">
              <w:rPr>
                <w:rFonts w:ascii="72" w:hAnsi="72" w:cs="72"/>
                <w:color w:val="000000"/>
                <w:szCs w:val="22"/>
                <w:lang w:val="en-ZA" w:eastAsia="en-ZA"/>
              </w:rPr>
              <w:br/>
              <w:t>Signed letter of intent between Consulting Engineer and EPC Bidder to be provided.</w:t>
            </w:r>
          </w:p>
        </w:tc>
        <w:tc>
          <w:tcPr>
            <w:tcW w:w="3090" w:type="dxa"/>
            <w:tcBorders>
              <w:top w:val="nil"/>
              <w:left w:val="nil"/>
              <w:bottom w:val="single" w:sz="4" w:space="0" w:color="auto"/>
              <w:right w:val="single" w:sz="4" w:space="0" w:color="auto"/>
            </w:tcBorders>
            <w:vAlign w:val="center"/>
            <w:hideMark/>
          </w:tcPr>
          <w:p w14:paraId="683ED99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Returnable</w:t>
            </w:r>
            <w:r w:rsidRPr="00D67AC2">
              <w:rPr>
                <w:rFonts w:ascii="72" w:hAnsi="72" w:cs="72"/>
                <w:color w:val="000000"/>
                <w:szCs w:val="22"/>
                <w:lang w:val="en-ZA" w:eastAsia="en-ZA"/>
              </w:rPr>
              <w:t>: Letter</w:t>
            </w:r>
          </w:p>
        </w:tc>
        <w:tc>
          <w:tcPr>
            <w:tcW w:w="3141" w:type="dxa"/>
            <w:tcBorders>
              <w:top w:val="nil"/>
              <w:left w:val="nil"/>
              <w:bottom w:val="single" w:sz="4" w:space="0" w:color="auto"/>
              <w:right w:val="single" w:sz="4" w:space="0" w:color="auto"/>
            </w:tcBorders>
            <w:vAlign w:val="center"/>
            <w:hideMark/>
          </w:tcPr>
          <w:p w14:paraId="4E2FA0F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Letter submitted and Eskom accredited Consulting Engineer</w:t>
            </w:r>
            <w:r w:rsidRPr="00D67AC2">
              <w:rPr>
                <w:rFonts w:ascii="72" w:hAnsi="72" w:cs="72"/>
                <w:color w:val="000000"/>
                <w:szCs w:val="22"/>
                <w:lang w:val="en-ZA" w:eastAsia="en-ZA"/>
              </w:rPr>
              <w:br/>
              <w:t>0 – Consulting Engineer no Eskom accredited or no submission made</w:t>
            </w:r>
          </w:p>
        </w:tc>
        <w:tc>
          <w:tcPr>
            <w:tcW w:w="1157" w:type="dxa"/>
            <w:tcBorders>
              <w:top w:val="nil"/>
              <w:left w:val="nil"/>
              <w:bottom w:val="single" w:sz="4" w:space="0" w:color="auto"/>
              <w:right w:val="single" w:sz="4" w:space="0" w:color="auto"/>
            </w:tcBorders>
            <w:vAlign w:val="center"/>
            <w:hideMark/>
          </w:tcPr>
          <w:p w14:paraId="143E4B3E"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34D94F82"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30%</w:t>
            </w:r>
          </w:p>
        </w:tc>
      </w:tr>
      <w:tr w:rsidR="00D67AC2" w:rsidRPr="00D67AC2" w14:paraId="2CC3D97D" w14:textId="77777777" w:rsidTr="00505BD0">
        <w:trPr>
          <w:trHeight w:val="1656"/>
        </w:trPr>
        <w:tc>
          <w:tcPr>
            <w:tcW w:w="662" w:type="dxa"/>
            <w:tcBorders>
              <w:top w:val="nil"/>
              <w:left w:val="single" w:sz="4" w:space="0" w:color="auto"/>
              <w:bottom w:val="single" w:sz="4" w:space="0" w:color="auto"/>
              <w:right w:val="single" w:sz="4" w:space="0" w:color="auto"/>
            </w:tcBorders>
            <w:vAlign w:val="center"/>
            <w:hideMark/>
          </w:tcPr>
          <w:p w14:paraId="1F5E9CDF"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8.2</w:t>
            </w:r>
          </w:p>
        </w:tc>
        <w:tc>
          <w:tcPr>
            <w:tcW w:w="4814" w:type="dxa"/>
            <w:tcBorders>
              <w:top w:val="nil"/>
              <w:left w:val="nil"/>
              <w:bottom w:val="single" w:sz="4" w:space="0" w:color="auto"/>
              <w:right w:val="single" w:sz="4" w:space="0" w:color="auto"/>
            </w:tcBorders>
            <w:vAlign w:val="center"/>
            <w:hideMark/>
          </w:tcPr>
          <w:p w14:paraId="0BB4CEB0"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Approved Eskom HV Subcontractor</w:t>
            </w:r>
            <w:r w:rsidRPr="00D67AC2">
              <w:rPr>
                <w:rFonts w:ascii="72" w:hAnsi="72" w:cs="72"/>
                <w:color w:val="000000"/>
                <w:szCs w:val="22"/>
                <w:lang w:val="en-ZA" w:eastAsia="en-ZA"/>
              </w:rPr>
              <w:br w:type="page"/>
              <w:t>Signed letter of intent between HV Subcontractor and EPC Bidder to be provided.</w:t>
            </w:r>
          </w:p>
        </w:tc>
        <w:tc>
          <w:tcPr>
            <w:tcW w:w="3090" w:type="dxa"/>
            <w:tcBorders>
              <w:top w:val="nil"/>
              <w:left w:val="nil"/>
              <w:bottom w:val="single" w:sz="4" w:space="0" w:color="auto"/>
              <w:right w:val="single" w:sz="4" w:space="0" w:color="auto"/>
            </w:tcBorders>
            <w:vAlign w:val="center"/>
            <w:hideMark/>
          </w:tcPr>
          <w:p w14:paraId="3269E7D7"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Letter</w:t>
            </w:r>
          </w:p>
        </w:tc>
        <w:tc>
          <w:tcPr>
            <w:tcW w:w="3141" w:type="dxa"/>
            <w:tcBorders>
              <w:top w:val="nil"/>
              <w:left w:val="nil"/>
              <w:bottom w:val="single" w:sz="4" w:space="0" w:color="auto"/>
              <w:right w:val="single" w:sz="4" w:space="0" w:color="auto"/>
            </w:tcBorders>
            <w:vAlign w:val="center"/>
            <w:hideMark/>
          </w:tcPr>
          <w:p w14:paraId="23EFFBE6"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5 – Letter submitted and HV Subcontractor on Eskom’s approved list of HV Subcontractors</w:t>
            </w:r>
            <w:r w:rsidRPr="00D67AC2">
              <w:rPr>
                <w:rFonts w:ascii="72" w:hAnsi="72" w:cs="72"/>
                <w:color w:val="000000"/>
                <w:szCs w:val="22"/>
                <w:lang w:val="en-ZA" w:eastAsia="en-ZA"/>
              </w:rPr>
              <w:br w:type="page"/>
              <w:t>0 - HV Subcontractor not on Eskom’s approved list of HV Subcontractors or no submission made</w:t>
            </w:r>
          </w:p>
        </w:tc>
        <w:tc>
          <w:tcPr>
            <w:tcW w:w="1157" w:type="dxa"/>
            <w:tcBorders>
              <w:top w:val="nil"/>
              <w:left w:val="nil"/>
              <w:bottom w:val="single" w:sz="4" w:space="0" w:color="auto"/>
              <w:right w:val="single" w:sz="4" w:space="0" w:color="auto"/>
            </w:tcBorders>
            <w:vAlign w:val="center"/>
            <w:hideMark/>
          </w:tcPr>
          <w:p w14:paraId="489F636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25B5066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30%</w:t>
            </w:r>
          </w:p>
        </w:tc>
      </w:tr>
      <w:tr w:rsidR="00D67AC2" w:rsidRPr="00D67AC2" w14:paraId="700FC1F4" w14:textId="77777777" w:rsidTr="00505BD0">
        <w:trPr>
          <w:trHeight w:val="3864"/>
        </w:trPr>
        <w:tc>
          <w:tcPr>
            <w:tcW w:w="662" w:type="dxa"/>
            <w:tcBorders>
              <w:top w:val="nil"/>
              <w:left w:val="single" w:sz="4" w:space="0" w:color="auto"/>
              <w:bottom w:val="single" w:sz="4" w:space="0" w:color="auto"/>
              <w:right w:val="single" w:sz="4" w:space="0" w:color="auto"/>
            </w:tcBorders>
            <w:vAlign w:val="center"/>
            <w:hideMark/>
          </w:tcPr>
          <w:p w14:paraId="707B6719"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8.3</w:t>
            </w:r>
          </w:p>
        </w:tc>
        <w:tc>
          <w:tcPr>
            <w:tcW w:w="4814" w:type="dxa"/>
            <w:tcBorders>
              <w:top w:val="nil"/>
              <w:left w:val="nil"/>
              <w:bottom w:val="single" w:sz="4" w:space="0" w:color="auto"/>
              <w:right w:val="single" w:sz="4" w:space="0" w:color="auto"/>
            </w:tcBorders>
            <w:vAlign w:val="center"/>
            <w:hideMark/>
          </w:tcPr>
          <w:p w14:paraId="492F305A"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Overhead Line (OHL)</w:t>
            </w:r>
            <w:r w:rsidRPr="00D67AC2">
              <w:rPr>
                <w:rFonts w:ascii="72" w:hAnsi="72" w:cs="72"/>
                <w:color w:val="000000"/>
                <w:szCs w:val="22"/>
                <w:lang w:val="en-ZA" w:eastAsia="en-ZA"/>
              </w:rPr>
              <w:br/>
              <w:t>The Bidder submits documented evidence (datasheet or other) confirming the following:</w:t>
            </w:r>
            <w:r w:rsidRPr="00D67AC2">
              <w:rPr>
                <w:rFonts w:ascii="72" w:hAnsi="72" w:cs="72"/>
                <w:color w:val="000000"/>
                <w:szCs w:val="22"/>
                <w:lang w:val="en-ZA" w:eastAsia="en-ZA"/>
              </w:rPr>
              <w:br/>
            </w:r>
            <w:r w:rsidRPr="00D67AC2">
              <w:rPr>
                <w:rFonts w:ascii="72" w:hAnsi="72" w:cs="72"/>
                <w:color w:val="000000"/>
                <w:szCs w:val="22"/>
                <w:lang w:val="en-ZA" w:eastAsia="en-ZA"/>
              </w:rPr>
              <w:br/>
              <w:t>• Establish the 22kV Arnot PV Switching Station at the PV Plant’ point of integration.</w:t>
            </w:r>
            <w:r w:rsidRPr="00D67AC2">
              <w:rPr>
                <w:rFonts w:ascii="72" w:hAnsi="72" w:cs="72"/>
                <w:color w:val="000000"/>
                <w:szCs w:val="22"/>
                <w:lang w:val="en-ZA" w:eastAsia="en-ZA"/>
              </w:rPr>
              <w:br/>
              <w:t xml:space="preserve">• Establish 2x22kV feeder bays with line VTs at the Arnot PV Switching station (1x22kV feeder to </w:t>
            </w:r>
            <w:proofErr w:type="spellStart"/>
            <w:r w:rsidRPr="00D67AC2">
              <w:rPr>
                <w:rFonts w:ascii="72" w:hAnsi="72" w:cs="72"/>
                <w:color w:val="000000"/>
                <w:szCs w:val="22"/>
                <w:lang w:val="en-ZA" w:eastAsia="en-ZA"/>
              </w:rPr>
              <w:t>Rietkuil</w:t>
            </w:r>
            <w:proofErr w:type="spellEnd"/>
            <w:r w:rsidRPr="00D67AC2">
              <w:rPr>
                <w:rFonts w:ascii="72" w:hAnsi="72" w:cs="72"/>
                <w:color w:val="000000"/>
                <w:szCs w:val="22"/>
                <w:lang w:val="en-ZA" w:eastAsia="en-ZA"/>
              </w:rPr>
              <w:t xml:space="preserve"> Switching Station and 1x22kV incoming bay from the PV plant).</w:t>
            </w:r>
            <w:r w:rsidRPr="00D67AC2">
              <w:rPr>
                <w:rFonts w:ascii="72" w:hAnsi="72" w:cs="72"/>
                <w:color w:val="000000"/>
                <w:szCs w:val="22"/>
                <w:lang w:val="en-ZA" w:eastAsia="en-ZA"/>
              </w:rPr>
              <w:br/>
              <w:t xml:space="preserve">Construct +/-3km 22kV Chickadee MV line templated at 70 degrees from the Arnot PV Switching Station to the </w:t>
            </w:r>
            <w:proofErr w:type="spellStart"/>
            <w:r w:rsidRPr="00D67AC2">
              <w:rPr>
                <w:rFonts w:ascii="72" w:hAnsi="72" w:cs="72"/>
                <w:color w:val="000000"/>
                <w:szCs w:val="22"/>
                <w:lang w:val="en-ZA" w:eastAsia="en-ZA"/>
              </w:rPr>
              <w:t>Rietkuil</w:t>
            </w:r>
            <w:proofErr w:type="spellEnd"/>
            <w:r w:rsidRPr="00D67AC2">
              <w:rPr>
                <w:rFonts w:ascii="72" w:hAnsi="72" w:cs="72"/>
                <w:color w:val="000000"/>
                <w:szCs w:val="22"/>
                <w:lang w:val="en-ZA" w:eastAsia="en-ZA"/>
              </w:rPr>
              <w:t xml:space="preserve"> Switching Station.</w:t>
            </w:r>
          </w:p>
        </w:tc>
        <w:tc>
          <w:tcPr>
            <w:tcW w:w="3090" w:type="dxa"/>
            <w:tcBorders>
              <w:top w:val="nil"/>
              <w:left w:val="nil"/>
              <w:bottom w:val="single" w:sz="4" w:space="0" w:color="auto"/>
              <w:right w:val="single" w:sz="4" w:space="0" w:color="auto"/>
            </w:tcBorders>
            <w:vAlign w:val="center"/>
            <w:hideMark/>
          </w:tcPr>
          <w:p w14:paraId="325ED9B8"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b/>
                <w:bCs/>
                <w:color w:val="000000"/>
                <w:szCs w:val="22"/>
                <w:lang w:val="en-ZA" w:eastAsia="en-ZA"/>
              </w:rPr>
              <w:t xml:space="preserve">Returnable: </w:t>
            </w:r>
            <w:r w:rsidRPr="00D67AC2">
              <w:rPr>
                <w:rFonts w:ascii="72" w:hAnsi="72" w:cs="72"/>
                <w:color w:val="000000"/>
                <w:szCs w:val="22"/>
                <w:lang w:val="en-ZA" w:eastAsia="en-ZA"/>
              </w:rPr>
              <w:t xml:space="preserve">Documented evidence (datasheet or other) </w:t>
            </w:r>
          </w:p>
        </w:tc>
        <w:tc>
          <w:tcPr>
            <w:tcW w:w="3141" w:type="dxa"/>
            <w:tcBorders>
              <w:top w:val="nil"/>
              <w:left w:val="nil"/>
              <w:bottom w:val="single" w:sz="4" w:space="0" w:color="auto"/>
              <w:right w:val="single" w:sz="4" w:space="0" w:color="auto"/>
            </w:tcBorders>
            <w:vAlign w:val="center"/>
            <w:hideMark/>
          </w:tcPr>
          <w:p w14:paraId="7BD32655"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Cs w:val="22"/>
                <w:lang w:val="en-ZA" w:eastAsia="en-ZA"/>
              </w:rPr>
            </w:pPr>
            <w:r w:rsidRPr="00D67AC2">
              <w:rPr>
                <w:rFonts w:ascii="72" w:hAnsi="72" w:cs="72"/>
                <w:color w:val="000000"/>
                <w:szCs w:val="22"/>
                <w:lang w:val="en-ZA" w:eastAsia="en-ZA"/>
              </w:rPr>
              <w:t xml:space="preserve">As per Table 1.1 </w:t>
            </w:r>
          </w:p>
        </w:tc>
        <w:tc>
          <w:tcPr>
            <w:tcW w:w="1157" w:type="dxa"/>
            <w:tcBorders>
              <w:top w:val="nil"/>
              <w:left w:val="nil"/>
              <w:bottom w:val="single" w:sz="4" w:space="0" w:color="auto"/>
              <w:right w:val="single" w:sz="4" w:space="0" w:color="auto"/>
            </w:tcBorders>
            <w:vAlign w:val="center"/>
            <w:hideMark/>
          </w:tcPr>
          <w:p w14:paraId="6E72777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 </w:t>
            </w:r>
          </w:p>
        </w:tc>
        <w:tc>
          <w:tcPr>
            <w:tcW w:w="1176" w:type="dxa"/>
            <w:tcBorders>
              <w:top w:val="nil"/>
              <w:left w:val="nil"/>
              <w:bottom w:val="single" w:sz="4" w:space="0" w:color="auto"/>
              <w:right w:val="single" w:sz="4" w:space="0" w:color="auto"/>
            </w:tcBorders>
            <w:vAlign w:val="center"/>
            <w:hideMark/>
          </w:tcPr>
          <w:p w14:paraId="385D5843" w14:textId="77777777" w:rsidR="00D67AC2" w:rsidRPr="00D67AC2" w:rsidRDefault="00D67AC2" w:rsidP="00D67AC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Cs w:val="22"/>
                <w:lang w:val="en-ZA" w:eastAsia="en-ZA"/>
              </w:rPr>
            </w:pPr>
            <w:r w:rsidRPr="00D67AC2">
              <w:rPr>
                <w:rFonts w:ascii="72" w:hAnsi="72" w:cs="72"/>
                <w:color w:val="000000"/>
                <w:szCs w:val="22"/>
                <w:lang w:val="en-ZA" w:eastAsia="en-ZA"/>
              </w:rPr>
              <w:t>40%</w:t>
            </w:r>
          </w:p>
        </w:tc>
      </w:tr>
    </w:tbl>
    <w:p w14:paraId="17E3F880" w14:textId="77777777" w:rsidR="007C03D1" w:rsidRPr="007C03D1" w:rsidRDefault="007C03D1" w:rsidP="00824B9A">
      <w:pPr>
        <w:pStyle w:val="BodyText"/>
        <w:rPr>
          <w:b/>
          <w:bCs/>
        </w:rPr>
        <w:sectPr w:rsidR="007C03D1" w:rsidRPr="007C03D1" w:rsidSect="00B3121B">
          <w:pgSz w:w="16838" w:h="11906" w:orient="landscape"/>
          <w:pgMar w:top="1701" w:right="1134" w:bottom="1418" w:left="1134" w:header="1296" w:footer="864" w:gutter="0"/>
          <w:cols w:space="708"/>
          <w:docGrid w:linePitch="360"/>
        </w:sectPr>
      </w:pPr>
    </w:p>
    <w:p w14:paraId="0A203CB8" w14:textId="3F63386D" w:rsidR="00E3358D" w:rsidRDefault="00D33A20" w:rsidP="00D33A20">
      <w:pPr>
        <w:pStyle w:val="Heading1"/>
        <w:numPr>
          <w:ilvl w:val="0"/>
          <w:numId w:val="0"/>
        </w:numPr>
      </w:pPr>
      <w:r w:rsidRPr="00D33A20">
        <w:t>APPENDIX C: TENDER RETURNABLE TECHNICAL SCHEDULES</w:t>
      </w:r>
    </w:p>
    <w:p w14:paraId="2CFDD952" w14:textId="68EF4360" w:rsidR="00D33A20" w:rsidRDefault="00D33A20" w:rsidP="006777A3">
      <w:pPr>
        <w:pStyle w:val="Heading1"/>
        <w:numPr>
          <w:ilvl w:val="0"/>
          <w:numId w:val="26"/>
        </w:numPr>
      </w:pPr>
      <w:r w:rsidRPr="00D33A20">
        <w:t>GENERAL</w:t>
      </w:r>
    </w:p>
    <w:p w14:paraId="67568686" w14:textId="357CC5F7" w:rsidR="00D33A20" w:rsidRDefault="00D33A20" w:rsidP="006777A3">
      <w:pPr>
        <w:pStyle w:val="ListParagraph"/>
        <w:numPr>
          <w:ilvl w:val="0"/>
          <w:numId w:val="27"/>
        </w:numPr>
      </w:pPr>
      <w:r w:rsidRPr="00D33A20">
        <w:t xml:space="preserve">This document provides the specific technical requirements and schedules for the Bidder to complete and return during the Tender phase. The </w:t>
      </w:r>
      <w:proofErr w:type="spellStart"/>
      <w:r w:rsidRPr="00D33A20">
        <w:t>returnable</w:t>
      </w:r>
      <w:r>
        <w:t>s</w:t>
      </w:r>
      <w:proofErr w:type="spellEnd"/>
      <w:r w:rsidRPr="00D33A20">
        <w:t xml:space="preserve"> are for the installation of ground-mounted PV system at </w:t>
      </w:r>
      <w:r>
        <w:t>Arnot</w:t>
      </w:r>
      <w:r w:rsidRPr="00D33A20">
        <w:t xml:space="preserve"> Power Station in the </w:t>
      </w:r>
      <w:r>
        <w:t>Mpumalanga</w:t>
      </w:r>
      <w:r w:rsidRPr="00D33A20">
        <w:t xml:space="preserve"> Province of South Africa.</w:t>
      </w:r>
    </w:p>
    <w:p w14:paraId="60913EE0" w14:textId="5140640B" w:rsidR="00D33A20" w:rsidRDefault="00D33A20" w:rsidP="006777A3">
      <w:pPr>
        <w:pStyle w:val="ListParagraph"/>
        <w:numPr>
          <w:ilvl w:val="0"/>
          <w:numId w:val="27"/>
        </w:numPr>
      </w:pPr>
      <w:r w:rsidRPr="00D33A20">
        <w:t xml:space="preserve">The Bidder completes this document with the clear understating and information presented in </w:t>
      </w:r>
      <w:r w:rsidR="0005593B">
        <w:t>Functional Specification for Solar Photovoltaic (PV) Plant at Arnot Power Station – AEEP 0127</w:t>
      </w:r>
      <w:r w:rsidRPr="00D33A20">
        <w:t>. The Bidder is free to deliver information in a free form outside the given tables, wherever this seems to be suitable. However, the Bidder shall abide by the topics and the numbering of the schedules and completely provide the requested information together with the respective schedule.</w:t>
      </w:r>
    </w:p>
    <w:p w14:paraId="17D2E871" w14:textId="49BFDD15" w:rsidR="00D33A20" w:rsidRDefault="00D33A20" w:rsidP="006777A3">
      <w:pPr>
        <w:pStyle w:val="ListParagraph"/>
        <w:numPr>
          <w:ilvl w:val="0"/>
          <w:numId w:val="27"/>
        </w:numPr>
      </w:pPr>
      <w:r w:rsidRPr="00D33A20">
        <w:t>The column “Tendered” shall be filled in by the Bidder for all items. The given information and specification shall be part of the agreement and binding for all delivery and services.</w:t>
      </w:r>
    </w:p>
    <w:p w14:paraId="299399F1" w14:textId="2F02C1D6" w:rsidR="00D33A20" w:rsidRDefault="00D33A20" w:rsidP="006777A3">
      <w:pPr>
        <w:pStyle w:val="ListParagraph"/>
        <w:numPr>
          <w:ilvl w:val="0"/>
          <w:numId w:val="27"/>
        </w:numPr>
      </w:pPr>
      <w:r w:rsidRPr="00D33A20">
        <w:t>The technical data sheets shall be supplemented by additional descriptions, explanations, drawings, and all other information necessary for a clear understanding of its application to enable the Employer to undertake the necessary assessment, evaluation, and verification of the technical and performance features of the Tender.</w:t>
      </w:r>
    </w:p>
    <w:p w14:paraId="346C7005" w14:textId="5F786A51" w:rsidR="00D33A20" w:rsidRDefault="00D33A20" w:rsidP="006777A3">
      <w:pPr>
        <w:pStyle w:val="ListParagraph"/>
        <w:numPr>
          <w:ilvl w:val="0"/>
          <w:numId w:val="27"/>
        </w:numPr>
      </w:pPr>
      <w:r w:rsidRPr="00D33A20">
        <w:t xml:space="preserve">The Bidder ensures that wherever the information is required in respect to multiple units, the Bidder provides the required information on a unit-by-unit basis. </w:t>
      </w:r>
    </w:p>
    <w:p w14:paraId="7A469C61" w14:textId="21C9356C" w:rsidR="00D33A20" w:rsidRDefault="00D33A20" w:rsidP="006777A3">
      <w:pPr>
        <w:pStyle w:val="ListParagraph"/>
        <w:numPr>
          <w:ilvl w:val="0"/>
          <w:numId w:val="27"/>
        </w:numPr>
      </w:pPr>
      <w:r w:rsidRPr="00D33A20">
        <w:t>The Bidder provides all figures in this returnable to no more than two decimal places, unless required in specific section/s.</w:t>
      </w:r>
    </w:p>
    <w:p w14:paraId="10F4EBB5" w14:textId="1F033AEC" w:rsidR="0005593B" w:rsidRDefault="0005593B" w:rsidP="0005593B">
      <w:pPr>
        <w:pStyle w:val="Heading1"/>
      </w:pPr>
      <w:r w:rsidRPr="0005593B">
        <w:t>EXPERIENCE AND ELIGIBILITY</w:t>
      </w:r>
    </w:p>
    <w:p w14:paraId="2A033581" w14:textId="709EA38A" w:rsidR="00D33A20" w:rsidRDefault="0005593B" w:rsidP="0005593B">
      <w:pPr>
        <w:pStyle w:val="Heading2"/>
      </w:pPr>
      <w:r w:rsidRPr="0005593B">
        <w:t>EPC CONTRACTOR EXPERIENCE</w:t>
      </w:r>
    </w:p>
    <w:p w14:paraId="19C2A67D" w14:textId="4DAF9636" w:rsidR="0005593B" w:rsidRPr="0005593B" w:rsidRDefault="0005593B" w:rsidP="0005593B">
      <w:pPr>
        <w:pStyle w:val="Caption"/>
        <w:jc w:val="left"/>
      </w:pPr>
      <w:r w:rsidRPr="0005593B">
        <w:t xml:space="preserve">Table </w:t>
      </w:r>
      <w:r w:rsidRPr="0005593B">
        <w:fldChar w:fldCharType="begin"/>
      </w:r>
      <w:r w:rsidRPr="0005593B">
        <w:instrText xml:space="preserve"> SEQ Table \* ARABIC </w:instrText>
      </w:r>
      <w:r w:rsidRPr="0005593B">
        <w:fldChar w:fldCharType="separate"/>
      </w:r>
      <w:r w:rsidR="00B020C3">
        <w:rPr>
          <w:noProof/>
        </w:rPr>
        <w:t>10</w:t>
      </w:r>
      <w:r w:rsidRPr="0005593B">
        <w:fldChar w:fldCharType="end"/>
      </w:r>
      <w:r w:rsidRPr="0005593B">
        <w:t xml:space="preserve"> General information about EPC Bidder</w:t>
      </w:r>
    </w:p>
    <w:tbl>
      <w:tblPr>
        <w:tblW w:w="9760" w:type="dxa"/>
        <w:tblLook w:val="04A0" w:firstRow="1" w:lastRow="0" w:firstColumn="1" w:lastColumn="0" w:noHBand="0" w:noVBand="1"/>
      </w:tblPr>
      <w:tblGrid>
        <w:gridCol w:w="840"/>
        <w:gridCol w:w="4400"/>
        <w:gridCol w:w="2260"/>
        <w:gridCol w:w="2260"/>
      </w:tblGrid>
      <w:tr w:rsidR="0005593B" w:rsidRPr="0005593B" w14:paraId="70A89D0B" w14:textId="77777777" w:rsidTr="0005593B">
        <w:trPr>
          <w:trHeight w:val="300"/>
        </w:trPr>
        <w:tc>
          <w:tcPr>
            <w:tcW w:w="840"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5FF08382"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05593B">
              <w:rPr>
                <w:b/>
                <w:bCs/>
                <w:color w:val="000000"/>
                <w:sz w:val="20"/>
                <w:szCs w:val="20"/>
                <w:lang w:val="en-ZA" w:eastAsia="en-ZA"/>
              </w:rPr>
              <w:t xml:space="preserve">No. </w:t>
            </w:r>
          </w:p>
        </w:tc>
        <w:tc>
          <w:tcPr>
            <w:tcW w:w="4400" w:type="dxa"/>
            <w:tcBorders>
              <w:top w:val="single" w:sz="8" w:space="0" w:color="000000"/>
              <w:left w:val="nil"/>
              <w:bottom w:val="single" w:sz="8" w:space="0" w:color="000000"/>
              <w:right w:val="single" w:sz="8" w:space="0" w:color="000000"/>
            </w:tcBorders>
            <w:shd w:val="clear" w:color="000000" w:fill="F2F2F2"/>
            <w:vAlign w:val="center"/>
            <w:hideMark/>
          </w:tcPr>
          <w:p w14:paraId="28F200BF"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05593B">
              <w:rPr>
                <w:b/>
                <w:bCs/>
                <w:color w:val="000000"/>
                <w:sz w:val="20"/>
                <w:szCs w:val="20"/>
                <w:lang w:val="en-ZA" w:eastAsia="en-ZA"/>
              </w:rPr>
              <w:t xml:space="preserve">Item </w:t>
            </w:r>
          </w:p>
        </w:tc>
        <w:tc>
          <w:tcPr>
            <w:tcW w:w="4520" w:type="dxa"/>
            <w:gridSpan w:val="2"/>
            <w:tcBorders>
              <w:top w:val="single" w:sz="8" w:space="0" w:color="000000"/>
              <w:left w:val="nil"/>
              <w:bottom w:val="single" w:sz="8" w:space="0" w:color="000000"/>
              <w:right w:val="single" w:sz="8" w:space="0" w:color="000000"/>
            </w:tcBorders>
            <w:shd w:val="clear" w:color="000000" w:fill="F2F2F2"/>
            <w:vAlign w:val="center"/>
            <w:hideMark/>
          </w:tcPr>
          <w:p w14:paraId="67137627"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05593B">
              <w:rPr>
                <w:b/>
                <w:bCs/>
                <w:color w:val="000000"/>
                <w:sz w:val="20"/>
                <w:szCs w:val="20"/>
                <w:lang w:val="en-ZA" w:eastAsia="en-ZA"/>
              </w:rPr>
              <w:t xml:space="preserve">Details </w:t>
            </w:r>
          </w:p>
        </w:tc>
      </w:tr>
      <w:tr w:rsidR="0005593B" w:rsidRPr="0005593B" w14:paraId="0C083895" w14:textId="77777777" w:rsidTr="0005593B">
        <w:trPr>
          <w:trHeight w:val="300"/>
        </w:trPr>
        <w:tc>
          <w:tcPr>
            <w:tcW w:w="840" w:type="dxa"/>
            <w:tcBorders>
              <w:top w:val="nil"/>
              <w:left w:val="single" w:sz="8" w:space="0" w:color="000000"/>
              <w:bottom w:val="single" w:sz="8" w:space="0" w:color="000000"/>
              <w:right w:val="single" w:sz="8" w:space="0" w:color="000000"/>
            </w:tcBorders>
            <w:vAlign w:val="center"/>
            <w:hideMark/>
          </w:tcPr>
          <w:p w14:paraId="0F9D97E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05593B">
              <w:rPr>
                <w:color w:val="000000"/>
                <w:sz w:val="20"/>
                <w:szCs w:val="20"/>
                <w:lang w:val="en-ZA" w:eastAsia="en-ZA"/>
              </w:rPr>
              <w:t>1</w:t>
            </w:r>
          </w:p>
        </w:tc>
        <w:tc>
          <w:tcPr>
            <w:tcW w:w="4400" w:type="dxa"/>
            <w:tcBorders>
              <w:top w:val="nil"/>
              <w:left w:val="nil"/>
              <w:bottom w:val="single" w:sz="8" w:space="0" w:color="000000"/>
              <w:right w:val="single" w:sz="8" w:space="0" w:color="000000"/>
            </w:tcBorders>
            <w:vAlign w:val="center"/>
            <w:hideMark/>
          </w:tcPr>
          <w:p w14:paraId="2BD9116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Name of EPC Bidder </w:t>
            </w:r>
          </w:p>
        </w:tc>
        <w:tc>
          <w:tcPr>
            <w:tcW w:w="2260" w:type="dxa"/>
            <w:tcBorders>
              <w:top w:val="nil"/>
              <w:left w:val="nil"/>
              <w:bottom w:val="single" w:sz="8" w:space="0" w:color="000000"/>
              <w:right w:val="nil"/>
            </w:tcBorders>
            <w:vAlign w:val="center"/>
            <w:hideMark/>
          </w:tcPr>
          <w:p w14:paraId="417E1EE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1E75108A"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05593B">
              <w:rPr>
                <w:color w:val="000000"/>
                <w:szCs w:val="22"/>
                <w:lang w:val="en-ZA" w:eastAsia="en-ZA"/>
              </w:rPr>
              <w:t> </w:t>
            </w:r>
          </w:p>
        </w:tc>
      </w:tr>
      <w:tr w:rsidR="0005593B" w:rsidRPr="0005593B" w14:paraId="2691A099" w14:textId="77777777" w:rsidTr="0005593B">
        <w:trPr>
          <w:trHeight w:val="300"/>
        </w:trPr>
        <w:tc>
          <w:tcPr>
            <w:tcW w:w="840" w:type="dxa"/>
            <w:tcBorders>
              <w:top w:val="nil"/>
              <w:left w:val="single" w:sz="8" w:space="0" w:color="000000"/>
              <w:bottom w:val="single" w:sz="8" w:space="0" w:color="000000"/>
              <w:right w:val="single" w:sz="8" w:space="0" w:color="000000"/>
            </w:tcBorders>
            <w:vAlign w:val="center"/>
            <w:hideMark/>
          </w:tcPr>
          <w:p w14:paraId="326F5351"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05593B">
              <w:rPr>
                <w:color w:val="000000"/>
                <w:sz w:val="20"/>
                <w:szCs w:val="20"/>
                <w:lang w:val="en-ZA" w:eastAsia="en-ZA"/>
              </w:rPr>
              <w:t>2</w:t>
            </w:r>
          </w:p>
        </w:tc>
        <w:tc>
          <w:tcPr>
            <w:tcW w:w="4400" w:type="dxa"/>
            <w:tcBorders>
              <w:top w:val="nil"/>
              <w:left w:val="nil"/>
              <w:bottom w:val="single" w:sz="8" w:space="0" w:color="000000"/>
              <w:right w:val="single" w:sz="8" w:space="0" w:color="000000"/>
            </w:tcBorders>
            <w:vAlign w:val="center"/>
            <w:hideMark/>
          </w:tcPr>
          <w:p w14:paraId="73DC2430"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Home office address </w:t>
            </w:r>
          </w:p>
        </w:tc>
        <w:tc>
          <w:tcPr>
            <w:tcW w:w="2260" w:type="dxa"/>
            <w:tcBorders>
              <w:top w:val="nil"/>
              <w:left w:val="nil"/>
              <w:bottom w:val="single" w:sz="8" w:space="0" w:color="000000"/>
              <w:right w:val="nil"/>
            </w:tcBorders>
            <w:vAlign w:val="center"/>
            <w:hideMark/>
          </w:tcPr>
          <w:p w14:paraId="5F653681"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48E8D073"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05593B">
              <w:rPr>
                <w:color w:val="000000"/>
                <w:szCs w:val="22"/>
                <w:lang w:val="en-ZA" w:eastAsia="en-ZA"/>
              </w:rPr>
              <w:t> </w:t>
            </w:r>
          </w:p>
        </w:tc>
      </w:tr>
      <w:tr w:rsidR="0005593B" w:rsidRPr="0005593B" w14:paraId="4475AD7E" w14:textId="77777777" w:rsidTr="0005593B">
        <w:trPr>
          <w:trHeight w:val="300"/>
        </w:trPr>
        <w:tc>
          <w:tcPr>
            <w:tcW w:w="840" w:type="dxa"/>
            <w:tcBorders>
              <w:top w:val="nil"/>
              <w:left w:val="single" w:sz="8" w:space="0" w:color="000000"/>
              <w:bottom w:val="single" w:sz="8" w:space="0" w:color="000000"/>
              <w:right w:val="single" w:sz="8" w:space="0" w:color="000000"/>
            </w:tcBorders>
            <w:vAlign w:val="center"/>
            <w:hideMark/>
          </w:tcPr>
          <w:p w14:paraId="3BCAD8B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05593B">
              <w:rPr>
                <w:color w:val="000000"/>
                <w:sz w:val="20"/>
                <w:szCs w:val="20"/>
                <w:lang w:val="en-ZA" w:eastAsia="en-ZA"/>
              </w:rPr>
              <w:t>3</w:t>
            </w:r>
          </w:p>
        </w:tc>
        <w:tc>
          <w:tcPr>
            <w:tcW w:w="4400" w:type="dxa"/>
            <w:tcBorders>
              <w:top w:val="nil"/>
              <w:left w:val="nil"/>
              <w:bottom w:val="single" w:sz="8" w:space="0" w:color="000000"/>
              <w:right w:val="single" w:sz="8" w:space="0" w:color="000000"/>
            </w:tcBorders>
            <w:vAlign w:val="center"/>
            <w:hideMark/>
          </w:tcPr>
          <w:p w14:paraId="6FE98540"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Regional office address </w:t>
            </w:r>
          </w:p>
        </w:tc>
        <w:tc>
          <w:tcPr>
            <w:tcW w:w="2260" w:type="dxa"/>
            <w:tcBorders>
              <w:top w:val="nil"/>
              <w:left w:val="nil"/>
              <w:bottom w:val="single" w:sz="8" w:space="0" w:color="000000"/>
              <w:right w:val="nil"/>
            </w:tcBorders>
            <w:vAlign w:val="center"/>
            <w:hideMark/>
          </w:tcPr>
          <w:p w14:paraId="6CA9EA19"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4D86B90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05593B">
              <w:rPr>
                <w:color w:val="000000"/>
                <w:szCs w:val="22"/>
                <w:lang w:val="en-ZA" w:eastAsia="en-ZA"/>
              </w:rPr>
              <w:t> </w:t>
            </w:r>
          </w:p>
        </w:tc>
      </w:tr>
      <w:tr w:rsidR="0005593B" w:rsidRPr="0005593B" w14:paraId="25B65455" w14:textId="77777777" w:rsidTr="0005593B">
        <w:trPr>
          <w:trHeight w:val="300"/>
        </w:trPr>
        <w:tc>
          <w:tcPr>
            <w:tcW w:w="840" w:type="dxa"/>
            <w:tcBorders>
              <w:top w:val="nil"/>
              <w:left w:val="single" w:sz="8" w:space="0" w:color="000000"/>
              <w:bottom w:val="single" w:sz="8" w:space="0" w:color="000000"/>
              <w:right w:val="single" w:sz="8" w:space="0" w:color="000000"/>
            </w:tcBorders>
            <w:vAlign w:val="center"/>
            <w:hideMark/>
          </w:tcPr>
          <w:p w14:paraId="718D941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05593B">
              <w:rPr>
                <w:color w:val="000000"/>
                <w:sz w:val="20"/>
                <w:szCs w:val="20"/>
                <w:lang w:val="en-ZA" w:eastAsia="en-ZA"/>
              </w:rPr>
              <w:t>4</w:t>
            </w:r>
          </w:p>
        </w:tc>
        <w:tc>
          <w:tcPr>
            <w:tcW w:w="4400" w:type="dxa"/>
            <w:tcBorders>
              <w:top w:val="nil"/>
              <w:left w:val="nil"/>
              <w:bottom w:val="single" w:sz="8" w:space="0" w:color="000000"/>
              <w:right w:val="single" w:sz="8" w:space="0" w:color="000000"/>
            </w:tcBorders>
            <w:vAlign w:val="center"/>
            <w:hideMark/>
          </w:tcPr>
          <w:p w14:paraId="5F76FD9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Telephone / email address </w:t>
            </w:r>
          </w:p>
        </w:tc>
        <w:tc>
          <w:tcPr>
            <w:tcW w:w="2260" w:type="dxa"/>
            <w:tcBorders>
              <w:top w:val="nil"/>
              <w:left w:val="nil"/>
              <w:bottom w:val="single" w:sz="8" w:space="0" w:color="000000"/>
              <w:right w:val="nil"/>
            </w:tcBorders>
            <w:vAlign w:val="center"/>
            <w:hideMark/>
          </w:tcPr>
          <w:p w14:paraId="72EC3FF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6C5F791E"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05593B">
              <w:rPr>
                <w:color w:val="000000"/>
                <w:szCs w:val="22"/>
                <w:lang w:val="en-ZA" w:eastAsia="en-ZA"/>
              </w:rPr>
              <w:t> </w:t>
            </w:r>
          </w:p>
        </w:tc>
      </w:tr>
      <w:tr w:rsidR="0005593B" w:rsidRPr="0005593B" w14:paraId="6576901C" w14:textId="77777777" w:rsidTr="0005593B">
        <w:trPr>
          <w:trHeight w:val="300"/>
        </w:trPr>
        <w:tc>
          <w:tcPr>
            <w:tcW w:w="840" w:type="dxa"/>
            <w:tcBorders>
              <w:top w:val="nil"/>
              <w:left w:val="single" w:sz="8" w:space="0" w:color="000000"/>
              <w:bottom w:val="single" w:sz="8" w:space="0" w:color="000000"/>
              <w:right w:val="single" w:sz="8" w:space="0" w:color="000000"/>
            </w:tcBorders>
            <w:vAlign w:val="center"/>
            <w:hideMark/>
          </w:tcPr>
          <w:p w14:paraId="5ECE120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05593B">
              <w:rPr>
                <w:color w:val="000000"/>
                <w:sz w:val="20"/>
                <w:szCs w:val="20"/>
                <w:lang w:val="en-ZA" w:eastAsia="en-ZA"/>
              </w:rPr>
              <w:t>5</w:t>
            </w:r>
          </w:p>
        </w:tc>
        <w:tc>
          <w:tcPr>
            <w:tcW w:w="4400" w:type="dxa"/>
            <w:tcBorders>
              <w:top w:val="nil"/>
              <w:left w:val="nil"/>
              <w:bottom w:val="single" w:sz="8" w:space="0" w:color="000000"/>
              <w:right w:val="single" w:sz="8" w:space="0" w:color="000000"/>
            </w:tcBorders>
            <w:vAlign w:val="center"/>
            <w:hideMark/>
          </w:tcPr>
          <w:p w14:paraId="22966585"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Name, Position and Title of contact person </w:t>
            </w:r>
          </w:p>
        </w:tc>
        <w:tc>
          <w:tcPr>
            <w:tcW w:w="2260" w:type="dxa"/>
            <w:tcBorders>
              <w:top w:val="nil"/>
              <w:left w:val="nil"/>
              <w:bottom w:val="single" w:sz="8" w:space="0" w:color="000000"/>
              <w:right w:val="nil"/>
            </w:tcBorders>
            <w:vAlign w:val="center"/>
            <w:hideMark/>
          </w:tcPr>
          <w:p w14:paraId="7EC1640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5C2729A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05593B">
              <w:rPr>
                <w:color w:val="000000"/>
                <w:szCs w:val="22"/>
                <w:lang w:val="en-ZA" w:eastAsia="en-ZA"/>
              </w:rPr>
              <w:t> </w:t>
            </w:r>
          </w:p>
        </w:tc>
      </w:tr>
      <w:tr w:rsidR="0005593B" w:rsidRPr="0005593B" w14:paraId="40EDF95F" w14:textId="77777777" w:rsidTr="0005593B">
        <w:trPr>
          <w:trHeight w:val="300"/>
        </w:trPr>
        <w:tc>
          <w:tcPr>
            <w:tcW w:w="840" w:type="dxa"/>
            <w:tcBorders>
              <w:top w:val="nil"/>
              <w:left w:val="single" w:sz="8" w:space="0" w:color="000000"/>
              <w:bottom w:val="single" w:sz="8" w:space="0" w:color="000000"/>
              <w:right w:val="single" w:sz="8" w:space="0" w:color="000000"/>
            </w:tcBorders>
            <w:vAlign w:val="center"/>
            <w:hideMark/>
          </w:tcPr>
          <w:p w14:paraId="10838034"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05593B">
              <w:rPr>
                <w:color w:val="000000"/>
                <w:sz w:val="20"/>
                <w:szCs w:val="20"/>
                <w:lang w:val="en-ZA" w:eastAsia="en-ZA"/>
              </w:rPr>
              <w:t>6</w:t>
            </w:r>
          </w:p>
        </w:tc>
        <w:tc>
          <w:tcPr>
            <w:tcW w:w="4400" w:type="dxa"/>
            <w:tcBorders>
              <w:top w:val="nil"/>
              <w:left w:val="nil"/>
              <w:bottom w:val="single" w:sz="8" w:space="0" w:color="000000"/>
              <w:right w:val="single" w:sz="8" w:space="0" w:color="000000"/>
            </w:tcBorders>
            <w:vAlign w:val="center"/>
            <w:hideMark/>
          </w:tcPr>
          <w:p w14:paraId="1FDA124D" w14:textId="4A529698"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rFonts w:ascii="Aptos Narrow" w:hAnsi="Aptos Narrow" w:cs="Times New Roman"/>
                <w:color w:val="467886"/>
                <w:szCs w:val="22"/>
                <w:lang w:val="en-ZA" w:eastAsia="en-ZA"/>
              </w:rPr>
            </w:pPr>
            <w:bookmarkStart w:id="96" w:name="RANGE!B7"/>
            <w:r w:rsidRPr="0005593B">
              <w:rPr>
                <w:rFonts w:ascii="Aptos Narrow" w:hAnsi="Aptos Narrow" w:cs="Times New Roman"/>
                <w:color w:val="000000" w:themeColor="text1"/>
                <w:szCs w:val="22"/>
                <w:lang w:val="en-ZA" w:eastAsia="en-ZA"/>
              </w:rPr>
              <w:t>Legal form</w:t>
            </w:r>
            <w:bookmarkEnd w:id="96"/>
          </w:p>
        </w:tc>
        <w:tc>
          <w:tcPr>
            <w:tcW w:w="2260" w:type="dxa"/>
            <w:tcBorders>
              <w:top w:val="nil"/>
              <w:left w:val="nil"/>
              <w:bottom w:val="single" w:sz="8" w:space="0" w:color="000000"/>
              <w:right w:val="nil"/>
            </w:tcBorders>
            <w:vAlign w:val="center"/>
            <w:hideMark/>
          </w:tcPr>
          <w:p w14:paraId="0BFCCB6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7C14B197"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05593B">
              <w:rPr>
                <w:color w:val="000000"/>
                <w:szCs w:val="22"/>
                <w:lang w:val="en-ZA" w:eastAsia="en-ZA"/>
              </w:rPr>
              <w:t> </w:t>
            </w:r>
          </w:p>
        </w:tc>
      </w:tr>
      <w:tr w:rsidR="0005593B" w:rsidRPr="0005593B" w14:paraId="133C6260" w14:textId="77777777" w:rsidTr="0005593B">
        <w:trPr>
          <w:trHeight w:val="300"/>
        </w:trPr>
        <w:tc>
          <w:tcPr>
            <w:tcW w:w="840" w:type="dxa"/>
            <w:tcBorders>
              <w:top w:val="nil"/>
              <w:left w:val="single" w:sz="8" w:space="0" w:color="000000"/>
              <w:bottom w:val="single" w:sz="8" w:space="0" w:color="000000"/>
              <w:right w:val="single" w:sz="8" w:space="0" w:color="000000"/>
            </w:tcBorders>
            <w:vAlign w:val="center"/>
            <w:hideMark/>
          </w:tcPr>
          <w:p w14:paraId="048493BF"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05593B">
              <w:rPr>
                <w:color w:val="000000"/>
                <w:sz w:val="20"/>
                <w:szCs w:val="20"/>
                <w:lang w:val="en-ZA" w:eastAsia="en-ZA"/>
              </w:rPr>
              <w:t>7</w:t>
            </w:r>
          </w:p>
        </w:tc>
        <w:tc>
          <w:tcPr>
            <w:tcW w:w="4400" w:type="dxa"/>
            <w:tcBorders>
              <w:top w:val="nil"/>
              <w:left w:val="nil"/>
              <w:bottom w:val="single" w:sz="8" w:space="0" w:color="000000"/>
              <w:right w:val="single" w:sz="8" w:space="0" w:color="000000"/>
            </w:tcBorders>
            <w:vAlign w:val="center"/>
            <w:hideMark/>
          </w:tcPr>
          <w:p w14:paraId="6D24BEE1"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Area of main business</w:t>
            </w:r>
            <w:r w:rsidRPr="0005593B">
              <w:rPr>
                <w:color w:val="000000"/>
                <w:sz w:val="20"/>
                <w:szCs w:val="20"/>
                <w:vertAlign w:val="superscript"/>
                <w:lang w:val="en-ZA" w:eastAsia="en-ZA"/>
              </w:rPr>
              <w:t xml:space="preserve"> </w:t>
            </w:r>
          </w:p>
        </w:tc>
        <w:tc>
          <w:tcPr>
            <w:tcW w:w="2260" w:type="dxa"/>
            <w:tcBorders>
              <w:top w:val="nil"/>
              <w:left w:val="nil"/>
              <w:bottom w:val="single" w:sz="8" w:space="0" w:color="000000"/>
              <w:right w:val="nil"/>
            </w:tcBorders>
            <w:vAlign w:val="center"/>
            <w:hideMark/>
          </w:tcPr>
          <w:p w14:paraId="35BBBC4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7E335B24"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05593B">
              <w:rPr>
                <w:color w:val="000000"/>
                <w:szCs w:val="22"/>
                <w:lang w:val="en-ZA" w:eastAsia="en-ZA"/>
              </w:rPr>
              <w:t> </w:t>
            </w:r>
          </w:p>
        </w:tc>
      </w:tr>
      <w:tr w:rsidR="0005593B" w:rsidRPr="0005593B" w14:paraId="4B300505" w14:textId="77777777" w:rsidTr="0005593B">
        <w:trPr>
          <w:trHeight w:val="300"/>
        </w:trPr>
        <w:tc>
          <w:tcPr>
            <w:tcW w:w="840" w:type="dxa"/>
            <w:tcBorders>
              <w:top w:val="nil"/>
              <w:left w:val="single" w:sz="8" w:space="0" w:color="000000"/>
              <w:bottom w:val="single" w:sz="8" w:space="0" w:color="000000"/>
              <w:right w:val="single" w:sz="8" w:space="0" w:color="000000"/>
            </w:tcBorders>
            <w:vAlign w:val="center"/>
            <w:hideMark/>
          </w:tcPr>
          <w:p w14:paraId="0E96BEBE"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05593B">
              <w:rPr>
                <w:color w:val="000000"/>
                <w:sz w:val="20"/>
                <w:szCs w:val="20"/>
                <w:lang w:val="en-ZA" w:eastAsia="en-ZA"/>
              </w:rPr>
              <w:t>8</w:t>
            </w:r>
          </w:p>
        </w:tc>
        <w:tc>
          <w:tcPr>
            <w:tcW w:w="4400" w:type="dxa"/>
            <w:tcBorders>
              <w:top w:val="nil"/>
              <w:left w:val="nil"/>
              <w:bottom w:val="single" w:sz="8" w:space="0" w:color="000000"/>
              <w:right w:val="single" w:sz="8" w:space="0" w:color="000000"/>
            </w:tcBorders>
            <w:vAlign w:val="center"/>
            <w:hideMark/>
          </w:tcPr>
          <w:p w14:paraId="48202589"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No. of staff in main business </w:t>
            </w:r>
          </w:p>
        </w:tc>
        <w:tc>
          <w:tcPr>
            <w:tcW w:w="2260" w:type="dxa"/>
            <w:tcBorders>
              <w:top w:val="nil"/>
              <w:left w:val="nil"/>
              <w:bottom w:val="single" w:sz="8" w:space="0" w:color="000000"/>
              <w:right w:val="nil"/>
            </w:tcBorders>
            <w:vAlign w:val="center"/>
            <w:hideMark/>
          </w:tcPr>
          <w:p w14:paraId="144CE08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Engineers: </w:t>
            </w:r>
          </w:p>
        </w:tc>
        <w:tc>
          <w:tcPr>
            <w:tcW w:w="2260" w:type="dxa"/>
            <w:tcBorders>
              <w:top w:val="nil"/>
              <w:left w:val="nil"/>
              <w:bottom w:val="single" w:sz="8" w:space="0" w:color="000000"/>
              <w:right w:val="single" w:sz="8" w:space="0" w:color="000000"/>
            </w:tcBorders>
            <w:vAlign w:val="center"/>
            <w:hideMark/>
          </w:tcPr>
          <w:p w14:paraId="644F244A"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Others: </w:t>
            </w:r>
          </w:p>
        </w:tc>
      </w:tr>
      <w:tr w:rsidR="0005593B" w:rsidRPr="0005593B" w14:paraId="0C9F3BFA" w14:textId="77777777" w:rsidTr="0005593B">
        <w:trPr>
          <w:trHeight w:val="540"/>
        </w:trPr>
        <w:tc>
          <w:tcPr>
            <w:tcW w:w="840" w:type="dxa"/>
            <w:tcBorders>
              <w:top w:val="nil"/>
              <w:left w:val="single" w:sz="8" w:space="0" w:color="000000"/>
              <w:bottom w:val="single" w:sz="8" w:space="0" w:color="000000"/>
              <w:right w:val="single" w:sz="8" w:space="0" w:color="000000"/>
            </w:tcBorders>
            <w:vAlign w:val="center"/>
            <w:hideMark/>
          </w:tcPr>
          <w:p w14:paraId="0C3D7E5D"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05593B">
              <w:rPr>
                <w:color w:val="000000"/>
                <w:sz w:val="20"/>
                <w:szCs w:val="20"/>
                <w:lang w:val="en-ZA" w:eastAsia="en-ZA"/>
              </w:rPr>
              <w:t>9</w:t>
            </w:r>
          </w:p>
        </w:tc>
        <w:tc>
          <w:tcPr>
            <w:tcW w:w="4400" w:type="dxa"/>
            <w:tcBorders>
              <w:top w:val="nil"/>
              <w:left w:val="nil"/>
              <w:bottom w:val="single" w:sz="8" w:space="0" w:color="000000"/>
              <w:right w:val="single" w:sz="8" w:space="0" w:color="000000"/>
            </w:tcBorders>
            <w:vAlign w:val="center"/>
            <w:hideMark/>
          </w:tcPr>
          <w:p w14:paraId="2E257EB1"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Number of Solar PV power projects successfully completed </w:t>
            </w:r>
          </w:p>
        </w:tc>
        <w:tc>
          <w:tcPr>
            <w:tcW w:w="2260" w:type="dxa"/>
            <w:tcBorders>
              <w:top w:val="nil"/>
              <w:left w:val="nil"/>
              <w:bottom w:val="single" w:sz="8" w:space="0" w:color="000000"/>
              <w:right w:val="nil"/>
            </w:tcBorders>
            <w:vAlign w:val="center"/>
            <w:hideMark/>
          </w:tcPr>
          <w:p w14:paraId="6F7A1C0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05593B">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3A91F63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05593B">
              <w:rPr>
                <w:color w:val="000000"/>
                <w:szCs w:val="22"/>
                <w:lang w:val="en-ZA" w:eastAsia="en-ZA"/>
              </w:rPr>
              <w:t> </w:t>
            </w:r>
          </w:p>
        </w:tc>
      </w:tr>
    </w:tbl>
    <w:p w14:paraId="17B9B733" w14:textId="77777777" w:rsidR="0005593B" w:rsidRDefault="0005593B" w:rsidP="0005593B">
      <w:pPr>
        <w:pStyle w:val="BodyText"/>
      </w:pPr>
    </w:p>
    <w:p w14:paraId="50A5082B" w14:textId="27CA32E5" w:rsidR="0005593B" w:rsidRDefault="0005593B" w:rsidP="0005593B">
      <w:pPr>
        <w:pStyle w:val="Caption"/>
        <w:keepNext/>
        <w:jc w:val="left"/>
      </w:pPr>
      <w:r>
        <w:t xml:space="preserve">Table </w:t>
      </w:r>
      <w:r>
        <w:fldChar w:fldCharType="begin"/>
      </w:r>
      <w:r>
        <w:instrText xml:space="preserve"> SEQ Table \* ARABIC </w:instrText>
      </w:r>
      <w:r>
        <w:fldChar w:fldCharType="separate"/>
      </w:r>
      <w:r w:rsidR="00B020C3">
        <w:rPr>
          <w:noProof/>
        </w:rPr>
        <w:t>11</w:t>
      </w:r>
      <w:r>
        <w:fldChar w:fldCharType="end"/>
      </w:r>
      <w:r>
        <w:t xml:space="preserve"> </w:t>
      </w:r>
      <w:r w:rsidRPr="00C2353C">
        <w:t>Specific EPC PV Project Experience</w:t>
      </w:r>
    </w:p>
    <w:tbl>
      <w:tblPr>
        <w:tblW w:w="9620" w:type="dxa"/>
        <w:tblLook w:val="04A0" w:firstRow="1" w:lastRow="0" w:firstColumn="1" w:lastColumn="0" w:noHBand="0" w:noVBand="1"/>
      </w:tblPr>
      <w:tblGrid>
        <w:gridCol w:w="800"/>
        <w:gridCol w:w="4900"/>
        <w:gridCol w:w="1280"/>
        <w:gridCol w:w="1520"/>
        <w:gridCol w:w="1120"/>
      </w:tblGrid>
      <w:tr w:rsidR="0005593B" w:rsidRPr="0005593B" w14:paraId="454051AC" w14:textId="77777777" w:rsidTr="0005593B">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D75790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05593B">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6EB16ED7"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05593B">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27F611C3"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05593B">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26142FC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05593B">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6F7A634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05593B">
              <w:rPr>
                <w:rFonts w:ascii="72" w:hAnsi="72" w:cs="72"/>
                <w:b/>
                <w:bCs/>
                <w:color w:val="000000"/>
                <w:sz w:val="20"/>
                <w:szCs w:val="20"/>
                <w:lang w:val="en-ZA" w:eastAsia="en-ZA"/>
              </w:rPr>
              <w:t xml:space="preserve">Response from Bidder </w:t>
            </w:r>
          </w:p>
        </w:tc>
      </w:tr>
      <w:tr w:rsidR="0005593B" w:rsidRPr="0005593B" w14:paraId="35C0E062" w14:textId="77777777" w:rsidTr="0005593B">
        <w:trPr>
          <w:trHeight w:val="264"/>
        </w:trPr>
        <w:tc>
          <w:tcPr>
            <w:tcW w:w="800" w:type="dxa"/>
            <w:tcBorders>
              <w:top w:val="nil"/>
              <w:left w:val="single" w:sz="4" w:space="0" w:color="auto"/>
              <w:bottom w:val="single" w:sz="4" w:space="0" w:color="auto"/>
              <w:right w:val="single" w:sz="4" w:space="0" w:color="auto"/>
            </w:tcBorders>
            <w:vAlign w:val="center"/>
            <w:hideMark/>
          </w:tcPr>
          <w:p w14:paraId="4F89FF1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7C0BD365"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05593B">
              <w:rPr>
                <w:rFonts w:ascii="72" w:hAnsi="72" w:cs="72"/>
                <w:b/>
                <w:bCs/>
                <w:color w:val="000000"/>
                <w:sz w:val="20"/>
                <w:szCs w:val="20"/>
                <w:lang w:val="en-ZA" w:eastAsia="en-ZA"/>
              </w:rPr>
              <w:t>Experience</w:t>
            </w:r>
          </w:p>
        </w:tc>
        <w:tc>
          <w:tcPr>
            <w:tcW w:w="1280" w:type="dxa"/>
            <w:tcBorders>
              <w:top w:val="nil"/>
              <w:left w:val="nil"/>
              <w:bottom w:val="single" w:sz="4" w:space="0" w:color="auto"/>
              <w:right w:val="single" w:sz="4" w:space="0" w:color="auto"/>
            </w:tcBorders>
            <w:vAlign w:val="center"/>
            <w:hideMark/>
          </w:tcPr>
          <w:p w14:paraId="6CB9B2D0"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2B0DCFC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4BE89C4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694771C9" w14:textId="77777777" w:rsidTr="0005593B">
        <w:trPr>
          <w:trHeight w:val="2640"/>
        </w:trPr>
        <w:tc>
          <w:tcPr>
            <w:tcW w:w="800" w:type="dxa"/>
            <w:tcBorders>
              <w:top w:val="nil"/>
              <w:left w:val="single" w:sz="4" w:space="0" w:color="auto"/>
              <w:bottom w:val="single" w:sz="4" w:space="0" w:color="auto"/>
              <w:right w:val="single" w:sz="4" w:space="0" w:color="auto"/>
            </w:tcBorders>
            <w:vAlign w:val="center"/>
            <w:hideMark/>
          </w:tcPr>
          <w:p w14:paraId="436CE219"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432AB26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Number of PV projects designed, constructed, and commissioned by EPC Bidder</w:t>
            </w:r>
          </w:p>
        </w:tc>
        <w:tc>
          <w:tcPr>
            <w:tcW w:w="1280" w:type="dxa"/>
            <w:tcBorders>
              <w:top w:val="nil"/>
              <w:left w:val="nil"/>
              <w:bottom w:val="single" w:sz="4" w:space="0" w:color="auto"/>
              <w:right w:val="single" w:sz="4" w:space="0" w:color="auto"/>
            </w:tcBorders>
            <w:vAlign w:val="center"/>
            <w:hideMark/>
          </w:tcPr>
          <w:p w14:paraId="580ABA4F"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Number</w:t>
            </w:r>
          </w:p>
        </w:tc>
        <w:tc>
          <w:tcPr>
            <w:tcW w:w="1520" w:type="dxa"/>
            <w:tcBorders>
              <w:top w:val="nil"/>
              <w:left w:val="nil"/>
              <w:bottom w:val="single" w:sz="4" w:space="0" w:color="auto"/>
              <w:right w:val="single" w:sz="4" w:space="0" w:color="auto"/>
            </w:tcBorders>
            <w:vAlign w:val="center"/>
            <w:hideMark/>
          </w:tcPr>
          <w:p w14:paraId="2E9A5EF0"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xml:space="preserve">Successful  execution of at least  one (1) completed  commercial ground mounted PV project within the last seven (7) years </w:t>
            </w:r>
          </w:p>
        </w:tc>
        <w:tc>
          <w:tcPr>
            <w:tcW w:w="1120" w:type="dxa"/>
            <w:tcBorders>
              <w:top w:val="nil"/>
              <w:left w:val="nil"/>
              <w:bottom w:val="single" w:sz="4" w:space="0" w:color="auto"/>
              <w:right w:val="single" w:sz="4" w:space="0" w:color="auto"/>
            </w:tcBorders>
            <w:noWrap/>
            <w:vAlign w:val="center"/>
            <w:hideMark/>
          </w:tcPr>
          <w:p w14:paraId="7338E8CA"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554DE2FF" w14:textId="77777777" w:rsidTr="0005593B">
        <w:trPr>
          <w:trHeight w:val="792"/>
        </w:trPr>
        <w:tc>
          <w:tcPr>
            <w:tcW w:w="800" w:type="dxa"/>
            <w:tcBorders>
              <w:top w:val="nil"/>
              <w:left w:val="single" w:sz="4" w:space="0" w:color="auto"/>
              <w:bottom w:val="single" w:sz="4" w:space="0" w:color="auto"/>
              <w:right w:val="single" w:sz="4" w:space="0" w:color="auto"/>
            </w:tcBorders>
            <w:vAlign w:val="center"/>
            <w:hideMark/>
          </w:tcPr>
          <w:p w14:paraId="74E51524"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13690037"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xml:space="preserve">Capacity of Solar PV projects previously designed, constructed and commissioned by the EPC Bidder as principal EPC Contractor </w:t>
            </w:r>
          </w:p>
        </w:tc>
        <w:tc>
          <w:tcPr>
            <w:tcW w:w="1280" w:type="dxa"/>
            <w:tcBorders>
              <w:top w:val="nil"/>
              <w:left w:val="nil"/>
              <w:bottom w:val="single" w:sz="4" w:space="0" w:color="auto"/>
              <w:right w:val="single" w:sz="4" w:space="0" w:color="auto"/>
            </w:tcBorders>
            <w:vAlign w:val="center"/>
            <w:hideMark/>
          </w:tcPr>
          <w:p w14:paraId="3E39F474"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proofErr w:type="spellStart"/>
            <w:r w:rsidRPr="0005593B">
              <w:rPr>
                <w:rFonts w:ascii="72" w:hAnsi="72" w:cs="72"/>
                <w:color w:val="000000"/>
                <w:sz w:val="20"/>
                <w:szCs w:val="20"/>
                <w:lang w:val="en-ZA" w:eastAsia="en-ZA"/>
              </w:rPr>
              <w:t>Mwac</w:t>
            </w:r>
            <w:proofErr w:type="spellEnd"/>
          </w:p>
        </w:tc>
        <w:tc>
          <w:tcPr>
            <w:tcW w:w="1520" w:type="dxa"/>
            <w:tcBorders>
              <w:top w:val="nil"/>
              <w:left w:val="nil"/>
              <w:bottom w:val="single" w:sz="4" w:space="0" w:color="auto"/>
              <w:right w:val="single" w:sz="4" w:space="0" w:color="auto"/>
            </w:tcBorders>
            <w:vAlign w:val="center"/>
            <w:hideMark/>
          </w:tcPr>
          <w:p w14:paraId="5063E201" w14:textId="7BBB1A50"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xml:space="preserve">At least one (1) project shall be ≥ </w:t>
            </w:r>
            <w:r w:rsidR="00E80ACA">
              <w:rPr>
                <w:rFonts w:ascii="72" w:hAnsi="72" w:cs="72"/>
                <w:color w:val="000000"/>
                <w:sz w:val="20"/>
                <w:szCs w:val="20"/>
                <w:lang w:val="en-ZA" w:eastAsia="en-ZA"/>
              </w:rPr>
              <w:t>2</w:t>
            </w:r>
            <w:r w:rsidRPr="0005593B">
              <w:rPr>
                <w:rFonts w:ascii="72" w:hAnsi="72" w:cs="72"/>
                <w:color w:val="000000"/>
                <w:sz w:val="20"/>
                <w:szCs w:val="20"/>
                <w:lang w:val="en-ZA" w:eastAsia="en-ZA"/>
              </w:rPr>
              <w:t xml:space="preserve">0 </w:t>
            </w:r>
            <w:proofErr w:type="spellStart"/>
            <w:r w:rsidRPr="0005593B">
              <w:rPr>
                <w:rFonts w:ascii="72" w:hAnsi="72" w:cs="72"/>
                <w:color w:val="000000"/>
                <w:sz w:val="20"/>
                <w:szCs w:val="20"/>
                <w:lang w:val="en-ZA" w:eastAsia="en-ZA"/>
              </w:rPr>
              <w:t>MWac</w:t>
            </w:r>
            <w:proofErr w:type="spellEnd"/>
            <w:r w:rsidRPr="0005593B">
              <w:rPr>
                <w:rFonts w:ascii="72" w:hAnsi="72" w:cs="72"/>
                <w:color w:val="000000"/>
                <w:sz w:val="20"/>
                <w:szCs w:val="20"/>
                <w:lang w:val="en-ZA" w:eastAsia="en-ZA"/>
              </w:rPr>
              <w:t xml:space="preserve"> </w:t>
            </w:r>
          </w:p>
        </w:tc>
        <w:tc>
          <w:tcPr>
            <w:tcW w:w="1120" w:type="dxa"/>
            <w:tcBorders>
              <w:top w:val="nil"/>
              <w:left w:val="nil"/>
              <w:bottom w:val="single" w:sz="4" w:space="0" w:color="auto"/>
              <w:right w:val="single" w:sz="4" w:space="0" w:color="auto"/>
            </w:tcBorders>
            <w:noWrap/>
            <w:vAlign w:val="center"/>
            <w:hideMark/>
          </w:tcPr>
          <w:p w14:paraId="22E20E5E"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16E5A5D3" w14:textId="77777777" w:rsidTr="0005593B">
        <w:trPr>
          <w:trHeight w:val="264"/>
        </w:trPr>
        <w:tc>
          <w:tcPr>
            <w:tcW w:w="800" w:type="dxa"/>
            <w:tcBorders>
              <w:top w:val="nil"/>
              <w:left w:val="single" w:sz="4" w:space="0" w:color="auto"/>
              <w:bottom w:val="single" w:sz="4" w:space="0" w:color="auto"/>
              <w:right w:val="single" w:sz="4" w:space="0" w:color="auto"/>
            </w:tcBorders>
            <w:vAlign w:val="center"/>
            <w:hideMark/>
          </w:tcPr>
          <w:p w14:paraId="280A28F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28D2DE95"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05593B">
              <w:rPr>
                <w:rFonts w:ascii="72" w:hAnsi="72" w:cs="72"/>
                <w:b/>
                <w:bCs/>
                <w:color w:val="000000"/>
                <w:sz w:val="20"/>
                <w:szCs w:val="20"/>
                <w:lang w:val="en-ZA" w:eastAsia="en-ZA"/>
              </w:rPr>
              <w:t>Project Details from experience presented above</w:t>
            </w:r>
          </w:p>
        </w:tc>
        <w:tc>
          <w:tcPr>
            <w:tcW w:w="1280" w:type="dxa"/>
            <w:tcBorders>
              <w:top w:val="nil"/>
              <w:left w:val="nil"/>
              <w:bottom w:val="single" w:sz="4" w:space="0" w:color="auto"/>
              <w:right w:val="single" w:sz="4" w:space="0" w:color="auto"/>
            </w:tcBorders>
            <w:vAlign w:val="center"/>
            <w:hideMark/>
          </w:tcPr>
          <w:p w14:paraId="3CB1B2DA"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08271BEE"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5F673EE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09680713" w14:textId="77777777" w:rsidTr="0005593B">
        <w:trPr>
          <w:trHeight w:val="528"/>
        </w:trPr>
        <w:tc>
          <w:tcPr>
            <w:tcW w:w="800" w:type="dxa"/>
            <w:tcBorders>
              <w:top w:val="nil"/>
              <w:left w:val="single" w:sz="4" w:space="0" w:color="auto"/>
              <w:bottom w:val="single" w:sz="4" w:space="0" w:color="auto"/>
              <w:right w:val="single" w:sz="4" w:space="0" w:color="auto"/>
            </w:tcBorders>
            <w:vAlign w:val="center"/>
            <w:hideMark/>
          </w:tcPr>
          <w:p w14:paraId="03174B13"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2FA7CCF4"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Name of Solar PV plant</w:t>
            </w:r>
          </w:p>
        </w:tc>
        <w:tc>
          <w:tcPr>
            <w:tcW w:w="1280" w:type="dxa"/>
            <w:tcBorders>
              <w:top w:val="nil"/>
              <w:left w:val="nil"/>
              <w:bottom w:val="single" w:sz="4" w:space="0" w:color="auto"/>
              <w:right w:val="single" w:sz="4" w:space="0" w:color="auto"/>
            </w:tcBorders>
            <w:vAlign w:val="center"/>
            <w:hideMark/>
          </w:tcPr>
          <w:p w14:paraId="536E7732"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FDF9FBE"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100090D"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3904F9E3" w14:textId="77777777" w:rsidTr="0005593B">
        <w:trPr>
          <w:trHeight w:val="528"/>
        </w:trPr>
        <w:tc>
          <w:tcPr>
            <w:tcW w:w="800" w:type="dxa"/>
            <w:tcBorders>
              <w:top w:val="nil"/>
              <w:left w:val="single" w:sz="4" w:space="0" w:color="auto"/>
              <w:bottom w:val="single" w:sz="4" w:space="0" w:color="auto"/>
              <w:right w:val="single" w:sz="4" w:space="0" w:color="auto"/>
            </w:tcBorders>
            <w:vAlign w:val="center"/>
            <w:hideMark/>
          </w:tcPr>
          <w:p w14:paraId="76E4251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296FBE3F"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Location of Solar PV plant</w:t>
            </w:r>
          </w:p>
        </w:tc>
        <w:tc>
          <w:tcPr>
            <w:tcW w:w="1280" w:type="dxa"/>
            <w:tcBorders>
              <w:top w:val="nil"/>
              <w:left w:val="nil"/>
              <w:bottom w:val="single" w:sz="4" w:space="0" w:color="auto"/>
              <w:right w:val="single" w:sz="4" w:space="0" w:color="auto"/>
            </w:tcBorders>
            <w:vAlign w:val="center"/>
            <w:hideMark/>
          </w:tcPr>
          <w:p w14:paraId="3EE2371A"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768AD7A"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5D3CA4E"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486EC4A6" w14:textId="77777777" w:rsidTr="0005593B">
        <w:trPr>
          <w:trHeight w:val="528"/>
        </w:trPr>
        <w:tc>
          <w:tcPr>
            <w:tcW w:w="800" w:type="dxa"/>
            <w:tcBorders>
              <w:top w:val="nil"/>
              <w:left w:val="single" w:sz="4" w:space="0" w:color="auto"/>
              <w:bottom w:val="single" w:sz="4" w:space="0" w:color="auto"/>
              <w:right w:val="single" w:sz="4" w:space="0" w:color="auto"/>
            </w:tcBorders>
            <w:vAlign w:val="center"/>
            <w:hideMark/>
          </w:tcPr>
          <w:p w14:paraId="0EF3545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27F7E733"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xml:space="preserve">Name of Solar PV plant Owner(s) / </w:t>
            </w:r>
            <w:r w:rsidRPr="0005593B">
              <w:rPr>
                <w:rFonts w:ascii="72" w:hAnsi="72" w:cs="72"/>
                <w:color w:val="000000"/>
                <w:sz w:val="20"/>
                <w:szCs w:val="20"/>
                <w:lang w:val="en-ZA" w:eastAsia="en-ZA"/>
              </w:rPr>
              <w:br/>
              <w:t xml:space="preserve">Developer(s) </w:t>
            </w:r>
          </w:p>
        </w:tc>
        <w:tc>
          <w:tcPr>
            <w:tcW w:w="1280" w:type="dxa"/>
            <w:tcBorders>
              <w:top w:val="nil"/>
              <w:left w:val="nil"/>
              <w:bottom w:val="single" w:sz="4" w:space="0" w:color="auto"/>
              <w:right w:val="single" w:sz="4" w:space="0" w:color="auto"/>
            </w:tcBorders>
            <w:vAlign w:val="center"/>
            <w:hideMark/>
          </w:tcPr>
          <w:p w14:paraId="6C6D5595"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9792EF7"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790B7AB1"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2C2C039E" w14:textId="77777777" w:rsidTr="0005593B">
        <w:trPr>
          <w:trHeight w:val="528"/>
        </w:trPr>
        <w:tc>
          <w:tcPr>
            <w:tcW w:w="800" w:type="dxa"/>
            <w:tcBorders>
              <w:top w:val="nil"/>
              <w:left w:val="single" w:sz="4" w:space="0" w:color="auto"/>
              <w:bottom w:val="single" w:sz="4" w:space="0" w:color="auto"/>
              <w:right w:val="single" w:sz="4" w:space="0" w:color="auto"/>
            </w:tcBorders>
            <w:vAlign w:val="center"/>
            <w:hideMark/>
          </w:tcPr>
          <w:p w14:paraId="5C7AE0F4"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2.4</w:t>
            </w:r>
          </w:p>
        </w:tc>
        <w:tc>
          <w:tcPr>
            <w:tcW w:w="4900" w:type="dxa"/>
            <w:tcBorders>
              <w:top w:val="nil"/>
              <w:left w:val="nil"/>
              <w:bottom w:val="single" w:sz="4" w:space="0" w:color="auto"/>
              <w:right w:val="single" w:sz="4" w:space="0" w:color="auto"/>
            </w:tcBorders>
            <w:vAlign w:val="center"/>
            <w:hideMark/>
          </w:tcPr>
          <w:p w14:paraId="7114E9DF"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xml:space="preserve">Contact details of Solar PV plant </w:t>
            </w:r>
            <w:r w:rsidRPr="0005593B">
              <w:rPr>
                <w:rFonts w:ascii="72" w:hAnsi="72" w:cs="72"/>
                <w:color w:val="000000"/>
                <w:sz w:val="20"/>
                <w:szCs w:val="20"/>
                <w:lang w:val="en-ZA" w:eastAsia="en-ZA"/>
              </w:rPr>
              <w:br/>
              <w:t xml:space="preserve">Owner(s) / Developer(s) </w:t>
            </w:r>
          </w:p>
        </w:tc>
        <w:tc>
          <w:tcPr>
            <w:tcW w:w="1280" w:type="dxa"/>
            <w:tcBorders>
              <w:top w:val="nil"/>
              <w:left w:val="nil"/>
              <w:bottom w:val="single" w:sz="4" w:space="0" w:color="auto"/>
              <w:right w:val="single" w:sz="4" w:space="0" w:color="auto"/>
            </w:tcBorders>
            <w:vAlign w:val="center"/>
            <w:hideMark/>
          </w:tcPr>
          <w:p w14:paraId="4A5D0C2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6EA8A6B5"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7106CD5"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61CCABA8" w14:textId="77777777" w:rsidTr="0005593B">
        <w:trPr>
          <w:trHeight w:val="528"/>
        </w:trPr>
        <w:tc>
          <w:tcPr>
            <w:tcW w:w="800" w:type="dxa"/>
            <w:tcBorders>
              <w:top w:val="nil"/>
              <w:left w:val="single" w:sz="4" w:space="0" w:color="auto"/>
              <w:bottom w:val="single" w:sz="4" w:space="0" w:color="auto"/>
              <w:right w:val="single" w:sz="4" w:space="0" w:color="auto"/>
            </w:tcBorders>
            <w:vAlign w:val="center"/>
            <w:hideMark/>
          </w:tcPr>
          <w:p w14:paraId="2F938EE1"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2.5</w:t>
            </w:r>
          </w:p>
        </w:tc>
        <w:tc>
          <w:tcPr>
            <w:tcW w:w="4900" w:type="dxa"/>
            <w:tcBorders>
              <w:top w:val="nil"/>
              <w:left w:val="nil"/>
              <w:bottom w:val="single" w:sz="4" w:space="0" w:color="auto"/>
              <w:right w:val="single" w:sz="4" w:space="0" w:color="auto"/>
            </w:tcBorders>
            <w:vAlign w:val="center"/>
            <w:hideMark/>
          </w:tcPr>
          <w:p w14:paraId="4ADD1658"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Type of PV module technology</w:t>
            </w:r>
          </w:p>
        </w:tc>
        <w:tc>
          <w:tcPr>
            <w:tcW w:w="1280" w:type="dxa"/>
            <w:tcBorders>
              <w:top w:val="nil"/>
              <w:left w:val="nil"/>
              <w:bottom w:val="single" w:sz="4" w:space="0" w:color="auto"/>
              <w:right w:val="single" w:sz="4" w:space="0" w:color="auto"/>
            </w:tcBorders>
            <w:vAlign w:val="center"/>
            <w:hideMark/>
          </w:tcPr>
          <w:p w14:paraId="1EAF082F"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BD9C13A"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BD692D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11A80B21" w14:textId="77777777" w:rsidTr="0005593B">
        <w:trPr>
          <w:trHeight w:val="528"/>
        </w:trPr>
        <w:tc>
          <w:tcPr>
            <w:tcW w:w="800" w:type="dxa"/>
            <w:tcBorders>
              <w:top w:val="nil"/>
              <w:left w:val="single" w:sz="4" w:space="0" w:color="auto"/>
              <w:bottom w:val="single" w:sz="4" w:space="0" w:color="auto"/>
              <w:right w:val="single" w:sz="4" w:space="0" w:color="auto"/>
            </w:tcBorders>
            <w:vAlign w:val="center"/>
            <w:hideMark/>
          </w:tcPr>
          <w:p w14:paraId="03E22C8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2.6</w:t>
            </w:r>
          </w:p>
        </w:tc>
        <w:tc>
          <w:tcPr>
            <w:tcW w:w="4900" w:type="dxa"/>
            <w:tcBorders>
              <w:top w:val="nil"/>
              <w:left w:val="nil"/>
              <w:bottom w:val="single" w:sz="4" w:space="0" w:color="auto"/>
              <w:right w:val="single" w:sz="4" w:space="0" w:color="auto"/>
            </w:tcBorders>
            <w:vAlign w:val="center"/>
            <w:hideMark/>
          </w:tcPr>
          <w:p w14:paraId="16D3822D"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Type of PV mounting (fixed-tilt, tracking)</w:t>
            </w:r>
          </w:p>
        </w:tc>
        <w:tc>
          <w:tcPr>
            <w:tcW w:w="1280" w:type="dxa"/>
            <w:tcBorders>
              <w:top w:val="nil"/>
              <w:left w:val="nil"/>
              <w:bottom w:val="single" w:sz="4" w:space="0" w:color="auto"/>
              <w:right w:val="single" w:sz="4" w:space="0" w:color="auto"/>
            </w:tcBorders>
            <w:vAlign w:val="center"/>
            <w:hideMark/>
          </w:tcPr>
          <w:p w14:paraId="4B35BC3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67831300"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A7CD299"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30FDBF06" w14:textId="77777777" w:rsidTr="0005593B">
        <w:trPr>
          <w:trHeight w:val="264"/>
        </w:trPr>
        <w:tc>
          <w:tcPr>
            <w:tcW w:w="800" w:type="dxa"/>
            <w:tcBorders>
              <w:top w:val="nil"/>
              <w:left w:val="single" w:sz="4" w:space="0" w:color="auto"/>
              <w:bottom w:val="single" w:sz="4" w:space="0" w:color="auto"/>
              <w:right w:val="single" w:sz="4" w:space="0" w:color="auto"/>
            </w:tcBorders>
            <w:vAlign w:val="center"/>
            <w:hideMark/>
          </w:tcPr>
          <w:p w14:paraId="76BFB8C4"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2.7</w:t>
            </w:r>
          </w:p>
        </w:tc>
        <w:tc>
          <w:tcPr>
            <w:tcW w:w="4900" w:type="dxa"/>
            <w:tcBorders>
              <w:top w:val="nil"/>
              <w:left w:val="nil"/>
              <w:bottom w:val="single" w:sz="4" w:space="0" w:color="auto"/>
              <w:right w:val="single" w:sz="4" w:space="0" w:color="auto"/>
            </w:tcBorders>
            <w:vAlign w:val="center"/>
            <w:hideMark/>
          </w:tcPr>
          <w:p w14:paraId="342037D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Installation capacity</w:t>
            </w:r>
          </w:p>
        </w:tc>
        <w:tc>
          <w:tcPr>
            <w:tcW w:w="1280" w:type="dxa"/>
            <w:tcBorders>
              <w:top w:val="nil"/>
              <w:left w:val="nil"/>
              <w:bottom w:val="single" w:sz="4" w:space="0" w:color="auto"/>
              <w:right w:val="single" w:sz="4" w:space="0" w:color="auto"/>
            </w:tcBorders>
            <w:vAlign w:val="center"/>
            <w:hideMark/>
          </w:tcPr>
          <w:p w14:paraId="530BA1C0"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proofErr w:type="spellStart"/>
            <w:r w:rsidRPr="0005593B">
              <w:rPr>
                <w:rFonts w:ascii="72" w:hAnsi="72" w:cs="72"/>
                <w:color w:val="000000"/>
                <w:sz w:val="20"/>
                <w:szCs w:val="20"/>
                <w:lang w:val="en-ZA" w:eastAsia="en-ZA"/>
              </w:rPr>
              <w:t>MWac</w:t>
            </w:r>
            <w:proofErr w:type="spellEnd"/>
          </w:p>
        </w:tc>
        <w:tc>
          <w:tcPr>
            <w:tcW w:w="1520" w:type="dxa"/>
            <w:tcBorders>
              <w:top w:val="nil"/>
              <w:left w:val="nil"/>
              <w:bottom w:val="single" w:sz="4" w:space="0" w:color="auto"/>
              <w:right w:val="single" w:sz="4" w:space="0" w:color="auto"/>
            </w:tcBorders>
            <w:vAlign w:val="center"/>
            <w:hideMark/>
          </w:tcPr>
          <w:p w14:paraId="004930C0"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50</w:t>
            </w:r>
          </w:p>
        </w:tc>
        <w:tc>
          <w:tcPr>
            <w:tcW w:w="1120" w:type="dxa"/>
            <w:tcBorders>
              <w:top w:val="nil"/>
              <w:left w:val="nil"/>
              <w:bottom w:val="single" w:sz="4" w:space="0" w:color="auto"/>
              <w:right w:val="single" w:sz="4" w:space="0" w:color="auto"/>
            </w:tcBorders>
            <w:noWrap/>
            <w:vAlign w:val="center"/>
            <w:hideMark/>
          </w:tcPr>
          <w:p w14:paraId="12DFDBBE"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5B827228" w14:textId="77777777" w:rsidTr="0005593B">
        <w:trPr>
          <w:trHeight w:val="528"/>
        </w:trPr>
        <w:tc>
          <w:tcPr>
            <w:tcW w:w="800" w:type="dxa"/>
            <w:tcBorders>
              <w:top w:val="nil"/>
              <w:left w:val="single" w:sz="4" w:space="0" w:color="auto"/>
              <w:bottom w:val="single" w:sz="4" w:space="0" w:color="auto"/>
              <w:right w:val="single" w:sz="4" w:space="0" w:color="auto"/>
            </w:tcBorders>
            <w:vAlign w:val="center"/>
            <w:hideMark/>
          </w:tcPr>
          <w:p w14:paraId="11961777"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2.8</w:t>
            </w:r>
          </w:p>
        </w:tc>
        <w:tc>
          <w:tcPr>
            <w:tcW w:w="4900" w:type="dxa"/>
            <w:tcBorders>
              <w:top w:val="nil"/>
              <w:left w:val="nil"/>
              <w:bottom w:val="single" w:sz="4" w:space="0" w:color="auto"/>
              <w:right w:val="single" w:sz="4" w:space="0" w:color="auto"/>
            </w:tcBorders>
            <w:vAlign w:val="center"/>
            <w:hideMark/>
          </w:tcPr>
          <w:p w14:paraId="460EE475"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Duration of construction</w:t>
            </w:r>
          </w:p>
        </w:tc>
        <w:tc>
          <w:tcPr>
            <w:tcW w:w="1280" w:type="dxa"/>
            <w:tcBorders>
              <w:top w:val="nil"/>
              <w:left w:val="nil"/>
              <w:bottom w:val="single" w:sz="4" w:space="0" w:color="auto"/>
              <w:right w:val="single" w:sz="4" w:space="0" w:color="auto"/>
            </w:tcBorders>
            <w:vAlign w:val="center"/>
            <w:hideMark/>
          </w:tcPr>
          <w:p w14:paraId="445F2722"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Months</w:t>
            </w:r>
          </w:p>
        </w:tc>
        <w:tc>
          <w:tcPr>
            <w:tcW w:w="1520" w:type="dxa"/>
            <w:tcBorders>
              <w:top w:val="nil"/>
              <w:left w:val="nil"/>
              <w:bottom w:val="single" w:sz="4" w:space="0" w:color="auto"/>
              <w:right w:val="single" w:sz="4" w:space="0" w:color="auto"/>
            </w:tcBorders>
            <w:vAlign w:val="center"/>
            <w:hideMark/>
          </w:tcPr>
          <w:p w14:paraId="116D19E6"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187382A"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35ECACCA" w14:textId="77777777" w:rsidTr="0005593B">
        <w:trPr>
          <w:trHeight w:val="528"/>
        </w:trPr>
        <w:tc>
          <w:tcPr>
            <w:tcW w:w="800" w:type="dxa"/>
            <w:tcBorders>
              <w:top w:val="nil"/>
              <w:left w:val="single" w:sz="4" w:space="0" w:color="auto"/>
              <w:bottom w:val="single" w:sz="4" w:space="0" w:color="auto"/>
              <w:right w:val="single" w:sz="4" w:space="0" w:color="auto"/>
            </w:tcBorders>
            <w:vAlign w:val="center"/>
            <w:hideMark/>
          </w:tcPr>
          <w:p w14:paraId="36624CA3"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2.9</w:t>
            </w:r>
          </w:p>
        </w:tc>
        <w:tc>
          <w:tcPr>
            <w:tcW w:w="4900" w:type="dxa"/>
            <w:tcBorders>
              <w:top w:val="nil"/>
              <w:left w:val="nil"/>
              <w:bottom w:val="single" w:sz="4" w:space="0" w:color="auto"/>
              <w:right w:val="single" w:sz="4" w:space="0" w:color="auto"/>
            </w:tcBorders>
            <w:vAlign w:val="center"/>
            <w:hideMark/>
          </w:tcPr>
          <w:p w14:paraId="7422D677"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Commercial operation date</w:t>
            </w:r>
          </w:p>
        </w:tc>
        <w:tc>
          <w:tcPr>
            <w:tcW w:w="1280" w:type="dxa"/>
            <w:tcBorders>
              <w:top w:val="nil"/>
              <w:left w:val="nil"/>
              <w:bottom w:val="single" w:sz="4" w:space="0" w:color="auto"/>
              <w:right w:val="single" w:sz="4" w:space="0" w:color="auto"/>
            </w:tcBorders>
            <w:vAlign w:val="center"/>
            <w:hideMark/>
          </w:tcPr>
          <w:p w14:paraId="778A777B"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616AB63"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7EB9B89F"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41AC4AE1" w14:textId="77777777" w:rsidTr="0005593B">
        <w:trPr>
          <w:trHeight w:val="528"/>
        </w:trPr>
        <w:tc>
          <w:tcPr>
            <w:tcW w:w="800" w:type="dxa"/>
            <w:tcBorders>
              <w:top w:val="nil"/>
              <w:left w:val="single" w:sz="4" w:space="0" w:color="auto"/>
              <w:bottom w:val="single" w:sz="4" w:space="0" w:color="auto"/>
              <w:right w:val="single" w:sz="4" w:space="0" w:color="auto"/>
            </w:tcBorders>
            <w:vAlign w:val="center"/>
            <w:hideMark/>
          </w:tcPr>
          <w:p w14:paraId="53AD9321"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44F23959"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Photographs if possible</w:t>
            </w:r>
          </w:p>
        </w:tc>
        <w:tc>
          <w:tcPr>
            <w:tcW w:w="1280" w:type="dxa"/>
            <w:tcBorders>
              <w:top w:val="nil"/>
              <w:left w:val="nil"/>
              <w:bottom w:val="single" w:sz="4" w:space="0" w:color="auto"/>
              <w:right w:val="single" w:sz="4" w:space="0" w:color="auto"/>
            </w:tcBorders>
            <w:vAlign w:val="center"/>
            <w:hideMark/>
          </w:tcPr>
          <w:p w14:paraId="1B8ED570"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519EF5D0"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A491B61"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r w:rsidR="0005593B" w:rsidRPr="0005593B" w14:paraId="168C9F54" w14:textId="77777777" w:rsidTr="0005593B">
        <w:trPr>
          <w:trHeight w:val="1056"/>
        </w:trPr>
        <w:tc>
          <w:tcPr>
            <w:tcW w:w="800" w:type="dxa"/>
            <w:tcBorders>
              <w:top w:val="nil"/>
              <w:left w:val="single" w:sz="4" w:space="0" w:color="auto"/>
              <w:bottom w:val="single" w:sz="4" w:space="0" w:color="auto"/>
              <w:right w:val="single" w:sz="4" w:space="0" w:color="auto"/>
            </w:tcBorders>
            <w:vAlign w:val="center"/>
            <w:hideMark/>
          </w:tcPr>
          <w:p w14:paraId="09C17022"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05593B">
              <w:rPr>
                <w:rFonts w:ascii="72" w:hAnsi="72" w:cs="72"/>
                <w:color w:val="000000"/>
                <w:sz w:val="20"/>
                <w:szCs w:val="20"/>
                <w:lang w:val="en-ZA" w:eastAsia="en-ZA"/>
              </w:rPr>
              <w:t>2.11</w:t>
            </w:r>
          </w:p>
        </w:tc>
        <w:tc>
          <w:tcPr>
            <w:tcW w:w="4900" w:type="dxa"/>
            <w:tcBorders>
              <w:top w:val="nil"/>
              <w:left w:val="nil"/>
              <w:bottom w:val="single" w:sz="4" w:space="0" w:color="auto"/>
              <w:right w:val="single" w:sz="4" w:space="0" w:color="auto"/>
            </w:tcBorders>
            <w:vAlign w:val="center"/>
            <w:hideMark/>
          </w:tcPr>
          <w:p w14:paraId="5CF78C63"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Proof verifying completed Solar PV plant in the form of contract, test on completion certificate, or take over certificate, with references from solar PV plant Owner(s) / Developer(s)</w:t>
            </w:r>
          </w:p>
        </w:tc>
        <w:tc>
          <w:tcPr>
            <w:tcW w:w="1280" w:type="dxa"/>
            <w:tcBorders>
              <w:top w:val="nil"/>
              <w:left w:val="nil"/>
              <w:bottom w:val="single" w:sz="4" w:space="0" w:color="auto"/>
              <w:right w:val="single" w:sz="4" w:space="0" w:color="auto"/>
            </w:tcBorders>
            <w:vAlign w:val="center"/>
            <w:hideMark/>
          </w:tcPr>
          <w:p w14:paraId="1FD1891C"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05593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485B42A"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85D838D" w14:textId="77777777" w:rsidR="0005593B" w:rsidRPr="0005593B" w:rsidRDefault="0005593B" w:rsidP="0005593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05593B">
              <w:rPr>
                <w:rFonts w:ascii="72" w:hAnsi="72" w:cs="72"/>
                <w:color w:val="000000"/>
                <w:sz w:val="20"/>
                <w:szCs w:val="20"/>
                <w:lang w:val="en-ZA" w:eastAsia="en-ZA"/>
              </w:rPr>
              <w:t> </w:t>
            </w:r>
          </w:p>
        </w:tc>
      </w:tr>
    </w:tbl>
    <w:p w14:paraId="00AFBAC7" w14:textId="77777777" w:rsidR="0005593B" w:rsidRDefault="0005593B" w:rsidP="0005593B">
      <w:pPr>
        <w:pStyle w:val="BodyText"/>
      </w:pPr>
    </w:p>
    <w:p w14:paraId="701DDF28" w14:textId="2F224BFA" w:rsidR="0005593B" w:rsidRDefault="0005593B" w:rsidP="0005593B">
      <w:pPr>
        <w:pStyle w:val="Heading2"/>
      </w:pPr>
      <w:r w:rsidRPr="0005593B">
        <w:t>O&amp;M CONTRACTOR EXPERIENCE</w:t>
      </w:r>
    </w:p>
    <w:p w14:paraId="7FE4C34B" w14:textId="568798D0" w:rsidR="0005593B" w:rsidRDefault="0005593B" w:rsidP="006777A3">
      <w:pPr>
        <w:pStyle w:val="BodyText"/>
        <w:numPr>
          <w:ilvl w:val="0"/>
          <w:numId w:val="28"/>
        </w:numPr>
      </w:pPr>
      <w:r w:rsidRPr="0005593B">
        <w:t xml:space="preserve">The EPC Contractor will perform the role of O&amp;M Contractor during the O&amp;M period, defined as the first two (2) years of plant operations and maintenance during the Defects Liability Period. The EPC Contractor must have successfully performed, or subcontracted, the Operations and Maintenance (O&amp;M) duties for at least two (2) years for at least one (1) commercial ground mounted PV plant with an installed capacity ≥ </w:t>
      </w:r>
      <w:r w:rsidR="00E80ACA">
        <w:t>2</w:t>
      </w:r>
      <w:r w:rsidRPr="0005593B">
        <w:t xml:space="preserve">0 </w:t>
      </w:r>
      <w:proofErr w:type="spellStart"/>
      <w:r w:rsidRPr="0005593B">
        <w:t>MWac</w:t>
      </w:r>
      <w:proofErr w:type="spellEnd"/>
      <w:r w:rsidRPr="0005593B">
        <w:t>.</w:t>
      </w:r>
    </w:p>
    <w:p w14:paraId="67A0CEF5" w14:textId="062513B4" w:rsidR="0005593B" w:rsidRDefault="0005593B" w:rsidP="006777A3">
      <w:pPr>
        <w:pStyle w:val="BodyText"/>
        <w:numPr>
          <w:ilvl w:val="0"/>
          <w:numId w:val="28"/>
        </w:numPr>
      </w:pPr>
      <w:r w:rsidRPr="0005593B">
        <w:t xml:space="preserve">The required operations and maintenance experience must be presented as indicated in Table 2-3 and Table 2-4. </w:t>
      </w:r>
    </w:p>
    <w:p w14:paraId="27BCC1DE" w14:textId="7D4A8482" w:rsidR="0005593B" w:rsidRDefault="0005593B" w:rsidP="006777A3">
      <w:pPr>
        <w:pStyle w:val="BodyText"/>
        <w:numPr>
          <w:ilvl w:val="0"/>
          <w:numId w:val="28"/>
        </w:numPr>
      </w:pPr>
      <w:r w:rsidRPr="0005593B">
        <w:t>If the EPC Contractor is subcontracting the work for operations and maintenance of the Project for the O&amp;M period, then the required Subcontractor’s general information must be included as indicated in Table 2-3, and the Subcontractor’s operations and maintenance experience must be presented as indicated in Table 2-4. Furthermore, a signed letter of intent between the two parties shall be submitted during the tender stage.</w:t>
      </w:r>
    </w:p>
    <w:p w14:paraId="2453010B" w14:textId="77777777" w:rsidR="00B3121B" w:rsidRDefault="00B3121B" w:rsidP="00B3121B">
      <w:pPr>
        <w:pStyle w:val="BodyText"/>
      </w:pPr>
    </w:p>
    <w:p w14:paraId="1E6EE8ED" w14:textId="6D6ED14F" w:rsidR="00B3121B" w:rsidRDefault="00B3121B" w:rsidP="00B3121B">
      <w:pPr>
        <w:pStyle w:val="Caption"/>
        <w:keepNext/>
        <w:jc w:val="left"/>
      </w:pPr>
      <w:r>
        <w:t xml:space="preserve">Table </w:t>
      </w:r>
      <w:r>
        <w:fldChar w:fldCharType="begin"/>
      </w:r>
      <w:r>
        <w:instrText xml:space="preserve"> SEQ Table \* ARABIC </w:instrText>
      </w:r>
      <w:r>
        <w:fldChar w:fldCharType="separate"/>
      </w:r>
      <w:r w:rsidR="00B020C3">
        <w:rPr>
          <w:noProof/>
        </w:rPr>
        <w:t>12</w:t>
      </w:r>
      <w:r>
        <w:fldChar w:fldCharType="end"/>
      </w:r>
      <w:r>
        <w:t xml:space="preserve"> </w:t>
      </w:r>
      <w:r w:rsidRPr="004D44BA">
        <w:t>General information about O&amp;M Service Provider</w:t>
      </w:r>
    </w:p>
    <w:tbl>
      <w:tblPr>
        <w:tblW w:w="9760" w:type="dxa"/>
        <w:tblLook w:val="04A0" w:firstRow="1" w:lastRow="0" w:firstColumn="1" w:lastColumn="0" w:noHBand="0" w:noVBand="1"/>
      </w:tblPr>
      <w:tblGrid>
        <w:gridCol w:w="840"/>
        <w:gridCol w:w="4400"/>
        <w:gridCol w:w="2260"/>
        <w:gridCol w:w="2260"/>
      </w:tblGrid>
      <w:tr w:rsidR="00B3121B" w:rsidRPr="00B3121B" w14:paraId="3695B14B" w14:textId="77777777" w:rsidTr="00B3121B">
        <w:trPr>
          <w:trHeight w:val="288"/>
        </w:trPr>
        <w:tc>
          <w:tcPr>
            <w:tcW w:w="8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C71A04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B3121B">
              <w:rPr>
                <w:b/>
                <w:bCs/>
                <w:color w:val="000000"/>
                <w:sz w:val="20"/>
                <w:szCs w:val="20"/>
                <w:lang w:val="en-ZA" w:eastAsia="en-ZA"/>
              </w:rPr>
              <w:t xml:space="preserve">No. </w:t>
            </w:r>
          </w:p>
        </w:tc>
        <w:tc>
          <w:tcPr>
            <w:tcW w:w="4400" w:type="dxa"/>
            <w:tcBorders>
              <w:top w:val="single" w:sz="4" w:space="0" w:color="auto"/>
              <w:left w:val="nil"/>
              <w:bottom w:val="single" w:sz="4" w:space="0" w:color="auto"/>
              <w:right w:val="single" w:sz="4" w:space="0" w:color="auto"/>
            </w:tcBorders>
            <w:shd w:val="clear" w:color="000000" w:fill="F2F2F2"/>
            <w:vAlign w:val="center"/>
            <w:hideMark/>
          </w:tcPr>
          <w:p w14:paraId="2E1EAC7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B3121B">
              <w:rPr>
                <w:b/>
                <w:bCs/>
                <w:color w:val="000000"/>
                <w:sz w:val="20"/>
                <w:szCs w:val="20"/>
                <w:lang w:val="en-ZA" w:eastAsia="en-ZA"/>
              </w:rPr>
              <w:t xml:space="preserve">Item </w:t>
            </w:r>
          </w:p>
        </w:tc>
        <w:tc>
          <w:tcPr>
            <w:tcW w:w="4520" w:type="dxa"/>
            <w:gridSpan w:val="2"/>
            <w:tcBorders>
              <w:top w:val="single" w:sz="4" w:space="0" w:color="auto"/>
              <w:left w:val="nil"/>
              <w:bottom w:val="single" w:sz="4" w:space="0" w:color="auto"/>
              <w:right w:val="single" w:sz="4" w:space="0" w:color="auto"/>
            </w:tcBorders>
            <w:shd w:val="clear" w:color="000000" w:fill="F2F2F2"/>
            <w:vAlign w:val="center"/>
            <w:hideMark/>
          </w:tcPr>
          <w:p w14:paraId="69CB47F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B3121B">
              <w:rPr>
                <w:b/>
                <w:bCs/>
                <w:color w:val="000000"/>
                <w:sz w:val="20"/>
                <w:szCs w:val="20"/>
                <w:lang w:val="en-ZA" w:eastAsia="en-ZA"/>
              </w:rPr>
              <w:t xml:space="preserve">Details </w:t>
            </w:r>
          </w:p>
        </w:tc>
      </w:tr>
      <w:tr w:rsidR="00B3121B" w:rsidRPr="00B3121B" w14:paraId="0480EEA2" w14:textId="77777777" w:rsidTr="00B3121B">
        <w:trPr>
          <w:trHeight w:val="288"/>
        </w:trPr>
        <w:tc>
          <w:tcPr>
            <w:tcW w:w="840" w:type="dxa"/>
            <w:tcBorders>
              <w:top w:val="nil"/>
              <w:left w:val="single" w:sz="4" w:space="0" w:color="auto"/>
              <w:bottom w:val="single" w:sz="4" w:space="0" w:color="auto"/>
              <w:right w:val="single" w:sz="4" w:space="0" w:color="auto"/>
            </w:tcBorders>
            <w:vAlign w:val="center"/>
            <w:hideMark/>
          </w:tcPr>
          <w:p w14:paraId="27BF51C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B3121B">
              <w:rPr>
                <w:color w:val="000000"/>
                <w:sz w:val="20"/>
                <w:szCs w:val="20"/>
                <w:lang w:val="en-ZA" w:eastAsia="en-ZA"/>
              </w:rPr>
              <w:t>1</w:t>
            </w:r>
          </w:p>
        </w:tc>
        <w:tc>
          <w:tcPr>
            <w:tcW w:w="4400" w:type="dxa"/>
            <w:tcBorders>
              <w:top w:val="nil"/>
              <w:left w:val="nil"/>
              <w:bottom w:val="single" w:sz="4" w:space="0" w:color="auto"/>
              <w:right w:val="single" w:sz="4" w:space="0" w:color="auto"/>
            </w:tcBorders>
            <w:vAlign w:val="center"/>
            <w:hideMark/>
          </w:tcPr>
          <w:p w14:paraId="71B2113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Name of O&amp;M Service Provider </w:t>
            </w:r>
          </w:p>
        </w:tc>
        <w:tc>
          <w:tcPr>
            <w:tcW w:w="4520" w:type="dxa"/>
            <w:gridSpan w:val="2"/>
            <w:tcBorders>
              <w:top w:val="single" w:sz="4" w:space="0" w:color="auto"/>
              <w:left w:val="nil"/>
              <w:bottom w:val="single" w:sz="4" w:space="0" w:color="auto"/>
              <w:right w:val="single" w:sz="4" w:space="0" w:color="auto"/>
            </w:tcBorders>
            <w:vAlign w:val="center"/>
            <w:hideMark/>
          </w:tcPr>
          <w:p w14:paraId="574B72D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 </w:t>
            </w:r>
          </w:p>
        </w:tc>
      </w:tr>
      <w:tr w:rsidR="00B3121B" w:rsidRPr="00B3121B" w14:paraId="39363358" w14:textId="77777777" w:rsidTr="00B3121B">
        <w:trPr>
          <w:trHeight w:val="288"/>
        </w:trPr>
        <w:tc>
          <w:tcPr>
            <w:tcW w:w="840" w:type="dxa"/>
            <w:tcBorders>
              <w:top w:val="nil"/>
              <w:left w:val="single" w:sz="4" w:space="0" w:color="auto"/>
              <w:bottom w:val="single" w:sz="4" w:space="0" w:color="auto"/>
              <w:right w:val="single" w:sz="4" w:space="0" w:color="auto"/>
            </w:tcBorders>
            <w:vAlign w:val="center"/>
            <w:hideMark/>
          </w:tcPr>
          <w:p w14:paraId="614F787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B3121B">
              <w:rPr>
                <w:color w:val="000000"/>
                <w:sz w:val="20"/>
                <w:szCs w:val="20"/>
                <w:lang w:val="en-ZA" w:eastAsia="en-ZA"/>
              </w:rPr>
              <w:t>2</w:t>
            </w:r>
          </w:p>
        </w:tc>
        <w:tc>
          <w:tcPr>
            <w:tcW w:w="4400" w:type="dxa"/>
            <w:tcBorders>
              <w:top w:val="nil"/>
              <w:left w:val="nil"/>
              <w:bottom w:val="single" w:sz="4" w:space="0" w:color="auto"/>
              <w:right w:val="single" w:sz="4" w:space="0" w:color="auto"/>
            </w:tcBorders>
            <w:vAlign w:val="center"/>
            <w:hideMark/>
          </w:tcPr>
          <w:p w14:paraId="40CE6A1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Home office address </w:t>
            </w:r>
          </w:p>
        </w:tc>
        <w:tc>
          <w:tcPr>
            <w:tcW w:w="4520" w:type="dxa"/>
            <w:gridSpan w:val="2"/>
            <w:tcBorders>
              <w:top w:val="single" w:sz="4" w:space="0" w:color="auto"/>
              <w:left w:val="nil"/>
              <w:bottom w:val="single" w:sz="4" w:space="0" w:color="auto"/>
              <w:right w:val="single" w:sz="4" w:space="0" w:color="auto"/>
            </w:tcBorders>
            <w:vAlign w:val="center"/>
            <w:hideMark/>
          </w:tcPr>
          <w:p w14:paraId="49C8D8E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 </w:t>
            </w:r>
          </w:p>
        </w:tc>
      </w:tr>
      <w:tr w:rsidR="00B3121B" w:rsidRPr="00B3121B" w14:paraId="6CCDD0C8" w14:textId="77777777" w:rsidTr="00B3121B">
        <w:trPr>
          <w:trHeight w:val="288"/>
        </w:trPr>
        <w:tc>
          <w:tcPr>
            <w:tcW w:w="840" w:type="dxa"/>
            <w:tcBorders>
              <w:top w:val="nil"/>
              <w:left w:val="single" w:sz="4" w:space="0" w:color="auto"/>
              <w:bottom w:val="single" w:sz="4" w:space="0" w:color="auto"/>
              <w:right w:val="single" w:sz="4" w:space="0" w:color="auto"/>
            </w:tcBorders>
            <w:vAlign w:val="center"/>
            <w:hideMark/>
          </w:tcPr>
          <w:p w14:paraId="6F5C827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B3121B">
              <w:rPr>
                <w:color w:val="000000"/>
                <w:sz w:val="20"/>
                <w:szCs w:val="20"/>
                <w:lang w:val="en-ZA" w:eastAsia="en-ZA"/>
              </w:rPr>
              <w:t>3</w:t>
            </w:r>
          </w:p>
        </w:tc>
        <w:tc>
          <w:tcPr>
            <w:tcW w:w="4400" w:type="dxa"/>
            <w:tcBorders>
              <w:top w:val="nil"/>
              <w:left w:val="nil"/>
              <w:bottom w:val="single" w:sz="4" w:space="0" w:color="auto"/>
              <w:right w:val="single" w:sz="4" w:space="0" w:color="auto"/>
            </w:tcBorders>
            <w:vAlign w:val="center"/>
            <w:hideMark/>
          </w:tcPr>
          <w:p w14:paraId="4B071F9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Regional office address </w:t>
            </w:r>
          </w:p>
        </w:tc>
        <w:tc>
          <w:tcPr>
            <w:tcW w:w="4520" w:type="dxa"/>
            <w:gridSpan w:val="2"/>
            <w:tcBorders>
              <w:top w:val="single" w:sz="4" w:space="0" w:color="auto"/>
              <w:left w:val="nil"/>
              <w:bottom w:val="single" w:sz="4" w:space="0" w:color="auto"/>
              <w:right w:val="single" w:sz="4" w:space="0" w:color="auto"/>
            </w:tcBorders>
            <w:vAlign w:val="center"/>
            <w:hideMark/>
          </w:tcPr>
          <w:p w14:paraId="6B53115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 </w:t>
            </w:r>
          </w:p>
        </w:tc>
      </w:tr>
      <w:tr w:rsidR="00B3121B" w:rsidRPr="00B3121B" w14:paraId="584B386D" w14:textId="77777777" w:rsidTr="00B3121B">
        <w:trPr>
          <w:trHeight w:val="288"/>
        </w:trPr>
        <w:tc>
          <w:tcPr>
            <w:tcW w:w="840" w:type="dxa"/>
            <w:tcBorders>
              <w:top w:val="nil"/>
              <w:left w:val="single" w:sz="4" w:space="0" w:color="auto"/>
              <w:bottom w:val="single" w:sz="4" w:space="0" w:color="auto"/>
              <w:right w:val="single" w:sz="4" w:space="0" w:color="auto"/>
            </w:tcBorders>
            <w:vAlign w:val="center"/>
            <w:hideMark/>
          </w:tcPr>
          <w:p w14:paraId="2ECF8B4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B3121B">
              <w:rPr>
                <w:color w:val="000000"/>
                <w:sz w:val="20"/>
                <w:szCs w:val="20"/>
                <w:lang w:val="en-ZA" w:eastAsia="en-ZA"/>
              </w:rPr>
              <w:t>4</w:t>
            </w:r>
          </w:p>
        </w:tc>
        <w:tc>
          <w:tcPr>
            <w:tcW w:w="4400" w:type="dxa"/>
            <w:tcBorders>
              <w:top w:val="nil"/>
              <w:left w:val="nil"/>
              <w:bottom w:val="single" w:sz="4" w:space="0" w:color="auto"/>
              <w:right w:val="single" w:sz="4" w:space="0" w:color="auto"/>
            </w:tcBorders>
            <w:vAlign w:val="center"/>
            <w:hideMark/>
          </w:tcPr>
          <w:p w14:paraId="6B1E2D8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Telephone / email address </w:t>
            </w:r>
          </w:p>
        </w:tc>
        <w:tc>
          <w:tcPr>
            <w:tcW w:w="4520" w:type="dxa"/>
            <w:gridSpan w:val="2"/>
            <w:tcBorders>
              <w:top w:val="single" w:sz="4" w:space="0" w:color="auto"/>
              <w:left w:val="nil"/>
              <w:bottom w:val="single" w:sz="4" w:space="0" w:color="auto"/>
              <w:right w:val="single" w:sz="4" w:space="0" w:color="auto"/>
            </w:tcBorders>
            <w:vAlign w:val="center"/>
            <w:hideMark/>
          </w:tcPr>
          <w:p w14:paraId="7FC589F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 </w:t>
            </w:r>
          </w:p>
        </w:tc>
      </w:tr>
      <w:tr w:rsidR="00B3121B" w:rsidRPr="00B3121B" w14:paraId="53CAA829" w14:textId="77777777" w:rsidTr="00B3121B">
        <w:trPr>
          <w:trHeight w:val="288"/>
        </w:trPr>
        <w:tc>
          <w:tcPr>
            <w:tcW w:w="840" w:type="dxa"/>
            <w:tcBorders>
              <w:top w:val="nil"/>
              <w:left w:val="single" w:sz="4" w:space="0" w:color="auto"/>
              <w:bottom w:val="single" w:sz="4" w:space="0" w:color="auto"/>
              <w:right w:val="single" w:sz="4" w:space="0" w:color="auto"/>
            </w:tcBorders>
            <w:vAlign w:val="center"/>
            <w:hideMark/>
          </w:tcPr>
          <w:p w14:paraId="58C08A2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B3121B">
              <w:rPr>
                <w:color w:val="000000"/>
                <w:sz w:val="20"/>
                <w:szCs w:val="20"/>
                <w:lang w:val="en-ZA" w:eastAsia="en-ZA"/>
              </w:rPr>
              <w:t>5</w:t>
            </w:r>
          </w:p>
        </w:tc>
        <w:tc>
          <w:tcPr>
            <w:tcW w:w="4400" w:type="dxa"/>
            <w:tcBorders>
              <w:top w:val="nil"/>
              <w:left w:val="nil"/>
              <w:bottom w:val="single" w:sz="4" w:space="0" w:color="auto"/>
              <w:right w:val="single" w:sz="4" w:space="0" w:color="auto"/>
            </w:tcBorders>
            <w:vAlign w:val="center"/>
            <w:hideMark/>
          </w:tcPr>
          <w:p w14:paraId="6D8020B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Name, Position and Title of contact person </w:t>
            </w:r>
          </w:p>
        </w:tc>
        <w:tc>
          <w:tcPr>
            <w:tcW w:w="4520" w:type="dxa"/>
            <w:gridSpan w:val="2"/>
            <w:tcBorders>
              <w:top w:val="single" w:sz="4" w:space="0" w:color="auto"/>
              <w:left w:val="nil"/>
              <w:bottom w:val="single" w:sz="4" w:space="0" w:color="auto"/>
              <w:right w:val="single" w:sz="4" w:space="0" w:color="auto"/>
            </w:tcBorders>
            <w:vAlign w:val="center"/>
            <w:hideMark/>
          </w:tcPr>
          <w:p w14:paraId="677377E0"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 </w:t>
            </w:r>
          </w:p>
        </w:tc>
      </w:tr>
      <w:tr w:rsidR="00B3121B" w:rsidRPr="00B3121B" w14:paraId="485C0232" w14:textId="77777777" w:rsidTr="00B3121B">
        <w:trPr>
          <w:trHeight w:val="288"/>
        </w:trPr>
        <w:tc>
          <w:tcPr>
            <w:tcW w:w="840" w:type="dxa"/>
            <w:tcBorders>
              <w:top w:val="nil"/>
              <w:left w:val="single" w:sz="4" w:space="0" w:color="auto"/>
              <w:bottom w:val="single" w:sz="4" w:space="0" w:color="auto"/>
              <w:right w:val="single" w:sz="4" w:space="0" w:color="auto"/>
            </w:tcBorders>
            <w:vAlign w:val="center"/>
            <w:hideMark/>
          </w:tcPr>
          <w:p w14:paraId="20A21A4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themeColor="text1"/>
                <w:sz w:val="20"/>
                <w:szCs w:val="20"/>
                <w:lang w:val="en-ZA" w:eastAsia="en-ZA"/>
              </w:rPr>
            </w:pPr>
            <w:r w:rsidRPr="00B3121B">
              <w:rPr>
                <w:color w:val="000000" w:themeColor="text1"/>
                <w:sz w:val="20"/>
                <w:szCs w:val="20"/>
                <w:lang w:val="en-ZA" w:eastAsia="en-ZA"/>
              </w:rPr>
              <w:t>6</w:t>
            </w:r>
          </w:p>
        </w:tc>
        <w:tc>
          <w:tcPr>
            <w:tcW w:w="4400" w:type="dxa"/>
            <w:tcBorders>
              <w:top w:val="nil"/>
              <w:left w:val="nil"/>
              <w:bottom w:val="single" w:sz="4" w:space="0" w:color="auto"/>
              <w:right w:val="single" w:sz="4" w:space="0" w:color="auto"/>
            </w:tcBorders>
            <w:vAlign w:val="center"/>
            <w:hideMark/>
          </w:tcPr>
          <w:p w14:paraId="05D76A38" w14:textId="6BFCF73A"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r w:rsidRPr="00B3121B">
              <w:rPr>
                <w:color w:val="000000" w:themeColor="text1"/>
                <w:sz w:val="20"/>
                <w:szCs w:val="20"/>
                <w:lang w:val="en-ZA" w:eastAsia="en-ZA"/>
              </w:rPr>
              <w:t>Legal form</w:t>
            </w:r>
          </w:p>
        </w:tc>
        <w:tc>
          <w:tcPr>
            <w:tcW w:w="4520" w:type="dxa"/>
            <w:gridSpan w:val="2"/>
            <w:tcBorders>
              <w:top w:val="single" w:sz="4" w:space="0" w:color="auto"/>
              <w:left w:val="nil"/>
              <w:bottom w:val="single" w:sz="4" w:space="0" w:color="auto"/>
              <w:right w:val="single" w:sz="4" w:space="0" w:color="auto"/>
            </w:tcBorders>
            <w:vAlign w:val="center"/>
            <w:hideMark/>
          </w:tcPr>
          <w:p w14:paraId="341297F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 </w:t>
            </w:r>
          </w:p>
        </w:tc>
      </w:tr>
      <w:tr w:rsidR="00B3121B" w:rsidRPr="00B3121B" w14:paraId="084A0BC3" w14:textId="77777777" w:rsidTr="00B3121B">
        <w:trPr>
          <w:trHeight w:val="288"/>
        </w:trPr>
        <w:tc>
          <w:tcPr>
            <w:tcW w:w="840" w:type="dxa"/>
            <w:tcBorders>
              <w:top w:val="nil"/>
              <w:left w:val="single" w:sz="4" w:space="0" w:color="auto"/>
              <w:bottom w:val="single" w:sz="4" w:space="0" w:color="auto"/>
              <w:right w:val="single" w:sz="4" w:space="0" w:color="auto"/>
            </w:tcBorders>
            <w:vAlign w:val="center"/>
            <w:hideMark/>
          </w:tcPr>
          <w:p w14:paraId="0CCD057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B3121B">
              <w:rPr>
                <w:color w:val="000000"/>
                <w:sz w:val="20"/>
                <w:szCs w:val="20"/>
                <w:lang w:val="en-ZA" w:eastAsia="en-ZA"/>
              </w:rPr>
              <w:t>7</w:t>
            </w:r>
          </w:p>
        </w:tc>
        <w:tc>
          <w:tcPr>
            <w:tcW w:w="4400" w:type="dxa"/>
            <w:tcBorders>
              <w:top w:val="nil"/>
              <w:left w:val="nil"/>
              <w:bottom w:val="single" w:sz="4" w:space="0" w:color="auto"/>
              <w:right w:val="single" w:sz="4" w:space="0" w:color="auto"/>
            </w:tcBorders>
            <w:vAlign w:val="center"/>
            <w:hideMark/>
          </w:tcPr>
          <w:p w14:paraId="305877A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Area of main business</w:t>
            </w:r>
            <w:r w:rsidRPr="00B3121B">
              <w:rPr>
                <w:color w:val="000000"/>
                <w:sz w:val="20"/>
                <w:szCs w:val="20"/>
                <w:vertAlign w:val="superscript"/>
                <w:lang w:val="en-ZA" w:eastAsia="en-ZA"/>
              </w:rPr>
              <w:t xml:space="preserve"> </w:t>
            </w:r>
          </w:p>
        </w:tc>
        <w:tc>
          <w:tcPr>
            <w:tcW w:w="4520" w:type="dxa"/>
            <w:gridSpan w:val="2"/>
            <w:tcBorders>
              <w:top w:val="single" w:sz="4" w:space="0" w:color="auto"/>
              <w:left w:val="nil"/>
              <w:bottom w:val="single" w:sz="4" w:space="0" w:color="auto"/>
              <w:right w:val="single" w:sz="4" w:space="0" w:color="auto"/>
            </w:tcBorders>
            <w:vAlign w:val="center"/>
            <w:hideMark/>
          </w:tcPr>
          <w:p w14:paraId="4CF258E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 </w:t>
            </w:r>
          </w:p>
        </w:tc>
      </w:tr>
      <w:tr w:rsidR="00B3121B" w:rsidRPr="00B3121B" w14:paraId="7EF306D0" w14:textId="77777777" w:rsidTr="00B3121B">
        <w:trPr>
          <w:trHeight w:val="288"/>
        </w:trPr>
        <w:tc>
          <w:tcPr>
            <w:tcW w:w="840" w:type="dxa"/>
            <w:tcBorders>
              <w:top w:val="nil"/>
              <w:left w:val="single" w:sz="4" w:space="0" w:color="auto"/>
              <w:bottom w:val="single" w:sz="4" w:space="0" w:color="auto"/>
              <w:right w:val="single" w:sz="4" w:space="0" w:color="auto"/>
            </w:tcBorders>
            <w:vAlign w:val="center"/>
            <w:hideMark/>
          </w:tcPr>
          <w:p w14:paraId="1BB1E9E5"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B3121B">
              <w:rPr>
                <w:color w:val="000000"/>
                <w:sz w:val="20"/>
                <w:szCs w:val="20"/>
                <w:lang w:val="en-ZA" w:eastAsia="en-ZA"/>
              </w:rPr>
              <w:t>8</w:t>
            </w:r>
          </w:p>
        </w:tc>
        <w:tc>
          <w:tcPr>
            <w:tcW w:w="4400" w:type="dxa"/>
            <w:tcBorders>
              <w:top w:val="nil"/>
              <w:left w:val="nil"/>
              <w:bottom w:val="single" w:sz="4" w:space="0" w:color="auto"/>
              <w:right w:val="single" w:sz="4" w:space="0" w:color="auto"/>
            </w:tcBorders>
            <w:vAlign w:val="center"/>
            <w:hideMark/>
          </w:tcPr>
          <w:p w14:paraId="1366B68F"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No. of staff in main business </w:t>
            </w:r>
          </w:p>
        </w:tc>
        <w:tc>
          <w:tcPr>
            <w:tcW w:w="2260" w:type="dxa"/>
            <w:tcBorders>
              <w:top w:val="nil"/>
              <w:left w:val="nil"/>
              <w:bottom w:val="single" w:sz="4" w:space="0" w:color="auto"/>
              <w:right w:val="single" w:sz="4" w:space="0" w:color="auto"/>
            </w:tcBorders>
            <w:vAlign w:val="center"/>
            <w:hideMark/>
          </w:tcPr>
          <w:p w14:paraId="6676408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Engineers: </w:t>
            </w:r>
          </w:p>
        </w:tc>
        <w:tc>
          <w:tcPr>
            <w:tcW w:w="2260" w:type="dxa"/>
            <w:tcBorders>
              <w:top w:val="nil"/>
              <w:left w:val="nil"/>
              <w:bottom w:val="single" w:sz="4" w:space="0" w:color="auto"/>
              <w:right w:val="single" w:sz="4" w:space="0" w:color="auto"/>
            </w:tcBorders>
            <w:vAlign w:val="center"/>
            <w:hideMark/>
          </w:tcPr>
          <w:p w14:paraId="61972854"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Others: </w:t>
            </w:r>
          </w:p>
        </w:tc>
      </w:tr>
      <w:tr w:rsidR="00B3121B" w:rsidRPr="00B3121B" w14:paraId="35067619" w14:textId="77777777" w:rsidTr="00B3121B">
        <w:trPr>
          <w:trHeight w:val="528"/>
        </w:trPr>
        <w:tc>
          <w:tcPr>
            <w:tcW w:w="840" w:type="dxa"/>
            <w:tcBorders>
              <w:top w:val="nil"/>
              <w:left w:val="single" w:sz="4" w:space="0" w:color="auto"/>
              <w:bottom w:val="single" w:sz="4" w:space="0" w:color="auto"/>
              <w:right w:val="single" w:sz="4" w:space="0" w:color="auto"/>
            </w:tcBorders>
            <w:vAlign w:val="center"/>
            <w:hideMark/>
          </w:tcPr>
          <w:p w14:paraId="4C5953C5"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B3121B">
              <w:rPr>
                <w:color w:val="000000"/>
                <w:sz w:val="20"/>
                <w:szCs w:val="20"/>
                <w:lang w:val="en-ZA" w:eastAsia="en-ZA"/>
              </w:rPr>
              <w:t>9</w:t>
            </w:r>
          </w:p>
        </w:tc>
        <w:tc>
          <w:tcPr>
            <w:tcW w:w="4400" w:type="dxa"/>
            <w:tcBorders>
              <w:top w:val="nil"/>
              <w:left w:val="nil"/>
              <w:bottom w:val="single" w:sz="4" w:space="0" w:color="auto"/>
              <w:right w:val="single" w:sz="4" w:space="0" w:color="auto"/>
            </w:tcBorders>
            <w:vAlign w:val="center"/>
            <w:hideMark/>
          </w:tcPr>
          <w:p w14:paraId="19EF904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Number of Solar PV power projects successfully operated and maintained </w:t>
            </w:r>
          </w:p>
        </w:tc>
        <w:tc>
          <w:tcPr>
            <w:tcW w:w="4520" w:type="dxa"/>
            <w:gridSpan w:val="2"/>
            <w:tcBorders>
              <w:top w:val="single" w:sz="4" w:space="0" w:color="auto"/>
              <w:left w:val="nil"/>
              <w:bottom w:val="single" w:sz="4" w:space="0" w:color="auto"/>
              <w:right w:val="single" w:sz="4" w:space="0" w:color="auto"/>
            </w:tcBorders>
            <w:vAlign w:val="center"/>
            <w:hideMark/>
          </w:tcPr>
          <w:p w14:paraId="167F846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 </w:t>
            </w:r>
          </w:p>
        </w:tc>
      </w:tr>
      <w:tr w:rsidR="00B3121B" w:rsidRPr="00B3121B" w14:paraId="752575C9" w14:textId="77777777" w:rsidTr="00B3121B">
        <w:trPr>
          <w:trHeight w:val="792"/>
        </w:trPr>
        <w:tc>
          <w:tcPr>
            <w:tcW w:w="840" w:type="dxa"/>
            <w:tcBorders>
              <w:top w:val="nil"/>
              <w:left w:val="single" w:sz="4" w:space="0" w:color="auto"/>
              <w:bottom w:val="single" w:sz="4" w:space="0" w:color="auto"/>
              <w:right w:val="single" w:sz="4" w:space="0" w:color="auto"/>
            </w:tcBorders>
            <w:vAlign w:val="center"/>
            <w:hideMark/>
          </w:tcPr>
          <w:p w14:paraId="53ED7665"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B3121B">
              <w:rPr>
                <w:color w:val="000000"/>
                <w:sz w:val="20"/>
                <w:szCs w:val="20"/>
                <w:lang w:val="en-ZA" w:eastAsia="en-ZA"/>
              </w:rPr>
              <w:t>10</w:t>
            </w:r>
          </w:p>
        </w:tc>
        <w:tc>
          <w:tcPr>
            <w:tcW w:w="4400" w:type="dxa"/>
            <w:tcBorders>
              <w:top w:val="nil"/>
              <w:left w:val="nil"/>
              <w:bottom w:val="single" w:sz="4" w:space="0" w:color="auto"/>
              <w:right w:val="single" w:sz="4" w:space="0" w:color="auto"/>
            </w:tcBorders>
            <w:vAlign w:val="center"/>
            <w:hideMark/>
          </w:tcPr>
          <w:p w14:paraId="57E3EE4F"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Signed letter of intent between O&amp;M Service Provider and EPC Bidder (if subcontracting O&amp;M service)</w:t>
            </w:r>
          </w:p>
        </w:tc>
        <w:tc>
          <w:tcPr>
            <w:tcW w:w="2260" w:type="dxa"/>
            <w:tcBorders>
              <w:top w:val="nil"/>
              <w:left w:val="nil"/>
              <w:bottom w:val="single" w:sz="4" w:space="0" w:color="auto"/>
              <w:right w:val="single" w:sz="4" w:space="0" w:color="auto"/>
            </w:tcBorders>
            <w:vAlign w:val="center"/>
            <w:hideMark/>
          </w:tcPr>
          <w:p w14:paraId="5E3A42EF"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To be provided by Bidder </w:t>
            </w:r>
          </w:p>
        </w:tc>
        <w:tc>
          <w:tcPr>
            <w:tcW w:w="2260" w:type="dxa"/>
            <w:tcBorders>
              <w:top w:val="nil"/>
              <w:left w:val="nil"/>
              <w:bottom w:val="single" w:sz="4" w:space="0" w:color="auto"/>
              <w:right w:val="single" w:sz="4" w:space="0" w:color="auto"/>
            </w:tcBorders>
            <w:vAlign w:val="center"/>
            <w:hideMark/>
          </w:tcPr>
          <w:p w14:paraId="7C26BCC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B3121B">
              <w:rPr>
                <w:color w:val="000000"/>
                <w:sz w:val="20"/>
                <w:szCs w:val="20"/>
                <w:lang w:val="en-ZA" w:eastAsia="en-ZA"/>
              </w:rPr>
              <w:t xml:space="preserve"> </w:t>
            </w:r>
          </w:p>
        </w:tc>
      </w:tr>
    </w:tbl>
    <w:p w14:paraId="1C996FF3" w14:textId="77777777" w:rsidR="00B3121B" w:rsidRDefault="00B3121B" w:rsidP="00B3121B">
      <w:pPr>
        <w:pStyle w:val="BodyText"/>
      </w:pPr>
    </w:p>
    <w:p w14:paraId="0EE10B7B" w14:textId="77777777" w:rsidR="00B3121B" w:rsidRDefault="00B3121B" w:rsidP="00B3121B">
      <w:pPr>
        <w:pStyle w:val="BodyText"/>
      </w:pPr>
    </w:p>
    <w:p w14:paraId="02D122B7" w14:textId="51F1F726" w:rsidR="00B3121B" w:rsidRDefault="00B3121B" w:rsidP="00B3121B">
      <w:pPr>
        <w:pStyle w:val="Caption"/>
        <w:keepNext/>
        <w:jc w:val="left"/>
      </w:pPr>
      <w:r>
        <w:t xml:space="preserve">Table </w:t>
      </w:r>
      <w:r>
        <w:fldChar w:fldCharType="begin"/>
      </w:r>
      <w:r>
        <w:instrText xml:space="preserve"> SEQ Table \* ARABIC </w:instrText>
      </w:r>
      <w:r>
        <w:fldChar w:fldCharType="separate"/>
      </w:r>
      <w:r w:rsidR="00B020C3">
        <w:rPr>
          <w:noProof/>
        </w:rPr>
        <w:t>13</w:t>
      </w:r>
      <w:r>
        <w:fldChar w:fldCharType="end"/>
      </w:r>
      <w:r>
        <w:t xml:space="preserve"> </w:t>
      </w:r>
      <w:r w:rsidRPr="00682E81">
        <w:t>Specific O&amp;M PV Project Experience</w:t>
      </w:r>
    </w:p>
    <w:tbl>
      <w:tblPr>
        <w:tblW w:w="9620" w:type="dxa"/>
        <w:tblLook w:val="04A0" w:firstRow="1" w:lastRow="0" w:firstColumn="1" w:lastColumn="0" w:noHBand="0" w:noVBand="1"/>
      </w:tblPr>
      <w:tblGrid>
        <w:gridCol w:w="800"/>
        <w:gridCol w:w="4900"/>
        <w:gridCol w:w="1280"/>
        <w:gridCol w:w="1520"/>
        <w:gridCol w:w="1120"/>
      </w:tblGrid>
      <w:tr w:rsidR="00B3121B" w:rsidRPr="00B3121B" w14:paraId="1B0F2EFA" w14:textId="77777777" w:rsidTr="00B3121B">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8C52ECF"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3121B">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6FA19CF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3121B">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2610249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3121B">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5458CC2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3121B">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6D9C2A4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3121B">
              <w:rPr>
                <w:rFonts w:ascii="72" w:hAnsi="72" w:cs="72"/>
                <w:b/>
                <w:bCs/>
                <w:color w:val="000000"/>
                <w:sz w:val="20"/>
                <w:szCs w:val="20"/>
                <w:lang w:val="en-ZA" w:eastAsia="en-ZA"/>
              </w:rPr>
              <w:t xml:space="preserve">Response from Bidder </w:t>
            </w:r>
          </w:p>
        </w:tc>
      </w:tr>
      <w:tr w:rsidR="00B3121B" w:rsidRPr="00B3121B" w14:paraId="2DFB1300"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3089FB6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387F267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3121B">
              <w:rPr>
                <w:rFonts w:ascii="72" w:hAnsi="72" w:cs="72"/>
                <w:b/>
                <w:bCs/>
                <w:color w:val="000000"/>
                <w:sz w:val="20"/>
                <w:szCs w:val="20"/>
                <w:lang w:val="en-ZA" w:eastAsia="en-ZA"/>
              </w:rPr>
              <w:t>Experience</w:t>
            </w:r>
          </w:p>
        </w:tc>
        <w:tc>
          <w:tcPr>
            <w:tcW w:w="1280" w:type="dxa"/>
            <w:tcBorders>
              <w:top w:val="nil"/>
              <w:left w:val="nil"/>
              <w:bottom w:val="single" w:sz="4" w:space="0" w:color="auto"/>
              <w:right w:val="single" w:sz="4" w:space="0" w:color="auto"/>
            </w:tcBorders>
            <w:vAlign w:val="center"/>
            <w:hideMark/>
          </w:tcPr>
          <w:p w14:paraId="00F380F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8A7667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9138C5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57F19563" w14:textId="77777777" w:rsidTr="00B3121B">
        <w:trPr>
          <w:trHeight w:val="2640"/>
        </w:trPr>
        <w:tc>
          <w:tcPr>
            <w:tcW w:w="800" w:type="dxa"/>
            <w:tcBorders>
              <w:top w:val="nil"/>
              <w:left w:val="single" w:sz="4" w:space="0" w:color="auto"/>
              <w:bottom w:val="single" w:sz="4" w:space="0" w:color="auto"/>
              <w:right w:val="single" w:sz="4" w:space="0" w:color="auto"/>
            </w:tcBorders>
            <w:vAlign w:val="center"/>
            <w:hideMark/>
          </w:tcPr>
          <w:p w14:paraId="1414A3B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76D89C15"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Number of PV projects designed, constructed, and commissioned by EPC Bidder</w:t>
            </w:r>
          </w:p>
        </w:tc>
        <w:tc>
          <w:tcPr>
            <w:tcW w:w="1280" w:type="dxa"/>
            <w:tcBorders>
              <w:top w:val="nil"/>
              <w:left w:val="nil"/>
              <w:bottom w:val="single" w:sz="4" w:space="0" w:color="auto"/>
              <w:right w:val="single" w:sz="4" w:space="0" w:color="auto"/>
            </w:tcBorders>
            <w:vAlign w:val="center"/>
            <w:hideMark/>
          </w:tcPr>
          <w:p w14:paraId="6EE8C936"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Number</w:t>
            </w:r>
          </w:p>
        </w:tc>
        <w:tc>
          <w:tcPr>
            <w:tcW w:w="1520" w:type="dxa"/>
            <w:tcBorders>
              <w:top w:val="nil"/>
              <w:left w:val="nil"/>
              <w:bottom w:val="single" w:sz="4" w:space="0" w:color="auto"/>
              <w:right w:val="single" w:sz="4" w:space="0" w:color="auto"/>
            </w:tcBorders>
            <w:vAlign w:val="center"/>
            <w:hideMark/>
          </w:tcPr>
          <w:p w14:paraId="737C18E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xml:space="preserve">Successful  execution of at least  one (1) completed  commercial ground mounted PV project within the last seven (7) years </w:t>
            </w:r>
          </w:p>
        </w:tc>
        <w:tc>
          <w:tcPr>
            <w:tcW w:w="1120" w:type="dxa"/>
            <w:tcBorders>
              <w:top w:val="nil"/>
              <w:left w:val="nil"/>
              <w:bottom w:val="single" w:sz="4" w:space="0" w:color="auto"/>
              <w:right w:val="single" w:sz="4" w:space="0" w:color="auto"/>
            </w:tcBorders>
            <w:noWrap/>
            <w:vAlign w:val="center"/>
            <w:hideMark/>
          </w:tcPr>
          <w:p w14:paraId="7AD4FCC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56181711" w14:textId="77777777" w:rsidTr="00B3121B">
        <w:trPr>
          <w:trHeight w:val="1056"/>
        </w:trPr>
        <w:tc>
          <w:tcPr>
            <w:tcW w:w="800" w:type="dxa"/>
            <w:tcBorders>
              <w:top w:val="nil"/>
              <w:left w:val="single" w:sz="4" w:space="0" w:color="auto"/>
              <w:bottom w:val="single" w:sz="4" w:space="0" w:color="auto"/>
              <w:right w:val="single" w:sz="4" w:space="0" w:color="auto"/>
            </w:tcBorders>
            <w:vAlign w:val="center"/>
            <w:hideMark/>
          </w:tcPr>
          <w:p w14:paraId="69FCDAF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246A2EE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xml:space="preserve">Capacity of Solar PV projects previously designed, constructed and commissioned by the EPC Bidder as principal EPC Contractor </w:t>
            </w:r>
          </w:p>
        </w:tc>
        <w:tc>
          <w:tcPr>
            <w:tcW w:w="1280" w:type="dxa"/>
            <w:tcBorders>
              <w:top w:val="nil"/>
              <w:left w:val="nil"/>
              <w:bottom w:val="single" w:sz="4" w:space="0" w:color="auto"/>
              <w:right w:val="single" w:sz="4" w:space="0" w:color="auto"/>
            </w:tcBorders>
            <w:vAlign w:val="center"/>
            <w:hideMark/>
          </w:tcPr>
          <w:p w14:paraId="1896D5C0"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proofErr w:type="spellStart"/>
            <w:r w:rsidRPr="00B3121B">
              <w:rPr>
                <w:rFonts w:ascii="72" w:hAnsi="72" w:cs="72"/>
                <w:color w:val="000000"/>
                <w:sz w:val="20"/>
                <w:szCs w:val="20"/>
                <w:lang w:val="en-ZA" w:eastAsia="en-ZA"/>
              </w:rPr>
              <w:t>Mwac</w:t>
            </w:r>
            <w:proofErr w:type="spellEnd"/>
          </w:p>
        </w:tc>
        <w:tc>
          <w:tcPr>
            <w:tcW w:w="1520" w:type="dxa"/>
            <w:tcBorders>
              <w:top w:val="nil"/>
              <w:left w:val="nil"/>
              <w:bottom w:val="single" w:sz="4" w:space="0" w:color="auto"/>
              <w:right w:val="single" w:sz="4" w:space="0" w:color="auto"/>
            </w:tcBorders>
            <w:vAlign w:val="center"/>
            <w:hideMark/>
          </w:tcPr>
          <w:p w14:paraId="6D92DB33" w14:textId="764FCC8B"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xml:space="preserve">At least one (1) </w:t>
            </w:r>
            <w:r w:rsidRPr="00B3121B">
              <w:rPr>
                <w:rFonts w:ascii="72" w:hAnsi="72" w:cs="72"/>
                <w:color w:val="000000"/>
                <w:sz w:val="20"/>
                <w:szCs w:val="20"/>
                <w:lang w:val="en-ZA" w:eastAsia="en-ZA"/>
              </w:rPr>
              <w:br/>
              <w:t xml:space="preserve">project shall be ≥ </w:t>
            </w:r>
            <w:r w:rsidR="00E80ACA">
              <w:rPr>
                <w:rFonts w:ascii="72" w:hAnsi="72" w:cs="72"/>
                <w:color w:val="000000"/>
                <w:sz w:val="20"/>
                <w:szCs w:val="20"/>
                <w:lang w:val="en-ZA" w:eastAsia="en-ZA"/>
              </w:rPr>
              <w:t>2</w:t>
            </w:r>
            <w:r w:rsidRPr="00B3121B">
              <w:rPr>
                <w:rFonts w:ascii="72" w:hAnsi="72" w:cs="72"/>
                <w:color w:val="000000"/>
                <w:sz w:val="20"/>
                <w:szCs w:val="20"/>
                <w:lang w:val="en-ZA" w:eastAsia="en-ZA"/>
              </w:rPr>
              <w:t xml:space="preserve">0 </w:t>
            </w:r>
            <w:r w:rsidRPr="00B3121B">
              <w:rPr>
                <w:rFonts w:ascii="72" w:hAnsi="72" w:cs="72"/>
                <w:color w:val="000000"/>
                <w:sz w:val="20"/>
                <w:szCs w:val="20"/>
                <w:lang w:val="en-ZA" w:eastAsia="en-ZA"/>
              </w:rPr>
              <w:br/>
            </w:r>
            <w:proofErr w:type="spellStart"/>
            <w:r w:rsidRPr="00B3121B">
              <w:rPr>
                <w:rFonts w:ascii="72" w:hAnsi="72" w:cs="72"/>
                <w:color w:val="000000"/>
                <w:sz w:val="20"/>
                <w:szCs w:val="20"/>
                <w:lang w:val="en-ZA" w:eastAsia="en-ZA"/>
              </w:rPr>
              <w:t>MWac</w:t>
            </w:r>
            <w:proofErr w:type="spellEnd"/>
            <w:r w:rsidRPr="00B3121B">
              <w:rPr>
                <w:rFonts w:ascii="72" w:hAnsi="72" w:cs="72"/>
                <w:color w:val="000000"/>
                <w:sz w:val="20"/>
                <w:szCs w:val="20"/>
                <w:lang w:val="en-ZA" w:eastAsia="en-ZA"/>
              </w:rPr>
              <w:t xml:space="preserve"> </w:t>
            </w:r>
          </w:p>
        </w:tc>
        <w:tc>
          <w:tcPr>
            <w:tcW w:w="1120" w:type="dxa"/>
            <w:tcBorders>
              <w:top w:val="nil"/>
              <w:left w:val="nil"/>
              <w:bottom w:val="single" w:sz="4" w:space="0" w:color="auto"/>
              <w:right w:val="single" w:sz="4" w:space="0" w:color="auto"/>
            </w:tcBorders>
            <w:noWrap/>
            <w:vAlign w:val="center"/>
            <w:hideMark/>
          </w:tcPr>
          <w:p w14:paraId="35F01310"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5EC9AEA1"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7539C13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43B727B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3121B">
              <w:rPr>
                <w:rFonts w:ascii="72" w:hAnsi="72" w:cs="72"/>
                <w:b/>
                <w:bCs/>
                <w:color w:val="000000"/>
                <w:sz w:val="20"/>
                <w:szCs w:val="20"/>
                <w:lang w:val="en-ZA" w:eastAsia="en-ZA"/>
              </w:rPr>
              <w:t>Project Details from experience presented above</w:t>
            </w:r>
          </w:p>
        </w:tc>
        <w:tc>
          <w:tcPr>
            <w:tcW w:w="1280" w:type="dxa"/>
            <w:tcBorders>
              <w:top w:val="nil"/>
              <w:left w:val="nil"/>
              <w:bottom w:val="single" w:sz="4" w:space="0" w:color="auto"/>
              <w:right w:val="single" w:sz="4" w:space="0" w:color="auto"/>
            </w:tcBorders>
            <w:vAlign w:val="center"/>
            <w:hideMark/>
          </w:tcPr>
          <w:p w14:paraId="647C4AC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0F4CF12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15CC6EF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2553455C"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7A3D397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19D2886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Name of Solar PV plant</w:t>
            </w:r>
          </w:p>
        </w:tc>
        <w:tc>
          <w:tcPr>
            <w:tcW w:w="1280" w:type="dxa"/>
            <w:tcBorders>
              <w:top w:val="nil"/>
              <w:left w:val="nil"/>
              <w:bottom w:val="single" w:sz="4" w:space="0" w:color="auto"/>
              <w:right w:val="single" w:sz="4" w:space="0" w:color="auto"/>
            </w:tcBorders>
            <w:vAlign w:val="center"/>
            <w:hideMark/>
          </w:tcPr>
          <w:p w14:paraId="3CC7F97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5EBB05F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7E1324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35E30C33"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0698934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265778E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Location of Solar PV plant</w:t>
            </w:r>
          </w:p>
        </w:tc>
        <w:tc>
          <w:tcPr>
            <w:tcW w:w="1280" w:type="dxa"/>
            <w:tcBorders>
              <w:top w:val="nil"/>
              <w:left w:val="nil"/>
              <w:bottom w:val="single" w:sz="4" w:space="0" w:color="auto"/>
              <w:right w:val="single" w:sz="4" w:space="0" w:color="auto"/>
            </w:tcBorders>
            <w:vAlign w:val="center"/>
            <w:hideMark/>
          </w:tcPr>
          <w:p w14:paraId="04C68C9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500C3FB1"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00F4440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1F8E9DE5"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6257CED4"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5DA6793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xml:space="preserve">Name of Solar PV plant Owner(s) / </w:t>
            </w:r>
            <w:r w:rsidRPr="00B3121B">
              <w:rPr>
                <w:rFonts w:ascii="72" w:hAnsi="72" w:cs="72"/>
                <w:color w:val="000000"/>
                <w:sz w:val="20"/>
                <w:szCs w:val="20"/>
                <w:lang w:val="en-ZA" w:eastAsia="en-ZA"/>
              </w:rPr>
              <w:br/>
              <w:t xml:space="preserve">Developer(s) </w:t>
            </w:r>
          </w:p>
        </w:tc>
        <w:tc>
          <w:tcPr>
            <w:tcW w:w="1280" w:type="dxa"/>
            <w:tcBorders>
              <w:top w:val="nil"/>
              <w:left w:val="nil"/>
              <w:bottom w:val="single" w:sz="4" w:space="0" w:color="auto"/>
              <w:right w:val="single" w:sz="4" w:space="0" w:color="auto"/>
            </w:tcBorders>
            <w:vAlign w:val="center"/>
            <w:hideMark/>
          </w:tcPr>
          <w:p w14:paraId="56847FB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424F97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0983C7A4"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177F4405"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3D4C205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2.4</w:t>
            </w:r>
          </w:p>
        </w:tc>
        <w:tc>
          <w:tcPr>
            <w:tcW w:w="4900" w:type="dxa"/>
            <w:tcBorders>
              <w:top w:val="nil"/>
              <w:left w:val="nil"/>
              <w:bottom w:val="single" w:sz="4" w:space="0" w:color="auto"/>
              <w:right w:val="single" w:sz="4" w:space="0" w:color="auto"/>
            </w:tcBorders>
            <w:vAlign w:val="center"/>
            <w:hideMark/>
          </w:tcPr>
          <w:p w14:paraId="2C80EA9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xml:space="preserve">Contact details of Solar PV plant </w:t>
            </w:r>
            <w:r w:rsidRPr="00B3121B">
              <w:rPr>
                <w:rFonts w:ascii="72" w:hAnsi="72" w:cs="72"/>
                <w:color w:val="000000"/>
                <w:sz w:val="20"/>
                <w:szCs w:val="20"/>
                <w:lang w:val="en-ZA" w:eastAsia="en-ZA"/>
              </w:rPr>
              <w:br/>
              <w:t xml:space="preserve">Owner(s) / Developer(s) </w:t>
            </w:r>
          </w:p>
        </w:tc>
        <w:tc>
          <w:tcPr>
            <w:tcW w:w="1280" w:type="dxa"/>
            <w:tcBorders>
              <w:top w:val="nil"/>
              <w:left w:val="nil"/>
              <w:bottom w:val="single" w:sz="4" w:space="0" w:color="auto"/>
              <w:right w:val="single" w:sz="4" w:space="0" w:color="auto"/>
            </w:tcBorders>
            <w:vAlign w:val="center"/>
            <w:hideMark/>
          </w:tcPr>
          <w:p w14:paraId="68B485E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70821A6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A3CBF2F"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360A2611"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0861346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2.5</w:t>
            </w:r>
          </w:p>
        </w:tc>
        <w:tc>
          <w:tcPr>
            <w:tcW w:w="4900" w:type="dxa"/>
            <w:tcBorders>
              <w:top w:val="nil"/>
              <w:left w:val="nil"/>
              <w:bottom w:val="single" w:sz="4" w:space="0" w:color="auto"/>
              <w:right w:val="single" w:sz="4" w:space="0" w:color="auto"/>
            </w:tcBorders>
            <w:vAlign w:val="center"/>
            <w:hideMark/>
          </w:tcPr>
          <w:p w14:paraId="1424434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Type of PV module technology</w:t>
            </w:r>
          </w:p>
        </w:tc>
        <w:tc>
          <w:tcPr>
            <w:tcW w:w="1280" w:type="dxa"/>
            <w:tcBorders>
              <w:top w:val="nil"/>
              <w:left w:val="nil"/>
              <w:bottom w:val="single" w:sz="4" w:space="0" w:color="auto"/>
              <w:right w:val="single" w:sz="4" w:space="0" w:color="auto"/>
            </w:tcBorders>
            <w:vAlign w:val="center"/>
            <w:hideMark/>
          </w:tcPr>
          <w:p w14:paraId="4E3628A0"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EC16B8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D47C981"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65248C7E"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3E63299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2.6</w:t>
            </w:r>
          </w:p>
        </w:tc>
        <w:tc>
          <w:tcPr>
            <w:tcW w:w="4900" w:type="dxa"/>
            <w:tcBorders>
              <w:top w:val="nil"/>
              <w:left w:val="nil"/>
              <w:bottom w:val="single" w:sz="4" w:space="0" w:color="auto"/>
              <w:right w:val="single" w:sz="4" w:space="0" w:color="auto"/>
            </w:tcBorders>
            <w:vAlign w:val="center"/>
            <w:hideMark/>
          </w:tcPr>
          <w:p w14:paraId="7D3FC11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Type of PV mounting (fixed-tilt, tracking)</w:t>
            </w:r>
          </w:p>
        </w:tc>
        <w:tc>
          <w:tcPr>
            <w:tcW w:w="1280" w:type="dxa"/>
            <w:tcBorders>
              <w:top w:val="nil"/>
              <w:left w:val="nil"/>
              <w:bottom w:val="single" w:sz="4" w:space="0" w:color="auto"/>
              <w:right w:val="single" w:sz="4" w:space="0" w:color="auto"/>
            </w:tcBorders>
            <w:vAlign w:val="center"/>
            <w:hideMark/>
          </w:tcPr>
          <w:p w14:paraId="11DFD93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539CD3A5"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270316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34A1486D"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462EA79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2.7</w:t>
            </w:r>
          </w:p>
        </w:tc>
        <w:tc>
          <w:tcPr>
            <w:tcW w:w="4900" w:type="dxa"/>
            <w:tcBorders>
              <w:top w:val="nil"/>
              <w:left w:val="nil"/>
              <w:bottom w:val="single" w:sz="4" w:space="0" w:color="auto"/>
              <w:right w:val="single" w:sz="4" w:space="0" w:color="auto"/>
            </w:tcBorders>
            <w:vAlign w:val="center"/>
            <w:hideMark/>
          </w:tcPr>
          <w:p w14:paraId="06DF782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Installation capacity</w:t>
            </w:r>
          </w:p>
        </w:tc>
        <w:tc>
          <w:tcPr>
            <w:tcW w:w="1280" w:type="dxa"/>
            <w:tcBorders>
              <w:top w:val="nil"/>
              <w:left w:val="nil"/>
              <w:bottom w:val="single" w:sz="4" w:space="0" w:color="auto"/>
              <w:right w:val="single" w:sz="4" w:space="0" w:color="auto"/>
            </w:tcBorders>
            <w:vAlign w:val="center"/>
            <w:hideMark/>
          </w:tcPr>
          <w:p w14:paraId="46119AD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proofErr w:type="spellStart"/>
            <w:r w:rsidRPr="00B3121B">
              <w:rPr>
                <w:rFonts w:ascii="72" w:hAnsi="72" w:cs="72"/>
                <w:color w:val="000000"/>
                <w:sz w:val="20"/>
                <w:szCs w:val="20"/>
                <w:lang w:val="en-ZA" w:eastAsia="en-ZA"/>
              </w:rPr>
              <w:t>MWac</w:t>
            </w:r>
            <w:proofErr w:type="spellEnd"/>
          </w:p>
        </w:tc>
        <w:tc>
          <w:tcPr>
            <w:tcW w:w="1520" w:type="dxa"/>
            <w:tcBorders>
              <w:top w:val="nil"/>
              <w:left w:val="nil"/>
              <w:bottom w:val="single" w:sz="4" w:space="0" w:color="auto"/>
              <w:right w:val="single" w:sz="4" w:space="0" w:color="auto"/>
            </w:tcBorders>
            <w:vAlign w:val="center"/>
            <w:hideMark/>
          </w:tcPr>
          <w:p w14:paraId="2C6E94DB" w14:textId="7E57F2E8"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xml:space="preserve">≥ </w:t>
            </w:r>
            <w:r w:rsidR="00E80ACA">
              <w:rPr>
                <w:rFonts w:ascii="72" w:hAnsi="72" w:cs="72"/>
                <w:color w:val="000000"/>
                <w:sz w:val="20"/>
                <w:szCs w:val="20"/>
                <w:lang w:val="en-ZA" w:eastAsia="en-ZA"/>
              </w:rPr>
              <w:t>2</w:t>
            </w:r>
            <w:r w:rsidRPr="00B3121B">
              <w:rPr>
                <w:rFonts w:ascii="72" w:hAnsi="72" w:cs="72"/>
                <w:color w:val="000000"/>
                <w:sz w:val="20"/>
                <w:szCs w:val="20"/>
                <w:lang w:val="en-ZA" w:eastAsia="en-ZA"/>
              </w:rPr>
              <w:t>0</w:t>
            </w:r>
          </w:p>
        </w:tc>
        <w:tc>
          <w:tcPr>
            <w:tcW w:w="1120" w:type="dxa"/>
            <w:tcBorders>
              <w:top w:val="nil"/>
              <w:left w:val="nil"/>
              <w:bottom w:val="single" w:sz="4" w:space="0" w:color="auto"/>
              <w:right w:val="single" w:sz="4" w:space="0" w:color="auto"/>
            </w:tcBorders>
            <w:noWrap/>
            <w:vAlign w:val="center"/>
            <w:hideMark/>
          </w:tcPr>
          <w:p w14:paraId="2951727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6D817C9E"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2A64477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2.8</w:t>
            </w:r>
          </w:p>
        </w:tc>
        <w:tc>
          <w:tcPr>
            <w:tcW w:w="4900" w:type="dxa"/>
            <w:tcBorders>
              <w:top w:val="nil"/>
              <w:left w:val="nil"/>
              <w:bottom w:val="single" w:sz="4" w:space="0" w:color="auto"/>
              <w:right w:val="single" w:sz="4" w:space="0" w:color="auto"/>
            </w:tcBorders>
            <w:vAlign w:val="center"/>
            <w:hideMark/>
          </w:tcPr>
          <w:p w14:paraId="6416F0E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Duration of construction</w:t>
            </w:r>
          </w:p>
        </w:tc>
        <w:tc>
          <w:tcPr>
            <w:tcW w:w="1280" w:type="dxa"/>
            <w:tcBorders>
              <w:top w:val="nil"/>
              <w:left w:val="nil"/>
              <w:bottom w:val="single" w:sz="4" w:space="0" w:color="auto"/>
              <w:right w:val="single" w:sz="4" w:space="0" w:color="auto"/>
            </w:tcBorders>
            <w:vAlign w:val="center"/>
            <w:hideMark/>
          </w:tcPr>
          <w:p w14:paraId="5F24C91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Months</w:t>
            </w:r>
          </w:p>
        </w:tc>
        <w:tc>
          <w:tcPr>
            <w:tcW w:w="1520" w:type="dxa"/>
            <w:tcBorders>
              <w:top w:val="nil"/>
              <w:left w:val="nil"/>
              <w:bottom w:val="single" w:sz="4" w:space="0" w:color="auto"/>
              <w:right w:val="single" w:sz="4" w:space="0" w:color="auto"/>
            </w:tcBorders>
            <w:vAlign w:val="center"/>
            <w:hideMark/>
          </w:tcPr>
          <w:p w14:paraId="2143B59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3D9A8F8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5117919C"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1B96B14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2.9</w:t>
            </w:r>
          </w:p>
        </w:tc>
        <w:tc>
          <w:tcPr>
            <w:tcW w:w="4900" w:type="dxa"/>
            <w:tcBorders>
              <w:top w:val="nil"/>
              <w:left w:val="nil"/>
              <w:bottom w:val="single" w:sz="4" w:space="0" w:color="auto"/>
              <w:right w:val="single" w:sz="4" w:space="0" w:color="auto"/>
            </w:tcBorders>
            <w:vAlign w:val="center"/>
            <w:hideMark/>
          </w:tcPr>
          <w:p w14:paraId="7F1C08F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Commercial operation date</w:t>
            </w:r>
          </w:p>
        </w:tc>
        <w:tc>
          <w:tcPr>
            <w:tcW w:w="1280" w:type="dxa"/>
            <w:tcBorders>
              <w:top w:val="nil"/>
              <w:left w:val="nil"/>
              <w:bottom w:val="single" w:sz="4" w:space="0" w:color="auto"/>
              <w:right w:val="single" w:sz="4" w:space="0" w:color="auto"/>
            </w:tcBorders>
            <w:vAlign w:val="center"/>
            <w:hideMark/>
          </w:tcPr>
          <w:p w14:paraId="71910EE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64F66540"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B97294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613BEAE9"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103A0170"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1C55F184"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Photographs if possible</w:t>
            </w:r>
          </w:p>
        </w:tc>
        <w:tc>
          <w:tcPr>
            <w:tcW w:w="1280" w:type="dxa"/>
            <w:tcBorders>
              <w:top w:val="nil"/>
              <w:left w:val="nil"/>
              <w:bottom w:val="single" w:sz="4" w:space="0" w:color="auto"/>
              <w:right w:val="single" w:sz="4" w:space="0" w:color="auto"/>
            </w:tcBorders>
            <w:vAlign w:val="center"/>
            <w:hideMark/>
          </w:tcPr>
          <w:p w14:paraId="281F27E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E4A7F51"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1B031B5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341C3A0F" w14:textId="77777777" w:rsidTr="00B3121B">
        <w:trPr>
          <w:trHeight w:val="1056"/>
        </w:trPr>
        <w:tc>
          <w:tcPr>
            <w:tcW w:w="800" w:type="dxa"/>
            <w:tcBorders>
              <w:top w:val="nil"/>
              <w:left w:val="single" w:sz="4" w:space="0" w:color="auto"/>
              <w:bottom w:val="single" w:sz="4" w:space="0" w:color="auto"/>
              <w:right w:val="single" w:sz="4" w:space="0" w:color="auto"/>
            </w:tcBorders>
            <w:vAlign w:val="center"/>
            <w:hideMark/>
          </w:tcPr>
          <w:p w14:paraId="52AFC97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2.11</w:t>
            </w:r>
          </w:p>
        </w:tc>
        <w:tc>
          <w:tcPr>
            <w:tcW w:w="4900" w:type="dxa"/>
            <w:tcBorders>
              <w:top w:val="nil"/>
              <w:left w:val="nil"/>
              <w:bottom w:val="single" w:sz="4" w:space="0" w:color="auto"/>
              <w:right w:val="single" w:sz="4" w:space="0" w:color="auto"/>
            </w:tcBorders>
            <w:vAlign w:val="center"/>
            <w:hideMark/>
          </w:tcPr>
          <w:p w14:paraId="3CD14F8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Proof verifying completed Solar PV plant in the form of contract, test on completion certificate, or take over certificate, with references from solar PV plant Owner(s) / Developer(s)</w:t>
            </w:r>
          </w:p>
        </w:tc>
        <w:tc>
          <w:tcPr>
            <w:tcW w:w="1280" w:type="dxa"/>
            <w:tcBorders>
              <w:top w:val="nil"/>
              <w:left w:val="nil"/>
              <w:bottom w:val="single" w:sz="4" w:space="0" w:color="auto"/>
              <w:right w:val="single" w:sz="4" w:space="0" w:color="auto"/>
            </w:tcBorders>
            <w:vAlign w:val="center"/>
            <w:hideMark/>
          </w:tcPr>
          <w:p w14:paraId="44E57BD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2CD842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1152E4B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bl>
    <w:p w14:paraId="1D47932E" w14:textId="77777777" w:rsidR="00B3121B" w:rsidRDefault="00B3121B" w:rsidP="00B3121B">
      <w:pPr>
        <w:pStyle w:val="BodyText"/>
      </w:pPr>
    </w:p>
    <w:p w14:paraId="0796F54C" w14:textId="403DDA0B" w:rsidR="00B3121B" w:rsidRDefault="00B3121B" w:rsidP="00B3121B">
      <w:pPr>
        <w:pStyle w:val="Heading1"/>
      </w:pPr>
      <w:r w:rsidRPr="00B3121B">
        <w:t>PROJECT IMPLEMENTATION SCHEDULE</w:t>
      </w:r>
    </w:p>
    <w:p w14:paraId="04D79602" w14:textId="77777777" w:rsidR="00B3121B" w:rsidRDefault="00B3121B" w:rsidP="00B3121B">
      <w:pPr>
        <w:pStyle w:val="BodyText"/>
      </w:pPr>
      <w:r w:rsidRPr="00B3121B">
        <w:t>The Bidder shall provide a Level II project implementation schedule, showing all the Project activities to be performed, including activities that will be subcontracted. The entire Project scope of work shall be represented.</w:t>
      </w:r>
    </w:p>
    <w:p w14:paraId="75849FCC" w14:textId="24B9BEC0" w:rsidR="00B3121B" w:rsidRDefault="00B3121B" w:rsidP="00B3121B">
      <w:pPr>
        <w:pStyle w:val="Heading1"/>
      </w:pPr>
      <w:r w:rsidRPr="00B3121B">
        <w:t>KEY PERSONNEL</w:t>
      </w:r>
    </w:p>
    <w:p w14:paraId="2FF99C61" w14:textId="77777777" w:rsidR="00B3121B" w:rsidRDefault="00B3121B" w:rsidP="006777A3">
      <w:pPr>
        <w:pStyle w:val="BodyText"/>
        <w:numPr>
          <w:ilvl w:val="0"/>
          <w:numId w:val="29"/>
        </w:numPr>
      </w:pPr>
      <w:r w:rsidRPr="00B3121B">
        <w:t xml:space="preserve">The Bidder shall ensure that suitably qualified personnel are included in design, construction, commissioning, operation, and maintenance of the Project. The minimum requirements of key personnel for the Project are presented in Table 4-. </w:t>
      </w:r>
    </w:p>
    <w:p w14:paraId="435B6B7A" w14:textId="77777777" w:rsidR="00B3121B" w:rsidRDefault="00B3121B" w:rsidP="006777A3">
      <w:pPr>
        <w:pStyle w:val="BodyText"/>
        <w:numPr>
          <w:ilvl w:val="0"/>
          <w:numId w:val="29"/>
        </w:numPr>
      </w:pPr>
      <w:r w:rsidRPr="00B3121B">
        <w:t>The Bidder shall provide a detailed organogram for the entire project, including the design, construction, commissioning, operation, and maintenance phases. The organogram shall indicate the key personnel for the project</w:t>
      </w:r>
      <w:r>
        <w:t>.</w:t>
      </w:r>
    </w:p>
    <w:p w14:paraId="7543E27C" w14:textId="77777777" w:rsidR="00B3121B" w:rsidRDefault="00B3121B" w:rsidP="006777A3">
      <w:pPr>
        <w:pStyle w:val="BodyText"/>
        <w:numPr>
          <w:ilvl w:val="0"/>
          <w:numId w:val="29"/>
        </w:numPr>
      </w:pPr>
      <w:r w:rsidRPr="00B3121B">
        <w:t>The Bidder shall provide the detailed CV of each key personnel responsible for the works mentioned in Table 4-.and indicated on the detailed organogram.</w:t>
      </w:r>
    </w:p>
    <w:p w14:paraId="4F525B3F" w14:textId="2761FD6C" w:rsidR="00B3121B" w:rsidRDefault="00B3121B" w:rsidP="006777A3">
      <w:pPr>
        <w:pStyle w:val="BodyText"/>
        <w:numPr>
          <w:ilvl w:val="0"/>
          <w:numId w:val="29"/>
        </w:numPr>
      </w:pPr>
      <w:r w:rsidRPr="00B3121B">
        <w:t>If any replacement is required during the design, construction, commissioning, operation, and maintenance of the Project, the Bidder shall ensure that the replacement has equivalent or higher experience and qualifications than the one being replaced.</w:t>
      </w:r>
    </w:p>
    <w:p w14:paraId="49F4DA3B" w14:textId="09B40F93" w:rsidR="00B3121B" w:rsidRDefault="00B3121B" w:rsidP="00B3121B">
      <w:pPr>
        <w:pStyle w:val="Caption"/>
        <w:keepNext/>
        <w:jc w:val="left"/>
      </w:pPr>
      <w:r>
        <w:t xml:space="preserve">Table </w:t>
      </w:r>
      <w:r>
        <w:fldChar w:fldCharType="begin"/>
      </w:r>
      <w:r>
        <w:instrText xml:space="preserve"> SEQ Table \* ARABIC </w:instrText>
      </w:r>
      <w:r>
        <w:fldChar w:fldCharType="separate"/>
      </w:r>
      <w:r w:rsidR="00B020C3">
        <w:rPr>
          <w:noProof/>
        </w:rPr>
        <w:t>14</w:t>
      </w:r>
      <w:r>
        <w:fldChar w:fldCharType="end"/>
      </w:r>
      <w:r>
        <w:t xml:space="preserve"> </w:t>
      </w:r>
      <w:r w:rsidRPr="002B6BAF">
        <w:t>Experience of Key Personnel</w:t>
      </w:r>
    </w:p>
    <w:tbl>
      <w:tblPr>
        <w:tblW w:w="9620" w:type="dxa"/>
        <w:tblLook w:val="04A0" w:firstRow="1" w:lastRow="0" w:firstColumn="1" w:lastColumn="0" w:noHBand="0" w:noVBand="1"/>
      </w:tblPr>
      <w:tblGrid>
        <w:gridCol w:w="800"/>
        <w:gridCol w:w="4900"/>
        <w:gridCol w:w="1280"/>
        <w:gridCol w:w="1520"/>
        <w:gridCol w:w="1120"/>
      </w:tblGrid>
      <w:tr w:rsidR="00B3121B" w:rsidRPr="00B3121B" w14:paraId="6CCA3C46" w14:textId="77777777" w:rsidTr="00B3121B">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1E95101"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3121B">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5ED55440"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3121B">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390E00A1"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3121B">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693AF11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3121B">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1540AA1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3121B">
              <w:rPr>
                <w:rFonts w:ascii="72" w:hAnsi="72" w:cs="72"/>
                <w:b/>
                <w:bCs/>
                <w:color w:val="000000"/>
                <w:sz w:val="20"/>
                <w:szCs w:val="20"/>
                <w:lang w:val="en-ZA" w:eastAsia="en-ZA"/>
              </w:rPr>
              <w:t xml:space="preserve">Response from Bidder </w:t>
            </w:r>
          </w:p>
        </w:tc>
      </w:tr>
      <w:tr w:rsidR="00B3121B" w:rsidRPr="00B3121B" w14:paraId="648B817D"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2577364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696AFEF6"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3121B">
              <w:rPr>
                <w:rFonts w:ascii="72" w:hAnsi="72" w:cs="72"/>
                <w:b/>
                <w:bCs/>
                <w:color w:val="000000"/>
                <w:sz w:val="20"/>
                <w:szCs w:val="20"/>
                <w:lang w:val="en-ZA" w:eastAsia="en-ZA"/>
              </w:rPr>
              <w:t>Designer</w:t>
            </w:r>
          </w:p>
        </w:tc>
        <w:tc>
          <w:tcPr>
            <w:tcW w:w="1280" w:type="dxa"/>
            <w:tcBorders>
              <w:top w:val="nil"/>
              <w:left w:val="nil"/>
              <w:bottom w:val="single" w:sz="4" w:space="0" w:color="auto"/>
              <w:right w:val="single" w:sz="4" w:space="0" w:color="auto"/>
            </w:tcBorders>
            <w:vAlign w:val="center"/>
            <w:hideMark/>
          </w:tcPr>
          <w:p w14:paraId="48C41F26"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26EBD15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3FCADCF5"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1E2042EB"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56F3741F"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54BAAFB0"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Solar PV system</w:t>
            </w:r>
          </w:p>
        </w:tc>
        <w:tc>
          <w:tcPr>
            <w:tcW w:w="1280" w:type="dxa"/>
            <w:tcBorders>
              <w:top w:val="nil"/>
              <w:left w:val="nil"/>
              <w:bottom w:val="single" w:sz="4" w:space="0" w:color="auto"/>
              <w:right w:val="single" w:sz="4" w:space="0" w:color="auto"/>
            </w:tcBorders>
            <w:noWrap/>
            <w:vAlign w:val="center"/>
            <w:hideMark/>
          </w:tcPr>
          <w:p w14:paraId="18F2D865"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37644BE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1DC15D2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6D244788"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56B3F45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50B22FB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Electrical works</w:t>
            </w:r>
          </w:p>
        </w:tc>
        <w:tc>
          <w:tcPr>
            <w:tcW w:w="1280" w:type="dxa"/>
            <w:tcBorders>
              <w:top w:val="nil"/>
              <w:left w:val="nil"/>
              <w:bottom w:val="single" w:sz="4" w:space="0" w:color="auto"/>
              <w:right w:val="single" w:sz="4" w:space="0" w:color="auto"/>
            </w:tcBorders>
            <w:noWrap/>
            <w:vAlign w:val="center"/>
            <w:hideMark/>
          </w:tcPr>
          <w:p w14:paraId="5EDE0F9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080A15D1"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05F3983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4F33F263"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23D9116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1.3</w:t>
            </w:r>
          </w:p>
        </w:tc>
        <w:tc>
          <w:tcPr>
            <w:tcW w:w="4900" w:type="dxa"/>
            <w:tcBorders>
              <w:top w:val="nil"/>
              <w:left w:val="nil"/>
              <w:bottom w:val="single" w:sz="4" w:space="0" w:color="auto"/>
              <w:right w:val="single" w:sz="4" w:space="0" w:color="auto"/>
            </w:tcBorders>
            <w:vAlign w:val="center"/>
            <w:hideMark/>
          </w:tcPr>
          <w:p w14:paraId="597DBD4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C&amp;I works</w:t>
            </w:r>
          </w:p>
        </w:tc>
        <w:tc>
          <w:tcPr>
            <w:tcW w:w="1280" w:type="dxa"/>
            <w:tcBorders>
              <w:top w:val="nil"/>
              <w:left w:val="nil"/>
              <w:bottom w:val="single" w:sz="4" w:space="0" w:color="auto"/>
              <w:right w:val="single" w:sz="4" w:space="0" w:color="auto"/>
            </w:tcBorders>
            <w:noWrap/>
            <w:vAlign w:val="center"/>
            <w:hideMark/>
          </w:tcPr>
          <w:p w14:paraId="47D3990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1BA3410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61031B1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37AF0BBB"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16E6AB6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1.4</w:t>
            </w:r>
          </w:p>
        </w:tc>
        <w:tc>
          <w:tcPr>
            <w:tcW w:w="4900" w:type="dxa"/>
            <w:tcBorders>
              <w:top w:val="nil"/>
              <w:left w:val="nil"/>
              <w:bottom w:val="single" w:sz="4" w:space="0" w:color="auto"/>
              <w:right w:val="single" w:sz="4" w:space="0" w:color="auto"/>
            </w:tcBorders>
            <w:vAlign w:val="center"/>
            <w:hideMark/>
          </w:tcPr>
          <w:p w14:paraId="2A4AC71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Civil / Structural works</w:t>
            </w:r>
          </w:p>
        </w:tc>
        <w:tc>
          <w:tcPr>
            <w:tcW w:w="1280" w:type="dxa"/>
            <w:tcBorders>
              <w:top w:val="nil"/>
              <w:left w:val="nil"/>
              <w:bottom w:val="single" w:sz="4" w:space="0" w:color="auto"/>
              <w:right w:val="single" w:sz="4" w:space="0" w:color="auto"/>
            </w:tcBorders>
            <w:noWrap/>
            <w:vAlign w:val="center"/>
            <w:hideMark/>
          </w:tcPr>
          <w:p w14:paraId="11C599E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64AECC46"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20DF759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473CDDAF"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5161D1A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1.5</w:t>
            </w:r>
          </w:p>
        </w:tc>
        <w:tc>
          <w:tcPr>
            <w:tcW w:w="4900" w:type="dxa"/>
            <w:tcBorders>
              <w:top w:val="nil"/>
              <w:left w:val="nil"/>
              <w:bottom w:val="single" w:sz="4" w:space="0" w:color="auto"/>
              <w:right w:val="single" w:sz="4" w:space="0" w:color="auto"/>
            </w:tcBorders>
            <w:vAlign w:val="center"/>
            <w:hideMark/>
          </w:tcPr>
          <w:p w14:paraId="30B51A3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Structural works</w:t>
            </w:r>
          </w:p>
        </w:tc>
        <w:tc>
          <w:tcPr>
            <w:tcW w:w="1280" w:type="dxa"/>
            <w:tcBorders>
              <w:top w:val="nil"/>
              <w:left w:val="nil"/>
              <w:bottom w:val="single" w:sz="4" w:space="0" w:color="auto"/>
              <w:right w:val="single" w:sz="4" w:space="0" w:color="auto"/>
            </w:tcBorders>
            <w:noWrap/>
            <w:vAlign w:val="center"/>
            <w:hideMark/>
          </w:tcPr>
          <w:p w14:paraId="2EBC417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072871F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35A99EC6"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3674E151"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05114E8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03FF581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3121B">
              <w:rPr>
                <w:rFonts w:ascii="72" w:hAnsi="72" w:cs="72"/>
                <w:b/>
                <w:bCs/>
                <w:color w:val="000000"/>
                <w:sz w:val="20"/>
                <w:szCs w:val="20"/>
                <w:lang w:val="en-ZA" w:eastAsia="en-ZA"/>
              </w:rPr>
              <w:t>Managers</w:t>
            </w:r>
          </w:p>
        </w:tc>
        <w:tc>
          <w:tcPr>
            <w:tcW w:w="1280" w:type="dxa"/>
            <w:tcBorders>
              <w:top w:val="nil"/>
              <w:left w:val="nil"/>
              <w:bottom w:val="single" w:sz="4" w:space="0" w:color="auto"/>
              <w:right w:val="single" w:sz="4" w:space="0" w:color="auto"/>
            </w:tcBorders>
            <w:vAlign w:val="center"/>
            <w:hideMark/>
          </w:tcPr>
          <w:p w14:paraId="75E3D85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0EEE429"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27B3C40D"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1BB815E7"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3CF4BBE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13D9D18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Site Manager during construction</w:t>
            </w:r>
          </w:p>
        </w:tc>
        <w:tc>
          <w:tcPr>
            <w:tcW w:w="1280" w:type="dxa"/>
            <w:tcBorders>
              <w:top w:val="nil"/>
              <w:left w:val="nil"/>
              <w:bottom w:val="single" w:sz="4" w:space="0" w:color="auto"/>
              <w:right w:val="single" w:sz="4" w:space="0" w:color="auto"/>
            </w:tcBorders>
            <w:noWrap/>
            <w:vAlign w:val="center"/>
            <w:hideMark/>
          </w:tcPr>
          <w:p w14:paraId="264819D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3714E364"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37643E55"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782A732A"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002CFC4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58D74D4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Site Manager during operation and maintenance</w:t>
            </w:r>
          </w:p>
        </w:tc>
        <w:tc>
          <w:tcPr>
            <w:tcW w:w="1280" w:type="dxa"/>
            <w:tcBorders>
              <w:top w:val="nil"/>
              <w:left w:val="nil"/>
              <w:bottom w:val="single" w:sz="4" w:space="0" w:color="auto"/>
              <w:right w:val="single" w:sz="4" w:space="0" w:color="auto"/>
            </w:tcBorders>
            <w:noWrap/>
            <w:vAlign w:val="center"/>
            <w:hideMark/>
          </w:tcPr>
          <w:p w14:paraId="56BD08B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2D0548B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3</w:t>
            </w:r>
          </w:p>
        </w:tc>
        <w:tc>
          <w:tcPr>
            <w:tcW w:w="1120" w:type="dxa"/>
            <w:tcBorders>
              <w:top w:val="nil"/>
              <w:left w:val="nil"/>
              <w:bottom w:val="single" w:sz="4" w:space="0" w:color="auto"/>
              <w:right w:val="single" w:sz="4" w:space="0" w:color="auto"/>
            </w:tcBorders>
            <w:noWrap/>
            <w:vAlign w:val="center"/>
            <w:hideMark/>
          </w:tcPr>
          <w:p w14:paraId="3EC3CA0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03972962"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0F90FF6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48A3EB76"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Project Manager</w:t>
            </w:r>
          </w:p>
        </w:tc>
        <w:tc>
          <w:tcPr>
            <w:tcW w:w="1280" w:type="dxa"/>
            <w:tcBorders>
              <w:top w:val="nil"/>
              <w:left w:val="nil"/>
              <w:bottom w:val="single" w:sz="4" w:space="0" w:color="auto"/>
              <w:right w:val="single" w:sz="4" w:space="0" w:color="auto"/>
            </w:tcBorders>
            <w:noWrap/>
            <w:vAlign w:val="center"/>
            <w:hideMark/>
          </w:tcPr>
          <w:p w14:paraId="538CF92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623F9E4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3</w:t>
            </w:r>
          </w:p>
        </w:tc>
        <w:tc>
          <w:tcPr>
            <w:tcW w:w="1120" w:type="dxa"/>
            <w:tcBorders>
              <w:top w:val="nil"/>
              <w:left w:val="nil"/>
              <w:bottom w:val="single" w:sz="4" w:space="0" w:color="auto"/>
              <w:right w:val="single" w:sz="4" w:space="0" w:color="auto"/>
            </w:tcBorders>
            <w:noWrap/>
            <w:vAlign w:val="center"/>
            <w:hideMark/>
          </w:tcPr>
          <w:p w14:paraId="3DA87B8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5015EAB2"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591B5171"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2.4</w:t>
            </w:r>
          </w:p>
        </w:tc>
        <w:tc>
          <w:tcPr>
            <w:tcW w:w="4900" w:type="dxa"/>
            <w:tcBorders>
              <w:top w:val="nil"/>
              <w:left w:val="nil"/>
              <w:bottom w:val="single" w:sz="4" w:space="0" w:color="auto"/>
              <w:right w:val="single" w:sz="4" w:space="0" w:color="auto"/>
            </w:tcBorders>
            <w:vAlign w:val="center"/>
            <w:hideMark/>
          </w:tcPr>
          <w:p w14:paraId="081048C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Commissioning Manager</w:t>
            </w:r>
          </w:p>
        </w:tc>
        <w:tc>
          <w:tcPr>
            <w:tcW w:w="1280" w:type="dxa"/>
            <w:tcBorders>
              <w:top w:val="nil"/>
              <w:left w:val="nil"/>
              <w:bottom w:val="single" w:sz="4" w:space="0" w:color="auto"/>
              <w:right w:val="single" w:sz="4" w:space="0" w:color="auto"/>
            </w:tcBorders>
            <w:noWrap/>
            <w:vAlign w:val="center"/>
            <w:hideMark/>
          </w:tcPr>
          <w:p w14:paraId="73C49CE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58C46D56"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02A35C3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4FE11C33"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73D98F65"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2.5</w:t>
            </w:r>
          </w:p>
        </w:tc>
        <w:tc>
          <w:tcPr>
            <w:tcW w:w="4900" w:type="dxa"/>
            <w:tcBorders>
              <w:top w:val="nil"/>
              <w:left w:val="nil"/>
              <w:bottom w:val="single" w:sz="4" w:space="0" w:color="auto"/>
              <w:right w:val="single" w:sz="4" w:space="0" w:color="auto"/>
            </w:tcBorders>
            <w:vAlign w:val="center"/>
            <w:hideMark/>
          </w:tcPr>
          <w:p w14:paraId="7C5F19A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Quality Manager</w:t>
            </w:r>
          </w:p>
        </w:tc>
        <w:tc>
          <w:tcPr>
            <w:tcW w:w="1280" w:type="dxa"/>
            <w:tcBorders>
              <w:top w:val="nil"/>
              <w:left w:val="nil"/>
              <w:bottom w:val="single" w:sz="4" w:space="0" w:color="auto"/>
              <w:right w:val="single" w:sz="4" w:space="0" w:color="auto"/>
            </w:tcBorders>
            <w:noWrap/>
            <w:vAlign w:val="center"/>
            <w:hideMark/>
          </w:tcPr>
          <w:p w14:paraId="67677D7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08455D2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681384F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38A69937"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0A039EE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2.6</w:t>
            </w:r>
          </w:p>
        </w:tc>
        <w:tc>
          <w:tcPr>
            <w:tcW w:w="4900" w:type="dxa"/>
            <w:tcBorders>
              <w:top w:val="nil"/>
              <w:left w:val="nil"/>
              <w:bottom w:val="single" w:sz="4" w:space="0" w:color="auto"/>
              <w:right w:val="single" w:sz="4" w:space="0" w:color="auto"/>
            </w:tcBorders>
            <w:vAlign w:val="center"/>
            <w:hideMark/>
          </w:tcPr>
          <w:p w14:paraId="47F3DD9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Health, Safety, and the Environment (HSE) Manager</w:t>
            </w:r>
          </w:p>
        </w:tc>
        <w:tc>
          <w:tcPr>
            <w:tcW w:w="1280" w:type="dxa"/>
            <w:tcBorders>
              <w:top w:val="nil"/>
              <w:left w:val="nil"/>
              <w:bottom w:val="single" w:sz="4" w:space="0" w:color="auto"/>
              <w:right w:val="single" w:sz="4" w:space="0" w:color="auto"/>
            </w:tcBorders>
            <w:noWrap/>
            <w:vAlign w:val="center"/>
            <w:hideMark/>
          </w:tcPr>
          <w:p w14:paraId="71896D6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4037106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1B7D8010"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31016052"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6A509DAF"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3</w:t>
            </w:r>
          </w:p>
        </w:tc>
        <w:tc>
          <w:tcPr>
            <w:tcW w:w="4900" w:type="dxa"/>
            <w:tcBorders>
              <w:top w:val="nil"/>
              <w:left w:val="nil"/>
              <w:bottom w:val="single" w:sz="4" w:space="0" w:color="auto"/>
              <w:right w:val="single" w:sz="4" w:space="0" w:color="auto"/>
            </w:tcBorders>
            <w:vAlign w:val="center"/>
            <w:hideMark/>
          </w:tcPr>
          <w:p w14:paraId="31BE2016"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3121B">
              <w:rPr>
                <w:rFonts w:ascii="72" w:hAnsi="72" w:cs="72"/>
                <w:b/>
                <w:bCs/>
                <w:color w:val="000000"/>
                <w:sz w:val="20"/>
                <w:szCs w:val="20"/>
                <w:lang w:val="en-ZA" w:eastAsia="en-ZA"/>
              </w:rPr>
              <w:t xml:space="preserve">Trainers – Design, Construction, Commissioning, and O&amp;M </w:t>
            </w:r>
          </w:p>
        </w:tc>
        <w:tc>
          <w:tcPr>
            <w:tcW w:w="1280" w:type="dxa"/>
            <w:tcBorders>
              <w:top w:val="nil"/>
              <w:left w:val="nil"/>
              <w:bottom w:val="single" w:sz="4" w:space="0" w:color="auto"/>
              <w:right w:val="single" w:sz="4" w:space="0" w:color="auto"/>
            </w:tcBorders>
            <w:vAlign w:val="center"/>
            <w:hideMark/>
          </w:tcPr>
          <w:p w14:paraId="65E1B9D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FA362BF"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5A0FF39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5E5999B0" w14:textId="77777777" w:rsidTr="00B3121B">
        <w:trPr>
          <w:trHeight w:val="264"/>
        </w:trPr>
        <w:tc>
          <w:tcPr>
            <w:tcW w:w="800" w:type="dxa"/>
            <w:tcBorders>
              <w:top w:val="nil"/>
              <w:left w:val="single" w:sz="4" w:space="0" w:color="auto"/>
              <w:bottom w:val="single" w:sz="4" w:space="0" w:color="auto"/>
              <w:right w:val="single" w:sz="4" w:space="0" w:color="auto"/>
            </w:tcBorders>
            <w:vAlign w:val="center"/>
            <w:hideMark/>
          </w:tcPr>
          <w:p w14:paraId="1CD8E98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4884B62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Training Coordinator</w:t>
            </w:r>
          </w:p>
        </w:tc>
        <w:tc>
          <w:tcPr>
            <w:tcW w:w="1280" w:type="dxa"/>
            <w:tcBorders>
              <w:top w:val="nil"/>
              <w:left w:val="nil"/>
              <w:bottom w:val="single" w:sz="4" w:space="0" w:color="auto"/>
              <w:right w:val="single" w:sz="4" w:space="0" w:color="auto"/>
            </w:tcBorders>
            <w:noWrap/>
            <w:vAlign w:val="center"/>
            <w:hideMark/>
          </w:tcPr>
          <w:p w14:paraId="264D5156"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7F360F2E"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3</w:t>
            </w:r>
          </w:p>
        </w:tc>
        <w:tc>
          <w:tcPr>
            <w:tcW w:w="1120" w:type="dxa"/>
            <w:tcBorders>
              <w:top w:val="nil"/>
              <w:left w:val="nil"/>
              <w:bottom w:val="single" w:sz="4" w:space="0" w:color="auto"/>
              <w:right w:val="single" w:sz="4" w:space="0" w:color="auto"/>
            </w:tcBorders>
            <w:noWrap/>
            <w:vAlign w:val="center"/>
            <w:hideMark/>
          </w:tcPr>
          <w:p w14:paraId="57F147B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1FB8725E" w14:textId="77777777" w:rsidTr="00B3121B">
        <w:trPr>
          <w:trHeight w:val="528"/>
        </w:trPr>
        <w:tc>
          <w:tcPr>
            <w:tcW w:w="800" w:type="dxa"/>
            <w:tcBorders>
              <w:top w:val="nil"/>
              <w:left w:val="single" w:sz="4" w:space="0" w:color="auto"/>
              <w:bottom w:val="single" w:sz="4" w:space="0" w:color="auto"/>
              <w:right w:val="single" w:sz="4" w:space="0" w:color="auto"/>
            </w:tcBorders>
            <w:vAlign w:val="center"/>
            <w:hideMark/>
          </w:tcPr>
          <w:p w14:paraId="2E69DD17"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4</w:t>
            </w:r>
          </w:p>
        </w:tc>
        <w:tc>
          <w:tcPr>
            <w:tcW w:w="4900" w:type="dxa"/>
            <w:tcBorders>
              <w:top w:val="nil"/>
              <w:left w:val="nil"/>
              <w:bottom w:val="single" w:sz="4" w:space="0" w:color="auto"/>
              <w:right w:val="single" w:sz="4" w:space="0" w:color="auto"/>
            </w:tcBorders>
            <w:vAlign w:val="center"/>
            <w:hideMark/>
          </w:tcPr>
          <w:p w14:paraId="2E538144"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3121B">
              <w:rPr>
                <w:rFonts w:ascii="72" w:hAnsi="72" w:cs="72"/>
                <w:b/>
                <w:bCs/>
                <w:color w:val="000000"/>
                <w:sz w:val="20"/>
                <w:szCs w:val="20"/>
                <w:lang w:val="en-ZA" w:eastAsia="en-ZA"/>
              </w:rPr>
              <w:t>Detailed CV of all personnel mentioned above</w:t>
            </w:r>
          </w:p>
        </w:tc>
        <w:tc>
          <w:tcPr>
            <w:tcW w:w="1280" w:type="dxa"/>
            <w:tcBorders>
              <w:top w:val="nil"/>
              <w:left w:val="nil"/>
              <w:bottom w:val="single" w:sz="4" w:space="0" w:color="auto"/>
              <w:right w:val="single" w:sz="4" w:space="0" w:color="auto"/>
            </w:tcBorders>
            <w:vAlign w:val="center"/>
            <w:hideMark/>
          </w:tcPr>
          <w:p w14:paraId="5492D33C"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FBE9438"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6D48DFA3"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r w:rsidR="00B3121B" w:rsidRPr="00B3121B" w14:paraId="52B995EC" w14:textId="77777777" w:rsidTr="00B3121B">
        <w:trPr>
          <w:trHeight w:val="792"/>
        </w:trPr>
        <w:tc>
          <w:tcPr>
            <w:tcW w:w="800" w:type="dxa"/>
            <w:tcBorders>
              <w:top w:val="nil"/>
              <w:left w:val="single" w:sz="4" w:space="0" w:color="auto"/>
              <w:bottom w:val="single" w:sz="4" w:space="0" w:color="auto"/>
              <w:right w:val="single" w:sz="4" w:space="0" w:color="auto"/>
            </w:tcBorders>
            <w:vAlign w:val="center"/>
            <w:hideMark/>
          </w:tcPr>
          <w:p w14:paraId="02084742"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3121B">
              <w:rPr>
                <w:rFonts w:ascii="72" w:hAnsi="72" w:cs="72"/>
                <w:color w:val="000000"/>
                <w:sz w:val="20"/>
                <w:szCs w:val="20"/>
                <w:lang w:val="en-ZA" w:eastAsia="en-ZA"/>
              </w:rPr>
              <w:t>5</w:t>
            </w:r>
          </w:p>
        </w:tc>
        <w:tc>
          <w:tcPr>
            <w:tcW w:w="4900" w:type="dxa"/>
            <w:tcBorders>
              <w:top w:val="nil"/>
              <w:left w:val="nil"/>
              <w:bottom w:val="single" w:sz="4" w:space="0" w:color="auto"/>
              <w:right w:val="single" w:sz="4" w:space="0" w:color="auto"/>
            </w:tcBorders>
            <w:vAlign w:val="center"/>
            <w:hideMark/>
          </w:tcPr>
          <w:p w14:paraId="12A270E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3121B">
              <w:rPr>
                <w:rFonts w:ascii="72" w:hAnsi="72" w:cs="72"/>
                <w:b/>
                <w:bCs/>
                <w:color w:val="000000"/>
                <w:sz w:val="20"/>
                <w:szCs w:val="20"/>
                <w:lang w:val="en-ZA" w:eastAsia="en-ZA"/>
              </w:rPr>
              <w:t>Organogram for the entire project, including the design, construction, commissioning, operation, and maintenance phases</w:t>
            </w:r>
          </w:p>
        </w:tc>
        <w:tc>
          <w:tcPr>
            <w:tcW w:w="1280" w:type="dxa"/>
            <w:tcBorders>
              <w:top w:val="nil"/>
              <w:left w:val="nil"/>
              <w:bottom w:val="single" w:sz="4" w:space="0" w:color="auto"/>
              <w:right w:val="single" w:sz="4" w:space="0" w:color="auto"/>
            </w:tcBorders>
            <w:vAlign w:val="center"/>
            <w:hideMark/>
          </w:tcPr>
          <w:p w14:paraId="7CD294DA"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3121B">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5A569DB"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5DAB760" w14:textId="77777777" w:rsidR="00B3121B" w:rsidRPr="00B3121B" w:rsidRDefault="00B3121B" w:rsidP="00B3121B">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3121B">
              <w:rPr>
                <w:rFonts w:ascii="72" w:hAnsi="72" w:cs="72"/>
                <w:color w:val="000000"/>
                <w:sz w:val="20"/>
                <w:szCs w:val="20"/>
                <w:lang w:val="en-ZA" w:eastAsia="en-ZA"/>
              </w:rPr>
              <w:t> </w:t>
            </w:r>
          </w:p>
        </w:tc>
      </w:tr>
    </w:tbl>
    <w:p w14:paraId="7AC0FCF0" w14:textId="77777777" w:rsidR="00B3121B" w:rsidRDefault="00B3121B" w:rsidP="00B3121B">
      <w:pPr>
        <w:pStyle w:val="BodyText"/>
      </w:pPr>
    </w:p>
    <w:p w14:paraId="6230B020" w14:textId="5EA73D02" w:rsidR="00B3121B" w:rsidRDefault="00B3121B" w:rsidP="00B3121B">
      <w:pPr>
        <w:pStyle w:val="Heading1"/>
      </w:pPr>
      <w:r w:rsidRPr="00B3121B">
        <w:t>EQUIPMENT WARRANTY</w:t>
      </w:r>
    </w:p>
    <w:p w14:paraId="09696285" w14:textId="3642D3D3" w:rsidR="00B3121B" w:rsidRDefault="00B3121B" w:rsidP="006777A3">
      <w:pPr>
        <w:pStyle w:val="BodyText"/>
        <w:numPr>
          <w:ilvl w:val="0"/>
          <w:numId w:val="30"/>
        </w:numPr>
      </w:pPr>
      <w:r w:rsidRPr="00B3121B">
        <w:t>The Bidder provides equipment warran</w:t>
      </w:r>
      <w:r w:rsidRPr="00203B0A">
        <w:t>ty according to minimum requirement set in</w:t>
      </w:r>
      <w:r w:rsidR="00203B0A" w:rsidRPr="00203B0A">
        <w:t xml:space="preserve"> </w:t>
      </w:r>
      <w:r w:rsidR="00203B0A" w:rsidRPr="00203B0A">
        <w:fldChar w:fldCharType="begin"/>
      </w:r>
      <w:r w:rsidR="00203B0A" w:rsidRPr="00203B0A">
        <w:instrText xml:space="preserve"> REF _Ref215723100 \h </w:instrText>
      </w:r>
      <w:r w:rsidR="00203B0A">
        <w:instrText xml:space="preserve"> \* MERGEFORMAT </w:instrText>
      </w:r>
      <w:r w:rsidR="00203B0A" w:rsidRPr="00203B0A">
        <w:fldChar w:fldCharType="separate"/>
      </w:r>
      <w:r w:rsidR="00203B0A" w:rsidRPr="00203B0A">
        <w:t xml:space="preserve">Table </w:t>
      </w:r>
      <w:r w:rsidR="00203B0A" w:rsidRPr="00203B0A">
        <w:rPr>
          <w:noProof/>
        </w:rPr>
        <w:t>15</w:t>
      </w:r>
      <w:r w:rsidR="00203B0A" w:rsidRPr="00203B0A">
        <w:t xml:space="preserve"> Equipment Warranty</w:t>
      </w:r>
      <w:r w:rsidR="00203B0A" w:rsidRPr="00203B0A">
        <w:fldChar w:fldCharType="end"/>
      </w:r>
      <w:r w:rsidRPr="00203B0A">
        <w:t xml:space="preserve"> below.</w:t>
      </w:r>
    </w:p>
    <w:p w14:paraId="07944BA4" w14:textId="77777777" w:rsidR="00B3121B" w:rsidRDefault="00B3121B" w:rsidP="006777A3">
      <w:pPr>
        <w:pStyle w:val="BodyText"/>
        <w:numPr>
          <w:ilvl w:val="0"/>
          <w:numId w:val="30"/>
        </w:numPr>
      </w:pPr>
      <w:r w:rsidRPr="00B3121B">
        <w:t xml:space="preserve">In addition (and without prejudice) to the defects liability, the Bidder releases warranty on equipment (including not limited to strategic part warranty). No equipment warranty shall limit another warranty or otherwise. </w:t>
      </w:r>
    </w:p>
    <w:p w14:paraId="4E4CF7B0" w14:textId="1D48A951" w:rsidR="00B3121B" w:rsidRDefault="00B3121B" w:rsidP="006777A3">
      <w:pPr>
        <w:pStyle w:val="BodyText"/>
        <w:numPr>
          <w:ilvl w:val="0"/>
          <w:numId w:val="30"/>
        </w:numPr>
      </w:pPr>
      <w:r w:rsidRPr="00B3121B">
        <w:t>The Bidder transfers the ownership of all manufacturer equipment warranties to the Employer during the Substantial Completion of the Project.</w:t>
      </w:r>
    </w:p>
    <w:p w14:paraId="45C65E1D" w14:textId="6595C974" w:rsidR="00203B0A" w:rsidRDefault="00203B0A" w:rsidP="00203B0A">
      <w:pPr>
        <w:pStyle w:val="Caption"/>
        <w:keepNext/>
        <w:jc w:val="left"/>
      </w:pPr>
      <w:bookmarkStart w:id="97" w:name="_Ref215723100"/>
      <w:r>
        <w:t xml:space="preserve">Table </w:t>
      </w:r>
      <w:r>
        <w:fldChar w:fldCharType="begin"/>
      </w:r>
      <w:r>
        <w:instrText xml:space="preserve"> SEQ Table \* ARABIC </w:instrText>
      </w:r>
      <w:r>
        <w:fldChar w:fldCharType="separate"/>
      </w:r>
      <w:r w:rsidR="00B020C3">
        <w:rPr>
          <w:noProof/>
        </w:rPr>
        <w:t>15</w:t>
      </w:r>
      <w:r>
        <w:fldChar w:fldCharType="end"/>
      </w:r>
      <w:r>
        <w:t xml:space="preserve"> </w:t>
      </w:r>
      <w:r w:rsidRPr="00D344AF">
        <w:t>Equipment Warranty</w:t>
      </w:r>
      <w:bookmarkEnd w:id="97"/>
    </w:p>
    <w:tbl>
      <w:tblPr>
        <w:tblW w:w="8905" w:type="dxa"/>
        <w:tblLook w:val="04A0" w:firstRow="1" w:lastRow="0" w:firstColumn="1" w:lastColumn="0" w:noHBand="0" w:noVBand="1"/>
      </w:tblPr>
      <w:tblGrid>
        <w:gridCol w:w="1525"/>
        <w:gridCol w:w="3870"/>
        <w:gridCol w:w="1620"/>
        <w:gridCol w:w="1890"/>
      </w:tblGrid>
      <w:tr w:rsidR="00203B0A" w:rsidRPr="00203B0A" w14:paraId="1EE75BC4" w14:textId="77777777" w:rsidTr="00203B0A">
        <w:trPr>
          <w:trHeight w:val="864"/>
        </w:trPr>
        <w:tc>
          <w:tcPr>
            <w:tcW w:w="5395" w:type="dxa"/>
            <w:gridSpan w:val="2"/>
            <w:tcBorders>
              <w:top w:val="single" w:sz="4" w:space="0" w:color="auto"/>
              <w:left w:val="single" w:sz="4" w:space="0" w:color="auto"/>
              <w:bottom w:val="single" w:sz="4" w:space="0" w:color="auto"/>
              <w:right w:val="single" w:sz="4" w:space="0" w:color="auto"/>
            </w:tcBorders>
            <w:shd w:val="clear" w:color="000000" w:fill="D9D9D9"/>
            <w:vAlign w:val="bottom"/>
            <w:hideMark/>
          </w:tcPr>
          <w:p w14:paraId="417C09B9"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b/>
                <w:bCs/>
                <w:color w:val="000000"/>
                <w:szCs w:val="22"/>
                <w:lang w:val="en-ZA" w:eastAsia="en-ZA"/>
              </w:rPr>
            </w:pPr>
            <w:r w:rsidRPr="00203B0A">
              <w:rPr>
                <w:rFonts w:ascii="Aptos Narrow" w:hAnsi="Aptos Narrow" w:cs="Times New Roman"/>
                <w:b/>
                <w:bCs/>
                <w:color w:val="000000"/>
                <w:szCs w:val="22"/>
                <w:lang w:val="en-ZA" w:eastAsia="en-ZA"/>
              </w:rPr>
              <w:t>Equipment</w:t>
            </w:r>
          </w:p>
        </w:tc>
        <w:tc>
          <w:tcPr>
            <w:tcW w:w="1620" w:type="dxa"/>
            <w:tcBorders>
              <w:top w:val="single" w:sz="4" w:space="0" w:color="auto"/>
              <w:left w:val="nil"/>
              <w:bottom w:val="single" w:sz="4" w:space="0" w:color="auto"/>
              <w:right w:val="single" w:sz="4" w:space="0" w:color="auto"/>
            </w:tcBorders>
            <w:shd w:val="clear" w:color="000000" w:fill="D9D9D9"/>
            <w:vAlign w:val="bottom"/>
            <w:hideMark/>
          </w:tcPr>
          <w:p w14:paraId="4E8DD44D"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b/>
                <w:bCs/>
                <w:color w:val="000000"/>
                <w:szCs w:val="22"/>
                <w:lang w:val="en-ZA" w:eastAsia="en-ZA"/>
              </w:rPr>
            </w:pPr>
            <w:r w:rsidRPr="00203B0A">
              <w:rPr>
                <w:rFonts w:ascii="Aptos Narrow" w:hAnsi="Aptos Narrow" w:cs="Times New Roman"/>
                <w:b/>
                <w:bCs/>
                <w:color w:val="000000"/>
                <w:szCs w:val="22"/>
                <w:lang w:val="en-ZA" w:eastAsia="en-ZA"/>
              </w:rPr>
              <w:t>Minimum Warranty Period in Years</w:t>
            </w:r>
          </w:p>
        </w:tc>
        <w:tc>
          <w:tcPr>
            <w:tcW w:w="1890" w:type="dxa"/>
            <w:tcBorders>
              <w:top w:val="single" w:sz="4" w:space="0" w:color="auto"/>
              <w:left w:val="nil"/>
              <w:bottom w:val="single" w:sz="4" w:space="0" w:color="auto"/>
              <w:right w:val="single" w:sz="4" w:space="0" w:color="auto"/>
            </w:tcBorders>
            <w:shd w:val="clear" w:color="000000" w:fill="D9D9D9"/>
            <w:vAlign w:val="bottom"/>
            <w:hideMark/>
          </w:tcPr>
          <w:p w14:paraId="32165C80"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b/>
                <w:bCs/>
                <w:color w:val="000000"/>
                <w:szCs w:val="22"/>
                <w:lang w:val="en-ZA" w:eastAsia="en-ZA"/>
              </w:rPr>
            </w:pPr>
            <w:r w:rsidRPr="00203B0A">
              <w:rPr>
                <w:rFonts w:ascii="Aptos Narrow" w:hAnsi="Aptos Narrow" w:cs="Times New Roman"/>
                <w:b/>
                <w:bCs/>
                <w:color w:val="000000"/>
                <w:szCs w:val="22"/>
                <w:lang w:val="en-ZA" w:eastAsia="en-ZA"/>
              </w:rPr>
              <w:t>Warranty Period in Years provided by Bidder</w:t>
            </w:r>
          </w:p>
        </w:tc>
      </w:tr>
      <w:tr w:rsidR="00203B0A" w:rsidRPr="00203B0A" w14:paraId="5A2ED43C" w14:textId="77777777" w:rsidTr="00203B0A">
        <w:trPr>
          <w:trHeight w:val="288"/>
        </w:trPr>
        <w:tc>
          <w:tcPr>
            <w:tcW w:w="1525" w:type="dxa"/>
            <w:vMerge w:val="restart"/>
            <w:tcBorders>
              <w:top w:val="nil"/>
              <w:left w:val="single" w:sz="4" w:space="0" w:color="auto"/>
              <w:bottom w:val="single" w:sz="4" w:space="0" w:color="auto"/>
              <w:right w:val="single" w:sz="4" w:space="0" w:color="auto"/>
            </w:tcBorders>
            <w:vAlign w:val="center"/>
            <w:hideMark/>
          </w:tcPr>
          <w:p w14:paraId="2CB829B3"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PV Modules</w:t>
            </w:r>
          </w:p>
        </w:tc>
        <w:tc>
          <w:tcPr>
            <w:tcW w:w="3870" w:type="dxa"/>
            <w:tcBorders>
              <w:top w:val="nil"/>
              <w:left w:val="nil"/>
              <w:bottom w:val="single" w:sz="4" w:space="0" w:color="auto"/>
              <w:right w:val="single" w:sz="4" w:space="0" w:color="auto"/>
            </w:tcBorders>
            <w:vAlign w:val="bottom"/>
            <w:hideMark/>
          </w:tcPr>
          <w:p w14:paraId="3024740C"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Product Warranty against Manufacturing defects</w:t>
            </w:r>
          </w:p>
        </w:tc>
        <w:tc>
          <w:tcPr>
            <w:tcW w:w="1620" w:type="dxa"/>
            <w:tcBorders>
              <w:top w:val="nil"/>
              <w:left w:val="nil"/>
              <w:bottom w:val="single" w:sz="4" w:space="0" w:color="auto"/>
              <w:right w:val="single" w:sz="4" w:space="0" w:color="auto"/>
            </w:tcBorders>
            <w:vAlign w:val="bottom"/>
            <w:hideMark/>
          </w:tcPr>
          <w:p w14:paraId="0184B6CC"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12</w:t>
            </w:r>
          </w:p>
        </w:tc>
        <w:tc>
          <w:tcPr>
            <w:tcW w:w="1890" w:type="dxa"/>
            <w:tcBorders>
              <w:top w:val="nil"/>
              <w:left w:val="nil"/>
              <w:bottom w:val="single" w:sz="4" w:space="0" w:color="auto"/>
              <w:right w:val="single" w:sz="4" w:space="0" w:color="auto"/>
            </w:tcBorders>
            <w:vAlign w:val="bottom"/>
            <w:hideMark/>
          </w:tcPr>
          <w:p w14:paraId="5B6559B1"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3DFF44F6" w14:textId="77777777" w:rsidTr="00203B0A">
        <w:trPr>
          <w:trHeight w:val="288"/>
        </w:trPr>
        <w:tc>
          <w:tcPr>
            <w:tcW w:w="1525" w:type="dxa"/>
            <w:vMerge/>
            <w:tcBorders>
              <w:top w:val="nil"/>
              <w:left w:val="single" w:sz="4" w:space="0" w:color="auto"/>
              <w:bottom w:val="single" w:sz="4" w:space="0" w:color="auto"/>
              <w:right w:val="single" w:sz="4" w:space="0" w:color="auto"/>
            </w:tcBorders>
            <w:vAlign w:val="center"/>
            <w:hideMark/>
          </w:tcPr>
          <w:p w14:paraId="5190ED8B"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p>
        </w:tc>
        <w:tc>
          <w:tcPr>
            <w:tcW w:w="3870" w:type="dxa"/>
            <w:tcBorders>
              <w:top w:val="nil"/>
              <w:left w:val="nil"/>
              <w:bottom w:val="single" w:sz="4" w:space="0" w:color="auto"/>
              <w:right w:val="single" w:sz="4" w:space="0" w:color="auto"/>
            </w:tcBorders>
            <w:vAlign w:val="bottom"/>
            <w:hideMark/>
          </w:tcPr>
          <w:p w14:paraId="3FF5CEFA"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Linear Power Performance</w:t>
            </w:r>
          </w:p>
        </w:tc>
        <w:tc>
          <w:tcPr>
            <w:tcW w:w="1620" w:type="dxa"/>
            <w:tcBorders>
              <w:top w:val="nil"/>
              <w:left w:val="nil"/>
              <w:bottom w:val="single" w:sz="4" w:space="0" w:color="auto"/>
              <w:right w:val="single" w:sz="4" w:space="0" w:color="auto"/>
            </w:tcBorders>
            <w:vAlign w:val="bottom"/>
            <w:hideMark/>
          </w:tcPr>
          <w:p w14:paraId="541232B9"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25</w:t>
            </w:r>
          </w:p>
        </w:tc>
        <w:tc>
          <w:tcPr>
            <w:tcW w:w="1890" w:type="dxa"/>
            <w:tcBorders>
              <w:top w:val="nil"/>
              <w:left w:val="nil"/>
              <w:bottom w:val="single" w:sz="4" w:space="0" w:color="auto"/>
              <w:right w:val="single" w:sz="4" w:space="0" w:color="auto"/>
            </w:tcBorders>
            <w:vAlign w:val="bottom"/>
            <w:hideMark/>
          </w:tcPr>
          <w:p w14:paraId="5930BE3E"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73B740E3" w14:textId="77777777" w:rsidTr="00203B0A">
        <w:trPr>
          <w:trHeight w:val="288"/>
        </w:trPr>
        <w:tc>
          <w:tcPr>
            <w:tcW w:w="1525" w:type="dxa"/>
            <w:vMerge w:val="restart"/>
            <w:tcBorders>
              <w:top w:val="nil"/>
              <w:left w:val="single" w:sz="4" w:space="0" w:color="auto"/>
              <w:bottom w:val="single" w:sz="4" w:space="0" w:color="auto"/>
              <w:right w:val="single" w:sz="4" w:space="0" w:color="auto"/>
            </w:tcBorders>
            <w:vAlign w:val="center"/>
            <w:hideMark/>
          </w:tcPr>
          <w:p w14:paraId="0505758D"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Mounting structures</w:t>
            </w:r>
          </w:p>
        </w:tc>
        <w:tc>
          <w:tcPr>
            <w:tcW w:w="3870" w:type="dxa"/>
            <w:tcBorders>
              <w:top w:val="nil"/>
              <w:left w:val="nil"/>
              <w:bottom w:val="single" w:sz="4" w:space="0" w:color="auto"/>
              <w:right w:val="single" w:sz="4" w:space="0" w:color="auto"/>
            </w:tcBorders>
            <w:vAlign w:val="bottom"/>
            <w:hideMark/>
          </w:tcPr>
          <w:p w14:paraId="3D7B5014"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Steel structure components</w:t>
            </w:r>
          </w:p>
        </w:tc>
        <w:tc>
          <w:tcPr>
            <w:tcW w:w="1620" w:type="dxa"/>
            <w:tcBorders>
              <w:top w:val="nil"/>
              <w:left w:val="nil"/>
              <w:bottom w:val="single" w:sz="4" w:space="0" w:color="auto"/>
              <w:right w:val="single" w:sz="4" w:space="0" w:color="auto"/>
            </w:tcBorders>
            <w:vAlign w:val="bottom"/>
            <w:hideMark/>
          </w:tcPr>
          <w:p w14:paraId="3EBBEF66"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10</w:t>
            </w:r>
          </w:p>
        </w:tc>
        <w:tc>
          <w:tcPr>
            <w:tcW w:w="1890" w:type="dxa"/>
            <w:tcBorders>
              <w:top w:val="nil"/>
              <w:left w:val="nil"/>
              <w:bottom w:val="single" w:sz="4" w:space="0" w:color="auto"/>
              <w:right w:val="single" w:sz="4" w:space="0" w:color="auto"/>
            </w:tcBorders>
            <w:vAlign w:val="bottom"/>
            <w:hideMark/>
          </w:tcPr>
          <w:p w14:paraId="4ADBF79E"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7DEE5F3C" w14:textId="77777777" w:rsidTr="00203B0A">
        <w:trPr>
          <w:trHeight w:val="288"/>
        </w:trPr>
        <w:tc>
          <w:tcPr>
            <w:tcW w:w="1525" w:type="dxa"/>
            <w:vMerge/>
            <w:tcBorders>
              <w:top w:val="nil"/>
              <w:left w:val="single" w:sz="4" w:space="0" w:color="auto"/>
              <w:bottom w:val="single" w:sz="4" w:space="0" w:color="auto"/>
              <w:right w:val="single" w:sz="4" w:space="0" w:color="auto"/>
            </w:tcBorders>
            <w:vAlign w:val="center"/>
            <w:hideMark/>
          </w:tcPr>
          <w:p w14:paraId="58413229"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p>
        </w:tc>
        <w:tc>
          <w:tcPr>
            <w:tcW w:w="3870" w:type="dxa"/>
            <w:tcBorders>
              <w:top w:val="nil"/>
              <w:left w:val="nil"/>
              <w:bottom w:val="single" w:sz="4" w:space="0" w:color="auto"/>
              <w:right w:val="single" w:sz="4" w:space="0" w:color="auto"/>
            </w:tcBorders>
            <w:vAlign w:val="bottom"/>
            <w:hideMark/>
          </w:tcPr>
          <w:p w14:paraId="582E25BC"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Corrosion</w:t>
            </w:r>
          </w:p>
        </w:tc>
        <w:tc>
          <w:tcPr>
            <w:tcW w:w="1620" w:type="dxa"/>
            <w:tcBorders>
              <w:top w:val="nil"/>
              <w:left w:val="nil"/>
              <w:bottom w:val="single" w:sz="4" w:space="0" w:color="auto"/>
              <w:right w:val="single" w:sz="4" w:space="0" w:color="auto"/>
            </w:tcBorders>
            <w:vAlign w:val="bottom"/>
            <w:hideMark/>
          </w:tcPr>
          <w:p w14:paraId="7D6A8B23"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20</w:t>
            </w:r>
          </w:p>
        </w:tc>
        <w:tc>
          <w:tcPr>
            <w:tcW w:w="1890" w:type="dxa"/>
            <w:tcBorders>
              <w:top w:val="nil"/>
              <w:left w:val="nil"/>
              <w:bottom w:val="single" w:sz="4" w:space="0" w:color="auto"/>
              <w:right w:val="single" w:sz="4" w:space="0" w:color="auto"/>
            </w:tcBorders>
            <w:vAlign w:val="bottom"/>
            <w:hideMark/>
          </w:tcPr>
          <w:p w14:paraId="7B68C8DA"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469C854C" w14:textId="77777777" w:rsidTr="00203B0A">
        <w:trPr>
          <w:trHeight w:val="288"/>
        </w:trPr>
        <w:tc>
          <w:tcPr>
            <w:tcW w:w="1525" w:type="dxa"/>
            <w:vMerge/>
            <w:tcBorders>
              <w:top w:val="nil"/>
              <w:left w:val="single" w:sz="4" w:space="0" w:color="auto"/>
              <w:bottom w:val="single" w:sz="4" w:space="0" w:color="auto"/>
              <w:right w:val="single" w:sz="4" w:space="0" w:color="auto"/>
            </w:tcBorders>
            <w:vAlign w:val="center"/>
            <w:hideMark/>
          </w:tcPr>
          <w:p w14:paraId="3CC86D5E"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p>
        </w:tc>
        <w:tc>
          <w:tcPr>
            <w:tcW w:w="3870" w:type="dxa"/>
            <w:tcBorders>
              <w:top w:val="nil"/>
              <w:left w:val="nil"/>
              <w:bottom w:val="single" w:sz="4" w:space="0" w:color="auto"/>
              <w:right w:val="single" w:sz="4" w:space="0" w:color="auto"/>
            </w:tcBorders>
            <w:vAlign w:val="bottom"/>
            <w:hideMark/>
          </w:tcPr>
          <w:p w14:paraId="701890A1"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Tracker motors and gear (if applicable)</w:t>
            </w:r>
          </w:p>
        </w:tc>
        <w:tc>
          <w:tcPr>
            <w:tcW w:w="1620" w:type="dxa"/>
            <w:tcBorders>
              <w:top w:val="nil"/>
              <w:left w:val="nil"/>
              <w:bottom w:val="single" w:sz="4" w:space="0" w:color="auto"/>
              <w:right w:val="single" w:sz="4" w:space="0" w:color="auto"/>
            </w:tcBorders>
            <w:vAlign w:val="bottom"/>
            <w:hideMark/>
          </w:tcPr>
          <w:p w14:paraId="79715663"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5</w:t>
            </w:r>
          </w:p>
        </w:tc>
        <w:tc>
          <w:tcPr>
            <w:tcW w:w="1890" w:type="dxa"/>
            <w:tcBorders>
              <w:top w:val="nil"/>
              <w:left w:val="nil"/>
              <w:bottom w:val="single" w:sz="4" w:space="0" w:color="auto"/>
              <w:right w:val="single" w:sz="4" w:space="0" w:color="auto"/>
            </w:tcBorders>
            <w:vAlign w:val="bottom"/>
            <w:hideMark/>
          </w:tcPr>
          <w:p w14:paraId="0C0C155F"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4FB39FB6" w14:textId="77777777" w:rsidTr="00203B0A">
        <w:trPr>
          <w:trHeight w:val="288"/>
        </w:trPr>
        <w:tc>
          <w:tcPr>
            <w:tcW w:w="1525" w:type="dxa"/>
            <w:vMerge/>
            <w:tcBorders>
              <w:top w:val="nil"/>
              <w:left w:val="single" w:sz="4" w:space="0" w:color="auto"/>
              <w:bottom w:val="single" w:sz="4" w:space="0" w:color="auto"/>
              <w:right w:val="single" w:sz="4" w:space="0" w:color="auto"/>
            </w:tcBorders>
            <w:vAlign w:val="center"/>
            <w:hideMark/>
          </w:tcPr>
          <w:p w14:paraId="7DB29FC1"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p>
        </w:tc>
        <w:tc>
          <w:tcPr>
            <w:tcW w:w="3870" w:type="dxa"/>
            <w:tcBorders>
              <w:top w:val="nil"/>
              <w:left w:val="nil"/>
              <w:bottom w:val="single" w:sz="4" w:space="0" w:color="auto"/>
              <w:right w:val="single" w:sz="4" w:space="0" w:color="auto"/>
            </w:tcBorders>
            <w:vAlign w:val="bottom"/>
            <w:hideMark/>
          </w:tcPr>
          <w:p w14:paraId="48A7A593"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Communication and Control system (if applicable)</w:t>
            </w:r>
          </w:p>
        </w:tc>
        <w:tc>
          <w:tcPr>
            <w:tcW w:w="1620" w:type="dxa"/>
            <w:tcBorders>
              <w:top w:val="nil"/>
              <w:left w:val="nil"/>
              <w:bottom w:val="single" w:sz="4" w:space="0" w:color="auto"/>
              <w:right w:val="single" w:sz="4" w:space="0" w:color="auto"/>
            </w:tcBorders>
            <w:vAlign w:val="bottom"/>
            <w:hideMark/>
          </w:tcPr>
          <w:p w14:paraId="6287D8FC"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2</w:t>
            </w:r>
          </w:p>
        </w:tc>
        <w:tc>
          <w:tcPr>
            <w:tcW w:w="1890" w:type="dxa"/>
            <w:tcBorders>
              <w:top w:val="nil"/>
              <w:left w:val="nil"/>
              <w:bottom w:val="single" w:sz="4" w:space="0" w:color="auto"/>
              <w:right w:val="single" w:sz="4" w:space="0" w:color="auto"/>
            </w:tcBorders>
            <w:vAlign w:val="bottom"/>
            <w:hideMark/>
          </w:tcPr>
          <w:p w14:paraId="109C1A8F"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0D6A7E34" w14:textId="77777777" w:rsidTr="00203B0A">
        <w:trPr>
          <w:trHeight w:val="288"/>
        </w:trPr>
        <w:tc>
          <w:tcPr>
            <w:tcW w:w="5395" w:type="dxa"/>
            <w:gridSpan w:val="2"/>
            <w:tcBorders>
              <w:top w:val="single" w:sz="4" w:space="0" w:color="auto"/>
              <w:left w:val="single" w:sz="4" w:space="0" w:color="auto"/>
              <w:bottom w:val="single" w:sz="4" w:space="0" w:color="auto"/>
              <w:right w:val="single" w:sz="4" w:space="0" w:color="auto"/>
            </w:tcBorders>
            <w:vAlign w:val="bottom"/>
            <w:hideMark/>
          </w:tcPr>
          <w:p w14:paraId="3902F910"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Inverters</w:t>
            </w:r>
          </w:p>
        </w:tc>
        <w:tc>
          <w:tcPr>
            <w:tcW w:w="1620" w:type="dxa"/>
            <w:tcBorders>
              <w:top w:val="nil"/>
              <w:left w:val="nil"/>
              <w:bottom w:val="single" w:sz="4" w:space="0" w:color="auto"/>
              <w:right w:val="single" w:sz="4" w:space="0" w:color="auto"/>
            </w:tcBorders>
            <w:vAlign w:val="bottom"/>
            <w:hideMark/>
          </w:tcPr>
          <w:p w14:paraId="42199C86"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5</w:t>
            </w:r>
          </w:p>
        </w:tc>
        <w:tc>
          <w:tcPr>
            <w:tcW w:w="1890" w:type="dxa"/>
            <w:tcBorders>
              <w:top w:val="nil"/>
              <w:left w:val="nil"/>
              <w:bottom w:val="single" w:sz="4" w:space="0" w:color="auto"/>
              <w:right w:val="single" w:sz="4" w:space="0" w:color="auto"/>
            </w:tcBorders>
            <w:vAlign w:val="bottom"/>
            <w:hideMark/>
          </w:tcPr>
          <w:p w14:paraId="6B96A5FB"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2512FB06" w14:textId="77777777" w:rsidTr="00203B0A">
        <w:trPr>
          <w:trHeight w:val="288"/>
        </w:trPr>
        <w:tc>
          <w:tcPr>
            <w:tcW w:w="5395" w:type="dxa"/>
            <w:gridSpan w:val="2"/>
            <w:tcBorders>
              <w:top w:val="single" w:sz="4" w:space="0" w:color="auto"/>
              <w:left w:val="single" w:sz="4" w:space="0" w:color="auto"/>
              <w:bottom w:val="single" w:sz="4" w:space="0" w:color="auto"/>
              <w:right w:val="single" w:sz="4" w:space="0" w:color="auto"/>
            </w:tcBorders>
            <w:vAlign w:val="bottom"/>
            <w:hideMark/>
          </w:tcPr>
          <w:p w14:paraId="497859A5"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MV Transformers</w:t>
            </w:r>
          </w:p>
        </w:tc>
        <w:tc>
          <w:tcPr>
            <w:tcW w:w="1620" w:type="dxa"/>
            <w:tcBorders>
              <w:top w:val="nil"/>
              <w:left w:val="nil"/>
              <w:bottom w:val="single" w:sz="4" w:space="0" w:color="auto"/>
              <w:right w:val="single" w:sz="4" w:space="0" w:color="auto"/>
            </w:tcBorders>
            <w:vAlign w:val="bottom"/>
            <w:hideMark/>
          </w:tcPr>
          <w:p w14:paraId="2913F718"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5</w:t>
            </w:r>
          </w:p>
        </w:tc>
        <w:tc>
          <w:tcPr>
            <w:tcW w:w="1890" w:type="dxa"/>
            <w:tcBorders>
              <w:top w:val="nil"/>
              <w:left w:val="nil"/>
              <w:bottom w:val="single" w:sz="4" w:space="0" w:color="auto"/>
              <w:right w:val="single" w:sz="4" w:space="0" w:color="auto"/>
            </w:tcBorders>
            <w:vAlign w:val="bottom"/>
            <w:hideMark/>
          </w:tcPr>
          <w:p w14:paraId="7DFB19A0"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004AA148" w14:textId="77777777" w:rsidTr="00203B0A">
        <w:trPr>
          <w:trHeight w:val="288"/>
        </w:trPr>
        <w:tc>
          <w:tcPr>
            <w:tcW w:w="5395" w:type="dxa"/>
            <w:gridSpan w:val="2"/>
            <w:tcBorders>
              <w:top w:val="single" w:sz="4" w:space="0" w:color="auto"/>
              <w:left w:val="single" w:sz="4" w:space="0" w:color="auto"/>
              <w:bottom w:val="single" w:sz="4" w:space="0" w:color="auto"/>
              <w:right w:val="single" w:sz="4" w:space="0" w:color="auto"/>
            </w:tcBorders>
            <w:vAlign w:val="bottom"/>
            <w:hideMark/>
          </w:tcPr>
          <w:p w14:paraId="6434DE3C"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MV Switchgear (Primary and Secondary distribution)</w:t>
            </w:r>
          </w:p>
        </w:tc>
        <w:tc>
          <w:tcPr>
            <w:tcW w:w="1620" w:type="dxa"/>
            <w:tcBorders>
              <w:top w:val="nil"/>
              <w:left w:val="nil"/>
              <w:bottom w:val="single" w:sz="4" w:space="0" w:color="auto"/>
              <w:right w:val="single" w:sz="4" w:space="0" w:color="auto"/>
            </w:tcBorders>
            <w:vAlign w:val="bottom"/>
            <w:hideMark/>
          </w:tcPr>
          <w:p w14:paraId="5B3E8175"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5</w:t>
            </w:r>
          </w:p>
        </w:tc>
        <w:tc>
          <w:tcPr>
            <w:tcW w:w="1890" w:type="dxa"/>
            <w:tcBorders>
              <w:top w:val="nil"/>
              <w:left w:val="nil"/>
              <w:bottom w:val="single" w:sz="4" w:space="0" w:color="auto"/>
              <w:right w:val="single" w:sz="4" w:space="0" w:color="auto"/>
            </w:tcBorders>
            <w:vAlign w:val="bottom"/>
            <w:hideMark/>
          </w:tcPr>
          <w:p w14:paraId="07F9414B"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0BFAEC37" w14:textId="77777777" w:rsidTr="00203B0A">
        <w:trPr>
          <w:trHeight w:val="288"/>
        </w:trPr>
        <w:tc>
          <w:tcPr>
            <w:tcW w:w="5395" w:type="dxa"/>
            <w:gridSpan w:val="2"/>
            <w:tcBorders>
              <w:top w:val="single" w:sz="4" w:space="0" w:color="auto"/>
              <w:left w:val="single" w:sz="4" w:space="0" w:color="auto"/>
              <w:bottom w:val="single" w:sz="4" w:space="0" w:color="auto"/>
              <w:right w:val="single" w:sz="4" w:space="0" w:color="auto"/>
            </w:tcBorders>
            <w:vAlign w:val="bottom"/>
            <w:hideMark/>
          </w:tcPr>
          <w:p w14:paraId="4A1A0220"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HV Transformers</w:t>
            </w:r>
          </w:p>
        </w:tc>
        <w:tc>
          <w:tcPr>
            <w:tcW w:w="1620" w:type="dxa"/>
            <w:tcBorders>
              <w:top w:val="nil"/>
              <w:left w:val="nil"/>
              <w:bottom w:val="single" w:sz="4" w:space="0" w:color="auto"/>
              <w:right w:val="single" w:sz="4" w:space="0" w:color="auto"/>
            </w:tcBorders>
            <w:vAlign w:val="bottom"/>
            <w:hideMark/>
          </w:tcPr>
          <w:p w14:paraId="62D05D97"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5</w:t>
            </w:r>
          </w:p>
        </w:tc>
        <w:tc>
          <w:tcPr>
            <w:tcW w:w="1890" w:type="dxa"/>
            <w:tcBorders>
              <w:top w:val="nil"/>
              <w:left w:val="nil"/>
              <w:bottom w:val="single" w:sz="4" w:space="0" w:color="auto"/>
              <w:right w:val="single" w:sz="4" w:space="0" w:color="auto"/>
            </w:tcBorders>
            <w:vAlign w:val="bottom"/>
            <w:hideMark/>
          </w:tcPr>
          <w:p w14:paraId="6EA35B85"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543B750A" w14:textId="77777777" w:rsidTr="00203B0A">
        <w:trPr>
          <w:trHeight w:val="288"/>
        </w:trPr>
        <w:tc>
          <w:tcPr>
            <w:tcW w:w="5395" w:type="dxa"/>
            <w:gridSpan w:val="2"/>
            <w:tcBorders>
              <w:top w:val="single" w:sz="4" w:space="0" w:color="auto"/>
              <w:left w:val="single" w:sz="4" w:space="0" w:color="auto"/>
              <w:bottom w:val="single" w:sz="4" w:space="0" w:color="auto"/>
              <w:right w:val="single" w:sz="4" w:space="0" w:color="auto"/>
            </w:tcBorders>
            <w:vAlign w:val="bottom"/>
            <w:hideMark/>
          </w:tcPr>
          <w:p w14:paraId="3444A6DD"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HV Switchgear</w:t>
            </w:r>
          </w:p>
        </w:tc>
        <w:tc>
          <w:tcPr>
            <w:tcW w:w="1620" w:type="dxa"/>
            <w:tcBorders>
              <w:top w:val="nil"/>
              <w:left w:val="nil"/>
              <w:bottom w:val="single" w:sz="4" w:space="0" w:color="auto"/>
              <w:right w:val="single" w:sz="4" w:space="0" w:color="auto"/>
            </w:tcBorders>
            <w:vAlign w:val="bottom"/>
            <w:hideMark/>
          </w:tcPr>
          <w:p w14:paraId="48C23E8E"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5</w:t>
            </w:r>
          </w:p>
        </w:tc>
        <w:tc>
          <w:tcPr>
            <w:tcW w:w="1890" w:type="dxa"/>
            <w:tcBorders>
              <w:top w:val="nil"/>
              <w:left w:val="nil"/>
              <w:bottom w:val="single" w:sz="4" w:space="0" w:color="auto"/>
              <w:right w:val="single" w:sz="4" w:space="0" w:color="auto"/>
            </w:tcBorders>
            <w:vAlign w:val="bottom"/>
            <w:hideMark/>
          </w:tcPr>
          <w:p w14:paraId="5EE6B85B"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r w:rsidR="00203B0A" w:rsidRPr="00203B0A" w14:paraId="7F3611C4" w14:textId="77777777" w:rsidTr="00203B0A">
        <w:trPr>
          <w:trHeight w:val="288"/>
        </w:trPr>
        <w:tc>
          <w:tcPr>
            <w:tcW w:w="5395" w:type="dxa"/>
            <w:gridSpan w:val="2"/>
            <w:tcBorders>
              <w:top w:val="single" w:sz="4" w:space="0" w:color="auto"/>
              <w:left w:val="single" w:sz="4" w:space="0" w:color="auto"/>
              <w:bottom w:val="single" w:sz="4" w:space="0" w:color="auto"/>
              <w:right w:val="single" w:sz="4" w:space="0" w:color="auto"/>
            </w:tcBorders>
            <w:vAlign w:val="bottom"/>
            <w:hideMark/>
          </w:tcPr>
          <w:p w14:paraId="0805F5C0"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Civil Works (latent defect warranty)</w:t>
            </w:r>
          </w:p>
        </w:tc>
        <w:tc>
          <w:tcPr>
            <w:tcW w:w="1620" w:type="dxa"/>
            <w:tcBorders>
              <w:top w:val="nil"/>
              <w:left w:val="nil"/>
              <w:bottom w:val="single" w:sz="4" w:space="0" w:color="auto"/>
              <w:right w:val="single" w:sz="4" w:space="0" w:color="auto"/>
            </w:tcBorders>
            <w:vAlign w:val="bottom"/>
            <w:hideMark/>
          </w:tcPr>
          <w:p w14:paraId="67B1768D"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10</w:t>
            </w:r>
          </w:p>
        </w:tc>
        <w:tc>
          <w:tcPr>
            <w:tcW w:w="1890" w:type="dxa"/>
            <w:tcBorders>
              <w:top w:val="nil"/>
              <w:left w:val="nil"/>
              <w:bottom w:val="single" w:sz="4" w:space="0" w:color="auto"/>
              <w:right w:val="single" w:sz="4" w:space="0" w:color="auto"/>
            </w:tcBorders>
            <w:vAlign w:val="bottom"/>
            <w:hideMark/>
          </w:tcPr>
          <w:p w14:paraId="1E1DFB15" w14:textId="77777777" w:rsidR="00203B0A" w:rsidRPr="00203B0A" w:rsidRDefault="00203B0A" w:rsidP="00203B0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Aptos Narrow" w:hAnsi="Aptos Narrow" w:cs="Times New Roman"/>
                <w:color w:val="000000"/>
                <w:szCs w:val="22"/>
                <w:lang w:val="en-ZA" w:eastAsia="en-ZA"/>
              </w:rPr>
            </w:pPr>
            <w:r w:rsidRPr="00203B0A">
              <w:rPr>
                <w:rFonts w:ascii="Aptos Narrow" w:hAnsi="Aptos Narrow" w:cs="Times New Roman"/>
                <w:color w:val="000000"/>
                <w:szCs w:val="22"/>
                <w:lang w:val="en-ZA" w:eastAsia="en-ZA"/>
              </w:rPr>
              <w:t> </w:t>
            </w:r>
          </w:p>
        </w:tc>
      </w:tr>
    </w:tbl>
    <w:p w14:paraId="3CF8E6C7" w14:textId="77777777" w:rsidR="00B3121B" w:rsidRDefault="00B3121B" w:rsidP="00B3121B">
      <w:pPr>
        <w:pStyle w:val="BodyText"/>
      </w:pPr>
    </w:p>
    <w:p w14:paraId="526979EE" w14:textId="079A17B3" w:rsidR="00203B0A" w:rsidRDefault="00A974C8" w:rsidP="00A974C8">
      <w:pPr>
        <w:pStyle w:val="Heading1"/>
      </w:pPr>
      <w:r w:rsidRPr="00A974C8">
        <w:t>SOLAR PV PLANT CONFIGURATION AND PERFORMANCE CRITERIA</w:t>
      </w:r>
    </w:p>
    <w:p w14:paraId="6DA16E10" w14:textId="65084FBA" w:rsidR="00A974C8" w:rsidRDefault="00A974C8" w:rsidP="006777A3">
      <w:pPr>
        <w:pStyle w:val="Heading6"/>
        <w:numPr>
          <w:ilvl w:val="0"/>
          <w:numId w:val="31"/>
        </w:numPr>
      </w:pPr>
      <w:r w:rsidRPr="00A974C8">
        <w:t xml:space="preserve">The Bidder ensures the Solar PV system design is performed according to all relevant standards, permits, licenses, best industry practice, and according to the site conditions. </w:t>
      </w:r>
    </w:p>
    <w:p w14:paraId="41781C2E" w14:textId="082EC49A" w:rsidR="00A974C8" w:rsidRDefault="00A974C8" w:rsidP="006777A3">
      <w:pPr>
        <w:pStyle w:val="BodyText"/>
        <w:numPr>
          <w:ilvl w:val="0"/>
          <w:numId w:val="31"/>
        </w:numPr>
      </w:pPr>
      <w:r w:rsidRPr="00A974C8">
        <w:t>The Bidder designs a PV Plant with AC capacity ≥ 75MW, complying with the requirements indicated below.</w:t>
      </w:r>
    </w:p>
    <w:p w14:paraId="2306E863" w14:textId="167CD07D" w:rsidR="00760ADA" w:rsidRDefault="00760ADA" w:rsidP="00760ADA">
      <w:pPr>
        <w:pStyle w:val="Caption"/>
        <w:keepNext/>
        <w:jc w:val="left"/>
      </w:pPr>
      <w:r>
        <w:t xml:space="preserve">Table </w:t>
      </w:r>
      <w:r>
        <w:fldChar w:fldCharType="begin"/>
      </w:r>
      <w:r>
        <w:instrText xml:space="preserve"> SEQ Table \* ARABIC </w:instrText>
      </w:r>
      <w:r>
        <w:fldChar w:fldCharType="separate"/>
      </w:r>
      <w:r w:rsidR="00B020C3">
        <w:rPr>
          <w:noProof/>
        </w:rPr>
        <w:t>16</w:t>
      </w:r>
      <w:r>
        <w:fldChar w:fldCharType="end"/>
      </w:r>
      <w:r>
        <w:t xml:space="preserve"> </w:t>
      </w:r>
      <w:r w:rsidRPr="003A120E">
        <w:t>Solar PV System Design</w:t>
      </w:r>
    </w:p>
    <w:tbl>
      <w:tblPr>
        <w:tblW w:w="9620" w:type="dxa"/>
        <w:tblLook w:val="04A0" w:firstRow="1" w:lastRow="0" w:firstColumn="1" w:lastColumn="0" w:noHBand="0" w:noVBand="1"/>
      </w:tblPr>
      <w:tblGrid>
        <w:gridCol w:w="800"/>
        <w:gridCol w:w="4900"/>
        <w:gridCol w:w="1280"/>
        <w:gridCol w:w="1520"/>
        <w:gridCol w:w="1120"/>
      </w:tblGrid>
      <w:tr w:rsidR="00A974C8" w:rsidRPr="00A974C8" w14:paraId="3B23B57E" w14:textId="77777777" w:rsidTr="00A974C8">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FBB6578"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A974C8">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5330B27D"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A974C8">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0E3C5608"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A974C8">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3BBD249B"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A974C8">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623234E2"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A974C8">
              <w:rPr>
                <w:rFonts w:ascii="72" w:hAnsi="72" w:cs="72"/>
                <w:b/>
                <w:bCs/>
                <w:color w:val="000000"/>
                <w:sz w:val="20"/>
                <w:szCs w:val="20"/>
                <w:lang w:val="en-ZA" w:eastAsia="en-ZA"/>
              </w:rPr>
              <w:t xml:space="preserve">Response from Bidder </w:t>
            </w:r>
          </w:p>
        </w:tc>
      </w:tr>
      <w:tr w:rsidR="00A974C8" w:rsidRPr="00A974C8" w14:paraId="65934399"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63F6721F"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A974C8">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0084F6D1"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A974C8">
              <w:rPr>
                <w:rFonts w:ascii="72" w:hAnsi="72" w:cs="72"/>
                <w:b/>
                <w:bCs/>
                <w:color w:val="000000"/>
                <w:sz w:val="20"/>
                <w:szCs w:val="20"/>
                <w:lang w:val="en-ZA" w:eastAsia="en-ZA"/>
              </w:rPr>
              <w:t>Basic Design Conditions</w:t>
            </w:r>
          </w:p>
        </w:tc>
        <w:tc>
          <w:tcPr>
            <w:tcW w:w="1280" w:type="dxa"/>
            <w:tcBorders>
              <w:top w:val="nil"/>
              <w:left w:val="nil"/>
              <w:bottom w:val="single" w:sz="4" w:space="0" w:color="auto"/>
              <w:right w:val="single" w:sz="4" w:space="0" w:color="auto"/>
            </w:tcBorders>
            <w:vAlign w:val="center"/>
            <w:hideMark/>
          </w:tcPr>
          <w:p w14:paraId="07FD6474"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F037648"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2DD79B7"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5D4242DE"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5D952C22"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3ECAEF3D"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Design lifetime of the plant</w:t>
            </w:r>
          </w:p>
        </w:tc>
        <w:tc>
          <w:tcPr>
            <w:tcW w:w="1280" w:type="dxa"/>
            <w:tcBorders>
              <w:top w:val="nil"/>
              <w:left w:val="nil"/>
              <w:bottom w:val="single" w:sz="4" w:space="0" w:color="auto"/>
              <w:right w:val="single" w:sz="4" w:space="0" w:color="auto"/>
            </w:tcBorders>
            <w:noWrap/>
            <w:vAlign w:val="center"/>
            <w:hideMark/>
          </w:tcPr>
          <w:p w14:paraId="0A48DDAA"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286C88D1"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25</w:t>
            </w:r>
          </w:p>
        </w:tc>
        <w:tc>
          <w:tcPr>
            <w:tcW w:w="1120" w:type="dxa"/>
            <w:tcBorders>
              <w:top w:val="nil"/>
              <w:left w:val="nil"/>
              <w:bottom w:val="single" w:sz="4" w:space="0" w:color="auto"/>
              <w:right w:val="single" w:sz="4" w:space="0" w:color="auto"/>
            </w:tcBorders>
            <w:noWrap/>
            <w:vAlign w:val="center"/>
            <w:hideMark/>
          </w:tcPr>
          <w:p w14:paraId="66C98D65"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56DE5E05"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520C1D0F"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35C39D32"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Ambient Temperature</w:t>
            </w:r>
          </w:p>
        </w:tc>
        <w:tc>
          <w:tcPr>
            <w:tcW w:w="1280" w:type="dxa"/>
            <w:tcBorders>
              <w:top w:val="nil"/>
              <w:left w:val="nil"/>
              <w:bottom w:val="single" w:sz="4" w:space="0" w:color="auto"/>
              <w:right w:val="single" w:sz="4" w:space="0" w:color="auto"/>
            </w:tcBorders>
            <w:noWrap/>
            <w:vAlign w:val="center"/>
            <w:hideMark/>
          </w:tcPr>
          <w:p w14:paraId="2C724B5A"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 C</w:t>
            </w:r>
          </w:p>
        </w:tc>
        <w:tc>
          <w:tcPr>
            <w:tcW w:w="1520" w:type="dxa"/>
            <w:tcBorders>
              <w:top w:val="nil"/>
              <w:left w:val="nil"/>
              <w:bottom w:val="single" w:sz="4" w:space="0" w:color="auto"/>
              <w:right w:val="single" w:sz="4" w:space="0" w:color="auto"/>
            </w:tcBorders>
            <w:vAlign w:val="center"/>
            <w:hideMark/>
          </w:tcPr>
          <w:p w14:paraId="37C17A69"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-5 to 55</w:t>
            </w:r>
          </w:p>
        </w:tc>
        <w:tc>
          <w:tcPr>
            <w:tcW w:w="1120" w:type="dxa"/>
            <w:tcBorders>
              <w:top w:val="nil"/>
              <w:left w:val="nil"/>
              <w:bottom w:val="single" w:sz="4" w:space="0" w:color="auto"/>
              <w:right w:val="single" w:sz="4" w:space="0" w:color="auto"/>
            </w:tcBorders>
            <w:noWrap/>
            <w:vAlign w:val="center"/>
            <w:hideMark/>
          </w:tcPr>
          <w:p w14:paraId="1481E94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753974C4"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2BC9C5E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1.3</w:t>
            </w:r>
          </w:p>
        </w:tc>
        <w:tc>
          <w:tcPr>
            <w:tcW w:w="4900" w:type="dxa"/>
            <w:tcBorders>
              <w:top w:val="nil"/>
              <w:left w:val="nil"/>
              <w:bottom w:val="single" w:sz="4" w:space="0" w:color="auto"/>
              <w:right w:val="single" w:sz="4" w:space="0" w:color="auto"/>
            </w:tcBorders>
            <w:vAlign w:val="center"/>
            <w:hideMark/>
          </w:tcPr>
          <w:p w14:paraId="76B8F6F7"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Complying with site environmental conditions</w:t>
            </w:r>
          </w:p>
        </w:tc>
        <w:tc>
          <w:tcPr>
            <w:tcW w:w="1280" w:type="dxa"/>
            <w:tcBorders>
              <w:top w:val="nil"/>
              <w:left w:val="nil"/>
              <w:bottom w:val="single" w:sz="4" w:space="0" w:color="auto"/>
              <w:right w:val="single" w:sz="4" w:space="0" w:color="auto"/>
            </w:tcBorders>
            <w:noWrap/>
            <w:vAlign w:val="center"/>
            <w:hideMark/>
          </w:tcPr>
          <w:p w14:paraId="30E764B5"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380F3AB6"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3B4C327B"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7F889BF6" w14:textId="77777777" w:rsidTr="00A974C8">
        <w:trPr>
          <w:trHeight w:val="528"/>
        </w:trPr>
        <w:tc>
          <w:tcPr>
            <w:tcW w:w="800" w:type="dxa"/>
            <w:tcBorders>
              <w:top w:val="nil"/>
              <w:left w:val="single" w:sz="4" w:space="0" w:color="auto"/>
              <w:bottom w:val="single" w:sz="4" w:space="0" w:color="auto"/>
              <w:right w:val="single" w:sz="4" w:space="0" w:color="auto"/>
            </w:tcBorders>
            <w:vAlign w:val="center"/>
            <w:hideMark/>
          </w:tcPr>
          <w:p w14:paraId="38418C79"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1.4</w:t>
            </w:r>
          </w:p>
        </w:tc>
        <w:tc>
          <w:tcPr>
            <w:tcW w:w="4900" w:type="dxa"/>
            <w:tcBorders>
              <w:top w:val="nil"/>
              <w:left w:val="nil"/>
              <w:bottom w:val="single" w:sz="4" w:space="0" w:color="auto"/>
              <w:right w:val="single" w:sz="4" w:space="0" w:color="auto"/>
            </w:tcBorders>
            <w:vAlign w:val="center"/>
            <w:hideMark/>
          </w:tcPr>
          <w:p w14:paraId="45B6CECE"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Complying with Environmental Permit and Water Use license permit</w:t>
            </w:r>
          </w:p>
        </w:tc>
        <w:tc>
          <w:tcPr>
            <w:tcW w:w="1280" w:type="dxa"/>
            <w:tcBorders>
              <w:top w:val="nil"/>
              <w:left w:val="nil"/>
              <w:bottom w:val="single" w:sz="4" w:space="0" w:color="auto"/>
              <w:right w:val="single" w:sz="4" w:space="0" w:color="auto"/>
            </w:tcBorders>
            <w:noWrap/>
            <w:vAlign w:val="center"/>
            <w:hideMark/>
          </w:tcPr>
          <w:p w14:paraId="11288E4E"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5BE7F52A"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6CB53A4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678DD30B"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36D4302B"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A974C8">
              <w:rPr>
                <w:rFonts w:ascii="72" w:hAnsi="72" w:cs="72"/>
                <w:b/>
                <w:bCs/>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0548A895"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A974C8">
              <w:rPr>
                <w:rFonts w:ascii="72" w:hAnsi="72" w:cs="72"/>
                <w:b/>
                <w:bCs/>
                <w:color w:val="000000"/>
                <w:sz w:val="20"/>
                <w:szCs w:val="20"/>
                <w:lang w:val="en-ZA" w:eastAsia="en-ZA"/>
              </w:rPr>
              <w:t>PV Capacity</w:t>
            </w:r>
          </w:p>
        </w:tc>
        <w:tc>
          <w:tcPr>
            <w:tcW w:w="1280" w:type="dxa"/>
            <w:tcBorders>
              <w:top w:val="nil"/>
              <w:left w:val="nil"/>
              <w:bottom w:val="single" w:sz="4" w:space="0" w:color="auto"/>
              <w:right w:val="single" w:sz="4" w:space="0" w:color="auto"/>
            </w:tcBorders>
            <w:vAlign w:val="center"/>
            <w:hideMark/>
          </w:tcPr>
          <w:p w14:paraId="4F781021"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C0F9E1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0E3021D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22F0728F"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46E64CD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0C1E0FD9"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Nominal AC capacity</w:t>
            </w:r>
          </w:p>
        </w:tc>
        <w:tc>
          <w:tcPr>
            <w:tcW w:w="1280" w:type="dxa"/>
            <w:tcBorders>
              <w:top w:val="nil"/>
              <w:left w:val="nil"/>
              <w:bottom w:val="single" w:sz="4" w:space="0" w:color="auto"/>
              <w:right w:val="single" w:sz="4" w:space="0" w:color="auto"/>
            </w:tcBorders>
            <w:noWrap/>
            <w:vAlign w:val="center"/>
            <w:hideMark/>
          </w:tcPr>
          <w:p w14:paraId="7852BF76"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proofErr w:type="spellStart"/>
            <w:r w:rsidRPr="00A974C8">
              <w:rPr>
                <w:rFonts w:ascii="72" w:hAnsi="72" w:cs="72"/>
                <w:color w:val="000000"/>
                <w:sz w:val="20"/>
                <w:szCs w:val="20"/>
                <w:lang w:val="en-ZA" w:eastAsia="en-ZA"/>
              </w:rPr>
              <w:t>MWac</w:t>
            </w:r>
            <w:proofErr w:type="spellEnd"/>
          </w:p>
        </w:tc>
        <w:tc>
          <w:tcPr>
            <w:tcW w:w="1520" w:type="dxa"/>
            <w:tcBorders>
              <w:top w:val="nil"/>
              <w:left w:val="nil"/>
              <w:bottom w:val="single" w:sz="4" w:space="0" w:color="auto"/>
              <w:right w:val="single" w:sz="4" w:space="0" w:color="auto"/>
            </w:tcBorders>
            <w:vAlign w:val="center"/>
            <w:hideMark/>
          </w:tcPr>
          <w:p w14:paraId="19880496"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75</w:t>
            </w:r>
          </w:p>
        </w:tc>
        <w:tc>
          <w:tcPr>
            <w:tcW w:w="1120" w:type="dxa"/>
            <w:tcBorders>
              <w:top w:val="nil"/>
              <w:left w:val="nil"/>
              <w:bottom w:val="single" w:sz="4" w:space="0" w:color="auto"/>
              <w:right w:val="single" w:sz="4" w:space="0" w:color="auto"/>
            </w:tcBorders>
            <w:noWrap/>
            <w:vAlign w:val="center"/>
            <w:hideMark/>
          </w:tcPr>
          <w:p w14:paraId="1224A591"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6BDD6B0E"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7D67AB57"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0D252F2E"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DC capacity</w:t>
            </w:r>
          </w:p>
        </w:tc>
        <w:tc>
          <w:tcPr>
            <w:tcW w:w="1280" w:type="dxa"/>
            <w:tcBorders>
              <w:top w:val="nil"/>
              <w:left w:val="nil"/>
              <w:bottom w:val="single" w:sz="4" w:space="0" w:color="auto"/>
              <w:right w:val="single" w:sz="4" w:space="0" w:color="auto"/>
            </w:tcBorders>
            <w:noWrap/>
            <w:vAlign w:val="center"/>
            <w:hideMark/>
          </w:tcPr>
          <w:p w14:paraId="668FB3E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MWp</w:t>
            </w:r>
          </w:p>
        </w:tc>
        <w:tc>
          <w:tcPr>
            <w:tcW w:w="1520" w:type="dxa"/>
            <w:tcBorders>
              <w:top w:val="nil"/>
              <w:left w:val="nil"/>
              <w:bottom w:val="single" w:sz="4" w:space="0" w:color="auto"/>
              <w:right w:val="single" w:sz="4" w:space="0" w:color="auto"/>
            </w:tcBorders>
            <w:vAlign w:val="center"/>
            <w:hideMark/>
          </w:tcPr>
          <w:p w14:paraId="31F4931C"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86.25</w:t>
            </w:r>
          </w:p>
        </w:tc>
        <w:tc>
          <w:tcPr>
            <w:tcW w:w="1120" w:type="dxa"/>
            <w:tcBorders>
              <w:top w:val="nil"/>
              <w:left w:val="nil"/>
              <w:bottom w:val="single" w:sz="4" w:space="0" w:color="auto"/>
              <w:right w:val="single" w:sz="4" w:space="0" w:color="auto"/>
            </w:tcBorders>
            <w:noWrap/>
            <w:vAlign w:val="center"/>
            <w:hideMark/>
          </w:tcPr>
          <w:p w14:paraId="0EBC60E2"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4532E9A1"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2860F7B1"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2B0B01AA"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Ratio of DC to AC capacity</w:t>
            </w:r>
          </w:p>
        </w:tc>
        <w:tc>
          <w:tcPr>
            <w:tcW w:w="1280" w:type="dxa"/>
            <w:tcBorders>
              <w:top w:val="nil"/>
              <w:left w:val="nil"/>
              <w:bottom w:val="single" w:sz="4" w:space="0" w:color="auto"/>
              <w:right w:val="single" w:sz="4" w:space="0" w:color="auto"/>
            </w:tcBorders>
            <w:vAlign w:val="center"/>
            <w:hideMark/>
          </w:tcPr>
          <w:p w14:paraId="604BB1B8"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52EDCD5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1.15</w:t>
            </w:r>
          </w:p>
        </w:tc>
        <w:tc>
          <w:tcPr>
            <w:tcW w:w="1120" w:type="dxa"/>
            <w:tcBorders>
              <w:top w:val="nil"/>
              <w:left w:val="nil"/>
              <w:bottom w:val="single" w:sz="4" w:space="0" w:color="auto"/>
              <w:right w:val="single" w:sz="4" w:space="0" w:color="auto"/>
            </w:tcBorders>
            <w:noWrap/>
            <w:vAlign w:val="center"/>
            <w:hideMark/>
          </w:tcPr>
          <w:p w14:paraId="07EA5E5E"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58254262"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4D39A924"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A974C8">
              <w:rPr>
                <w:rFonts w:ascii="72" w:hAnsi="72" w:cs="72"/>
                <w:b/>
                <w:bCs/>
                <w:color w:val="000000"/>
                <w:sz w:val="20"/>
                <w:szCs w:val="20"/>
                <w:lang w:val="en-ZA" w:eastAsia="en-ZA"/>
              </w:rPr>
              <w:t>3</w:t>
            </w:r>
          </w:p>
        </w:tc>
        <w:tc>
          <w:tcPr>
            <w:tcW w:w="4900" w:type="dxa"/>
            <w:tcBorders>
              <w:top w:val="nil"/>
              <w:left w:val="nil"/>
              <w:bottom w:val="single" w:sz="4" w:space="0" w:color="auto"/>
              <w:right w:val="single" w:sz="4" w:space="0" w:color="auto"/>
            </w:tcBorders>
            <w:vAlign w:val="center"/>
            <w:hideMark/>
          </w:tcPr>
          <w:p w14:paraId="381ABA3F"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A974C8">
              <w:rPr>
                <w:rFonts w:ascii="72" w:hAnsi="72" w:cs="72"/>
                <w:b/>
                <w:bCs/>
                <w:color w:val="000000"/>
                <w:sz w:val="20"/>
                <w:szCs w:val="20"/>
                <w:lang w:val="en-ZA" w:eastAsia="en-ZA"/>
              </w:rPr>
              <w:t>Major Components – General Information</w:t>
            </w:r>
          </w:p>
        </w:tc>
        <w:tc>
          <w:tcPr>
            <w:tcW w:w="1280" w:type="dxa"/>
            <w:tcBorders>
              <w:top w:val="nil"/>
              <w:left w:val="nil"/>
              <w:bottom w:val="single" w:sz="4" w:space="0" w:color="auto"/>
              <w:right w:val="single" w:sz="4" w:space="0" w:color="auto"/>
            </w:tcBorders>
            <w:vAlign w:val="center"/>
            <w:hideMark/>
          </w:tcPr>
          <w:p w14:paraId="7467D98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F1002CD"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344863B1"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69F85845" w14:textId="77777777" w:rsidTr="00A974C8">
        <w:trPr>
          <w:trHeight w:val="528"/>
        </w:trPr>
        <w:tc>
          <w:tcPr>
            <w:tcW w:w="800" w:type="dxa"/>
            <w:tcBorders>
              <w:top w:val="nil"/>
              <w:left w:val="single" w:sz="4" w:space="0" w:color="auto"/>
              <w:bottom w:val="single" w:sz="4" w:space="0" w:color="auto"/>
              <w:right w:val="single" w:sz="4" w:space="0" w:color="auto"/>
            </w:tcBorders>
            <w:vAlign w:val="center"/>
            <w:hideMark/>
          </w:tcPr>
          <w:p w14:paraId="2870959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0226F86E"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Total number of PV modules offered for the project</w:t>
            </w:r>
          </w:p>
        </w:tc>
        <w:tc>
          <w:tcPr>
            <w:tcW w:w="1280" w:type="dxa"/>
            <w:tcBorders>
              <w:top w:val="nil"/>
              <w:left w:val="nil"/>
              <w:bottom w:val="single" w:sz="4" w:space="0" w:color="auto"/>
              <w:right w:val="single" w:sz="4" w:space="0" w:color="auto"/>
            </w:tcBorders>
            <w:vAlign w:val="center"/>
            <w:hideMark/>
          </w:tcPr>
          <w:p w14:paraId="2C15472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756E5E1"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6BBDC34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3018C72B" w14:textId="77777777" w:rsidTr="00A974C8">
        <w:trPr>
          <w:trHeight w:val="528"/>
        </w:trPr>
        <w:tc>
          <w:tcPr>
            <w:tcW w:w="800" w:type="dxa"/>
            <w:tcBorders>
              <w:top w:val="nil"/>
              <w:left w:val="single" w:sz="4" w:space="0" w:color="auto"/>
              <w:bottom w:val="single" w:sz="4" w:space="0" w:color="auto"/>
              <w:right w:val="single" w:sz="4" w:space="0" w:color="auto"/>
            </w:tcBorders>
            <w:vAlign w:val="center"/>
            <w:hideMark/>
          </w:tcPr>
          <w:p w14:paraId="775F502A"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3.2</w:t>
            </w:r>
          </w:p>
        </w:tc>
        <w:tc>
          <w:tcPr>
            <w:tcW w:w="4900" w:type="dxa"/>
            <w:tcBorders>
              <w:top w:val="nil"/>
              <w:left w:val="nil"/>
              <w:bottom w:val="single" w:sz="4" w:space="0" w:color="auto"/>
              <w:right w:val="single" w:sz="4" w:space="0" w:color="auto"/>
            </w:tcBorders>
            <w:vAlign w:val="center"/>
            <w:hideMark/>
          </w:tcPr>
          <w:p w14:paraId="1E935A3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Total number of inverters offered for the project</w:t>
            </w:r>
          </w:p>
        </w:tc>
        <w:tc>
          <w:tcPr>
            <w:tcW w:w="1280" w:type="dxa"/>
            <w:tcBorders>
              <w:top w:val="nil"/>
              <w:left w:val="nil"/>
              <w:bottom w:val="single" w:sz="4" w:space="0" w:color="auto"/>
              <w:right w:val="single" w:sz="4" w:space="0" w:color="auto"/>
            </w:tcBorders>
            <w:vAlign w:val="center"/>
            <w:hideMark/>
          </w:tcPr>
          <w:p w14:paraId="15F7B1E4"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5A70321F"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1D3FB53E"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1C438015" w14:textId="77777777" w:rsidTr="00A974C8">
        <w:trPr>
          <w:trHeight w:val="528"/>
        </w:trPr>
        <w:tc>
          <w:tcPr>
            <w:tcW w:w="800" w:type="dxa"/>
            <w:tcBorders>
              <w:top w:val="nil"/>
              <w:left w:val="single" w:sz="4" w:space="0" w:color="auto"/>
              <w:bottom w:val="single" w:sz="4" w:space="0" w:color="auto"/>
              <w:right w:val="single" w:sz="4" w:space="0" w:color="auto"/>
            </w:tcBorders>
            <w:vAlign w:val="center"/>
            <w:hideMark/>
          </w:tcPr>
          <w:p w14:paraId="419D869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3.3</w:t>
            </w:r>
          </w:p>
        </w:tc>
        <w:tc>
          <w:tcPr>
            <w:tcW w:w="4900" w:type="dxa"/>
            <w:tcBorders>
              <w:top w:val="nil"/>
              <w:left w:val="nil"/>
              <w:bottom w:val="single" w:sz="4" w:space="0" w:color="auto"/>
              <w:right w:val="single" w:sz="4" w:space="0" w:color="auto"/>
            </w:tcBorders>
            <w:vAlign w:val="center"/>
            <w:hideMark/>
          </w:tcPr>
          <w:p w14:paraId="534099F5"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Total number of Inverter Stations offered for the project (if applicable)</w:t>
            </w:r>
          </w:p>
        </w:tc>
        <w:tc>
          <w:tcPr>
            <w:tcW w:w="1280" w:type="dxa"/>
            <w:tcBorders>
              <w:top w:val="nil"/>
              <w:left w:val="nil"/>
              <w:bottom w:val="single" w:sz="4" w:space="0" w:color="auto"/>
              <w:right w:val="single" w:sz="4" w:space="0" w:color="auto"/>
            </w:tcBorders>
            <w:vAlign w:val="center"/>
            <w:hideMark/>
          </w:tcPr>
          <w:p w14:paraId="705F1CB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BDCF0EC"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361344CF"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0E949D26" w14:textId="77777777" w:rsidTr="00A974C8">
        <w:trPr>
          <w:trHeight w:val="528"/>
        </w:trPr>
        <w:tc>
          <w:tcPr>
            <w:tcW w:w="800" w:type="dxa"/>
            <w:tcBorders>
              <w:top w:val="nil"/>
              <w:left w:val="single" w:sz="4" w:space="0" w:color="auto"/>
              <w:bottom w:val="single" w:sz="4" w:space="0" w:color="auto"/>
              <w:right w:val="single" w:sz="4" w:space="0" w:color="auto"/>
            </w:tcBorders>
            <w:vAlign w:val="center"/>
            <w:hideMark/>
          </w:tcPr>
          <w:p w14:paraId="64957906"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3.4</w:t>
            </w:r>
          </w:p>
        </w:tc>
        <w:tc>
          <w:tcPr>
            <w:tcW w:w="4900" w:type="dxa"/>
            <w:tcBorders>
              <w:top w:val="nil"/>
              <w:left w:val="nil"/>
              <w:bottom w:val="single" w:sz="4" w:space="0" w:color="auto"/>
              <w:right w:val="single" w:sz="4" w:space="0" w:color="auto"/>
            </w:tcBorders>
            <w:vAlign w:val="center"/>
            <w:hideMark/>
          </w:tcPr>
          <w:p w14:paraId="5550BB6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Total number of MV/LV inverter transformers offered for the project</w:t>
            </w:r>
          </w:p>
        </w:tc>
        <w:tc>
          <w:tcPr>
            <w:tcW w:w="1280" w:type="dxa"/>
            <w:tcBorders>
              <w:top w:val="nil"/>
              <w:left w:val="nil"/>
              <w:bottom w:val="single" w:sz="4" w:space="0" w:color="auto"/>
              <w:right w:val="single" w:sz="4" w:space="0" w:color="auto"/>
            </w:tcBorders>
            <w:vAlign w:val="center"/>
            <w:hideMark/>
          </w:tcPr>
          <w:p w14:paraId="1531A78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2CF38782"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15A24DF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7D77C093"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765D6DAE"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A974C8">
              <w:rPr>
                <w:rFonts w:ascii="72" w:hAnsi="72" w:cs="72"/>
                <w:b/>
                <w:bCs/>
                <w:color w:val="000000"/>
                <w:sz w:val="20"/>
                <w:szCs w:val="20"/>
                <w:lang w:val="en-ZA" w:eastAsia="en-ZA"/>
              </w:rPr>
              <w:t>4</w:t>
            </w:r>
          </w:p>
        </w:tc>
        <w:tc>
          <w:tcPr>
            <w:tcW w:w="4900" w:type="dxa"/>
            <w:tcBorders>
              <w:top w:val="nil"/>
              <w:left w:val="nil"/>
              <w:bottom w:val="single" w:sz="4" w:space="0" w:color="auto"/>
              <w:right w:val="single" w:sz="4" w:space="0" w:color="auto"/>
            </w:tcBorders>
            <w:vAlign w:val="center"/>
            <w:hideMark/>
          </w:tcPr>
          <w:p w14:paraId="794592DC"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A974C8">
              <w:rPr>
                <w:rFonts w:ascii="72" w:hAnsi="72" w:cs="72"/>
                <w:b/>
                <w:bCs/>
                <w:color w:val="000000"/>
                <w:sz w:val="20"/>
                <w:szCs w:val="20"/>
                <w:lang w:val="en-ZA" w:eastAsia="en-ZA"/>
              </w:rPr>
              <w:t>PV Module – Inverter Configuration</w:t>
            </w:r>
          </w:p>
        </w:tc>
        <w:tc>
          <w:tcPr>
            <w:tcW w:w="1280" w:type="dxa"/>
            <w:tcBorders>
              <w:top w:val="nil"/>
              <w:left w:val="nil"/>
              <w:bottom w:val="single" w:sz="4" w:space="0" w:color="auto"/>
              <w:right w:val="single" w:sz="4" w:space="0" w:color="auto"/>
            </w:tcBorders>
            <w:vAlign w:val="center"/>
            <w:hideMark/>
          </w:tcPr>
          <w:p w14:paraId="7D1FFC6D"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F23E13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2E834841"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5F7B6476" w14:textId="77777777" w:rsidTr="00A974C8">
        <w:trPr>
          <w:trHeight w:val="528"/>
        </w:trPr>
        <w:tc>
          <w:tcPr>
            <w:tcW w:w="800" w:type="dxa"/>
            <w:tcBorders>
              <w:top w:val="nil"/>
              <w:left w:val="single" w:sz="4" w:space="0" w:color="auto"/>
              <w:bottom w:val="single" w:sz="4" w:space="0" w:color="auto"/>
              <w:right w:val="single" w:sz="4" w:space="0" w:color="auto"/>
            </w:tcBorders>
            <w:vAlign w:val="center"/>
            <w:hideMark/>
          </w:tcPr>
          <w:p w14:paraId="7623B4DF"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52DEB76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Number of PV modules per string</w:t>
            </w:r>
          </w:p>
        </w:tc>
        <w:tc>
          <w:tcPr>
            <w:tcW w:w="1280" w:type="dxa"/>
            <w:tcBorders>
              <w:top w:val="nil"/>
              <w:left w:val="nil"/>
              <w:bottom w:val="single" w:sz="4" w:space="0" w:color="auto"/>
              <w:right w:val="single" w:sz="4" w:space="0" w:color="auto"/>
            </w:tcBorders>
            <w:vAlign w:val="center"/>
            <w:hideMark/>
          </w:tcPr>
          <w:p w14:paraId="452E2BDA"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75530B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3A3A0916"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2472B9EB" w14:textId="77777777" w:rsidTr="00A974C8">
        <w:trPr>
          <w:trHeight w:val="1320"/>
        </w:trPr>
        <w:tc>
          <w:tcPr>
            <w:tcW w:w="800" w:type="dxa"/>
            <w:tcBorders>
              <w:top w:val="nil"/>
              <w:left w:val="single" w:sz="4" w:space="0" w:color="auto"/>
              <w:bottom w:val="single" w:sz="4" w:space="0" w:color="auto"/>
              <w:right w:val="single" w:sz="4" w:space="0" w:color="auto"/>
            </w:tcBorders>
            <w:vAlign w:val="center"/>
            <w:hideMark/>
          </w:tcPr>
          <w:p w14:paraId="1BC9EA0C"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4.2</w:t>
            </w:r>
          </w:p>
        </w:tc>
        <w:tc>
          <w:tcPr>
            <w:tcW w:w="4900" w:type="dxa"/>
            <w:tcBorders>
              <w:top w:val="nil"/>
              <w:left w:val="nil"/>
              <w:bottom w:val="single" w:sz="4" w:space="0" w:color="auto"/>
              <w:right w:val="single" w:sz="4" w:space="0" w:color="auto"/>
            </w:tcBorders>
            <w:vAlign w:val="center"/>
            <w:hideMark/>
          </w:tcPr>
          <w:p w14:paraId="2C248668"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String voltage (</w:t>
            </w:r>
            <w:proofErr w:type="spellStart"/>
            <w:r w:rsidRPr="00A974C8">
              <w:rPr>
                <w:rFonts w:ascii="72" w:hAnsi="72" w:cs="72"/>
                <w:color w:val="000000"/>
                <w:sz w:val="20"/>
                <w:szCs w:val="20"/>
                <w:lang w:val="en-ZA" w:eastAsia="en-ZA"/>
              </w:rPr>
              <w:t>Vmpp</w:t>
            </w:r>
            <w:proofErr w:type="spellEnd"/>
            <w:r w:rsidRPr="00A974C8">
              <w:rPr>
                <w:rFonts w:ascii="72" w:hAnsi="72" w:cs="72"/>
                <w:color w:val="000000"/>
                <w:sz w:val="20"/>
                <w:szCs w:val="20"/>
                <w:lang w:val="en-ZA" w:eastAsia="en-ZA"/>
              </w:rPr>
              <w:t>) at maximum operating module temperature (at 85°C module temperature)</w:t>
            </w:r>
          </w:p>
        </w:tc>
        <w:tc>
          <w:tcPr>
            <w:tcW w:w="1280" w:type="dxa"/>
            <w:tcBorders>
              <w:top w:val="nil"/>
              <w:left w:val="nil"/>
              <w:bottom w:val="single" w:sz="4" w:space="0" w:color="auto"/>
              <w:right w:val="single" w:sz="4" w:space="0" w:color="auto"/>
            </w:tcBorders>
            <w:vAlign w:val="center"/>
            <w:hideMark/>
          </w:tcPr>
          <w:p w14:paraId="10451887"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V</w:t>
            </w:r>
          </w:p>
        </w:tc>
        <w:tc>
          <w:tcPr>
            <w:tcW w:w="1520" w:type="dxa"/>
            <w:tcBorders>
              <w:top w:val="nil"/>
              <w:left w:val="nil"/>
              <w:bottom w:val="single" w:sz="4" w:space="0" w:color="auto"/>
              <w:right w:val="single" w:sz="4" w:space="0" w:color="auto"/>
            </w:tcBorders>
            <w:vAlign w:val="center"/>
            <w:hideMark/>
          </w:tcPr>
          <w:p w14:paraId="45CAB73A"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110% of minimum MPP input voltage of respective inverter</w:t>
            </w:r>
          </w:p>
        </w:tc>
        <w:tc>
          <w:tcPr>
            <w:tcW w:w="1120" w:type="dxa"/>
            <w:tcBorders>
              <w:top w:val="nil"/>
              <w:left w:val="nil"/>
              <w:bottom w:val="single" w:sz="4" w:space="0" w:color="auto"/>
              <w:right w:val="single" w:sz="4" w:space="0" w:color="auto"/>
            </w:tcBorders>
            <w:noWrap/>
            <w:vAlign w:val="center"/>
            <w:hideMark/>
          </w:tcPr>
          <w:p w14:paraId="0CE41127"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756D4CDF" w14:textId="77777777" w:rsidTr="00A974C8">
        <w:trPr>
          <w:trHeight w:val="1320"/>
        </w:trPr>
        <w:tc>
          <w:tcPr>
            <w:tcW w:w="800" w:type="dxa"/>
            <w:tcBorders>
              <w:top w:val="nil"/>
              <w:left w:val="single" w:sz="4" w:space="0" w:color="auto"/>
              <w:bottom w:val="single" w:sz="4" w:space="0" w:color="auto"/>
              <w:right w:val="single" w:sz="4" w:space="0" w:color="auto"/>
            </w:tcBorders>
            <w:vAlign w:val="center"/>
            <w:hideMark/>
          </w:tcPr>
          <w:p w14:paraId="6053416A"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4.3</w:t>
            </w:r>
          </w:p>
        </w:tc>
        <w:tc>
          <w:tcPr>
            <w:tcW w:w="4900" w:type="dxa"/>
            <w:tcBorders>
              <w:top w:val="nil"/>
              <w:left w:val="nil"/>
              <w:bottom w:val="single" w:sz="4" w:space="0" w:color="auto"/>
              <w:right w:val="single" w:sz="4" w:space="0" w:color="auto"/>
            </w:tcBorders>
            <w:vAlign w:val="center"/>
            <w:hideMark/>
          </w:tcPr>
          <w:p w14:paraId="75015F9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String voltage (</w:t>
            </w:r>
            <w:proofErr w:type="spellStart"/>
            <w:r w:rsidRPr="00A974C8">
              <w:rPr>
                <w:rFonts w:ascii="72" w:hAnsi="72" w:cs="72"/>
                <w:color w:val="000000"/>
                <w:sz w:val="20"/>
                <w:szCs w:val="20"/>
                <w:lang w:val="en-ZA" w:eastAsia="en-ZA"/>
              </w:rPr>
              <w:t>Vmpp</w:t>
            </w:r>
            <w:proofErr w:type="spellEnd"/>
            <w:r w:rsidRPr="00A974C8">
              <w:rPr>
                <w:rFonts w:ascii="72" w:hAnsi="72" w:cs="72"/>
                <w:color w:val="000000"/>
                <w:sz w:val="20"/>
                <w:szCs w:val="20"/>
                <w:lang w:val="en-ZA" w:eastAsia="en-ZA"/>
              </w:rPr>
              <w:t>) at minimum operating module temperature (at 0° C module temperature)</w:t>
            </w:r>
          </w:p>
        </w:tc>
        <w:tc>
          <w:tcPr>
            <w:tcW w:w="1280" w:type="dxa"/>
            <w:tcBorders>
              <w:top w:val="nil"/>
              <w:left w:val="nil"/>
              <w:bottom w:val="single" w:sz="4" w:space="0" w:color="auto"/>
              <w:right w:val="single" w:sz="4" w:space="0" w:color="auto"/>
            </w:tcBorders>
            <w:vAlign w:val="center"/>
            <w:hideMark/>
          </w:tcPr>
          <w:p w14:paraId="50BC1245"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V</w:t>
            </w:r>
          </w:p>
        </w:tc>
        <w:tc>
          <w:tcPr>
            <w:tcW w:w="1520" w:type="dxa"/>
            <w:tcBorders>
              <w:top w:val="nil"/>
              <w:left w:val="nil"/>
              <w:bottom w:val="single" w:sz="4" w:space="0" w:color="auto"/>
              <w:right w:val="single" w:sz="4" w:space="0" w:color="auto"/>
            </w:tcBorders>
            <w:vAlign w:val="center"/>
            <w:hideMark/>
          </w:tcPr>
          <w:p w14:paraId="5A15BDC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Below the maximum MPP input voltage of respective inverter</w:t>
            </w:r>
          </w:p>
        </w:tc>
        <w:tc>
          <w:tcPr>
            <w:tcW w:w="1120" w:type="dxa"/>
            <w:tcBorders>
              <w:top w:val="nil"/>
              <w:left w:val="nil"/>
              <w:bottom w:val="single" w:sz="4" w:space="0" w:color="auto"/>
              <w:right w:val="single" w:sz="4" w:space="0" w:color="auto"/>
            </w:tcBorders>
            <w:noWrap/>
            <w:vAlign w:val="center"/>
            <w:hideMark/>
          </w:tcPr>
          <w:p w14:paraId="0F1D630B"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1AAF957B" w14:textId="77777777" w:rsidTr="00A974C8">
        <w:trPr>
          <w:trHeight w:val="1320"/>
        </w:trPr>
        <w:tc>
          <w:tcPr>
            <w:tcW w:w="800" w:type="dxa"/>
            <w:tcBorders>
              <w:top w:val="nil"/>
              <w:left w:val="single" w:sz="4" w:space="0" w:color="auto"/>
              <w:bottom w:val="single" w:sz="4" w:space="0" w:color="auto"/>
              <w:right w:val="single" w:sz="4" w:space="0" w:color="auto"/>
            </w:tcBorders>
            <w:vAlign w:val="center"/>
            <w:hideMark/>
          </w:tcPr>
          <w:p w14:paraId="7D2B09D5"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4.4</w:t>
            </w:r>
          </w:p>
        </w:tc>
        <w:tc>
          <w:tcPr>
            <w:tcW w:w="4900" w:type="dxa"/>
            <w:tcBorders>
              <w:top w:val="nil"/>
              <w:left w:val="nil"/>
              <w:bottom w:val="single" w:sz="4" w:space="0" w:color="auto"/>
              <w:right w:val="single" w:sz="4" w:space="0" w:color="auto"/>
            </w:tcBorders>
            <w:vAlign w:val="center"/>
            <w:hideMark/>
          </w:tcPr>
          <w:p w14:paraId="77253646"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String voltage (Voc) at minimum module temperature (at 0° C module temperature)</w:t>
            </w:r>
          </w:p>
        </w:tc>
        <w:tc>
          <w:tcPr>
            <w:tcW w:w="1280" w:type="dxa"/>
            <w:tcBorders>
              <w:top w:val="nil"/>
              <w:left w:val="nil"/>
              <w:bottom w:val="single" w:sz="4" w:space="0" w:color="auto"/>
              <w:right w:val="single" w:sz="4" w:space="0" w:color="auto"/>
            </w:tcBorders>
            <w:vAlign w:val="center"/>
            <w:hideMark/>
          </w:tcPr>
          <w:p w14:paraId="69A00C0B"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V</w:t>
            </w:r>
          </w:p>
        </w:tc>
        <w:tc>
          <w:tcPr>
            <w:tcW w:w="1520" w:type="dxa"/>
            <w:tcBorders>
              <w:top w:val="nil"/>
              <w:left w:val="nil"/>
              <w:bottom w:val="single" w:sz="4" w:space="0" w:color="auto"/>
              <w:right w:val="single" w:sz="4" w:space="0" w:color="auto"/>
            </w:tcBorders>
            <w:vAlign w:val="center"/>
            <w:hideMark/>
          </w:tcPr>
          <w:p w14:paraId="3BFB028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Below the maximum input voltage of respective inverter</w:t>
            </w:r>
          </w:p>
        </w:tc>
        <w:tc>
          <w:tcPr>
            <w:tcW w:w="1120" w:type="dxa"/>
            <w:tcBorders>
              <w:top w:val="nil"/>
              <w:left w:val="nil"/>
              <w:bottom w:val="single" w:sz="4" w:space="0" w:color="auto"/>
              <w:right w:val="single" w:sz="4" w:space="0" w:color="auto"/>
            </w:tcBorders>
            <w:noWrap/>
            <w:vAlign w:val="center"/>
            <w:hideMark/>
          </w:tcPr>
          <w:p w14:paraId="279BAFAF"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42F0C5B1"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5D065F68"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A974C8">
              <w:rPr>
                <w:rFonts w:ascii="72" w:hAnsi="72" w:cs="72"/>
                <w:b/>
                <w:bCs/>
                <w:color w:val="000000"/>
                <w:sz w:val="20"/>
                <w:szCs w:val="20"/>
                <w:lang w:val="en-ZA" w:eastAsia="en-ZA"/>
              </w:rPr>
              <w:t>5</w:t>
            </w:r>
          </w:p>
        </w:tc>
        <w:tc>
          <w:tcPr>
            <w:tcW w:w="4900" w:type="dxa"/>
            <w:tcBorders>
              <w:top w:val="nil"/>
              <w:left w:val="nil"/>
              <w:bottom w:val="single" w:sz="4" w:space="0" w:color="auto"/>
              <w:right w:val="single" w:sz="4" w:space="0" w:color="auto"/>
            </w:tcBorders>
            <w:vAlign w:val="center"/>
            <w:hideMark/>
          </w:tcPr>
          <w:p w14:paraId="5886FCCF"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A974C8">
              <w:rPr>
                <w:rFonts w:ascii="72" w:hAnsi="72" w:cs="72"/>
                <w:b/>
                <w:bCs/>
                <w:color w:val="000000"/>
                <w:sz w:val="20"/>
                <w:szCs w:val="20"/>
                <w:lang w:val="en-ZA" w:eastAsia="en-ZA"/>
              </w:rPr>
              <w:t>Supportive Information</w:t>
            </w:r>
          </w:p>
        </w:tc>
        <w:tc>
          <w:tcPr>
            <w:tcW w:w="1280" w:type="dxa"/>
            <w:tcBorders>
              <w:top w:val="nil"/>
              <w:left w:val="nil"/>
              <w:bottom w:val="single" w:sz="4" w:space="0" w:color="auto"/>
              <w:right w:val="single" w:sz="4" w:space="0" w:color="auto"/>
            </w:tcBorders>
            <w:vAlign w:val="center"/>
            <w:hideMark/>
          </w:tcPr>
          <w:p w14:paraId="4D9D7DD8"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2DF1AFD8"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2BF3CC49"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4EF903E3"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29DCE17B"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5.1</w:t>
            </w:r>
          </w:p>
        </w:tc>
        <w:tc>
          <w:tcPr>
            <w:tcW w:w="4900" w:type="dxa"/>
            <w:tcBorders>
              <w:top w:val="nil"/>
              <w:left w:val="nil"/>
              <w:bottom w:val="single" w:sz="4" w:space="0" w:color="auto"/>
              <w:right w:val="single" w:sz="4" w:space="0" w:color="auto"/>
            </w:tcBorders>
            <w:vAlign w:val="center"/>
            <w:hideMark/>
          </w:tcPr>
          <w:p w14:paraId="19C2FEC8"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PV Array Layout</w:t>
            </w:r>
          </w:p>
        </w:tc>
        <w:tc>
          <w:tcPr>
            <w:tcW w:w="1280" w:type="dxa"/>
            <w:tcBorders>
              <w:top w:val="nil"/>
              <w:left w:val="nil"/>
              <w:bottom w:val="single" w:sz="4" w:space="0" w:color="auto"/>
              <w:right w:val="single" w:sz="4" w:space="0" w:color="auto"/>
            </w:tcBorders>
            <w:noWrap/>
            <w:vAlign w:val="center"/>
            <w:hideMark/>
          </w:tcPr>
          <w:p w14:paraId="68B502FD"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034096EE"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5FEAD4F7"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2803B286"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42170B7C"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5.2</w:t>
            </w:r>
          </w:p>
        </w:tc>
        <w:tc>
          <w:tcPr>
            <w:tcW w:w="4900" w:type="dxa"/>
            <w:tcBorders>
              <w:top w:val="nil"/>
              <w:left w:val="nil"/>
              <w:bottom w:val="single" w:sz="4" w:space="0" w:color="auto"/>
              <w:right w:val="single" w:sz="4" w:space="0" w:color="auto"/>
            </w:tcBorders>
            <w:vAlign w:val="center"/>
            <w:hideMark/>
          </w:tcPr>
          <w:p w14:paraId="09205CBB"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String Voltage calculation</w:t>
            </w:r>
          </w:p>
        </w:tc>
        <w:tc>
          <w:tcPr>
            <w:tcW w:w="1280" w:type="dxa"/>
            <w:tcBorders>
              <w:top w:val="nil"/>
              <w:left w:val="nil"/>
              <w:bottom w:val="single" w:sz="4" w:space="0" w:color="auto"/>
              <w:right w:val="single" w:sz="4" w:space="0" w:color="auto"/>
            </w:tcBorders>
            <w:noWrap/>
            <w:vAlign w:val="center"/>
            <w:hideMark/>
          </w:tcPr>
          <w:p w14:paraId="39922CC1"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37CBB225"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1C7DFA9A"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5618379C"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30E48A95"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5.3</w:t>
            </w:r>
          </w:p>
        </w:tc>
        <w:tc>
          <w:tcPr>
            <w:tcW w:w="4900" w:type="dxa"/>
            <w:tcBorders>
              <w:top w:val="nil"/>
              <w:left w:val="nil"/>
              <w:bottom w:val="single" w:sz="4" w:space="0" w:color="auto"/>
              <w:right w:val="single" w:sz="4" w:space="0" w:color="auto"/>
            </w:tcBorders>
            <w:vAlign w:val="center"/>
            <w:hideMark/>
          </w:tcPr>
          <w:p w14:paraId="4AA5500B"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Technical datasheet of PV module</w:t>
            </w:r>
          </w:p>
        </w:tc>
        <w:tc>
          <w:tcPr>
            <w:tcW w:w="1280" w:type="dxa"/>
            <w:tcBorders>
              <w:top w:val="nil"/>
              <w:left w:val="nil"/>
              <w:bottom w:val="single" w:sz="4" w:space="0" w:color="auto"/>
              <w:right w:val="single" w:sz="4" w:space="0" w:color="auto"/>
            </w:tcBorders>
            <w:noWrap/>
            <w:vAlign w:val="center"/>
            <w:hideMark/>
          </w:tcPr>
          <w:p w14:paraId="42FC8EA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6DF8D87B"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7E95DBA5"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134D9B5E" w14:textId="77777777" w:rsidTr="00A974C8">
        <w:trPr>
          <w:trHeight w:val="528"/>
        </w:trPr>
        <w:tc>
          <w:tcPr>
            <w:tcW w:w="800" w:type="dxa"/>
            <w:tcBorders>
              <w:top w:val="nil"/>
              <w:left w:val="single" w:sz="4" w:space="0" w:color="auto"/>
              <w:bottom w:val="single" w:sz="4" w:space="0" w:color="auto"/>
              <w:right w:val="single" w:sz="4" w:space="0" w:color="auto"/>
            </w:tcBorders>
            <w:vAlign w:val="center"/>
            <w:hideMark/>
          </w:tcPr>
          <w:p w14:paraId="7A1A4072"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5.4</w:t>
            </w:r>
          </w:p>
        </w:tc>
        <w:tc>
          <w:tcPr>
            <w:tcW w:w="4900" w:type="dxa"/>
            <w:tcBorders>
              <w:top w:val="nil"/>
              <w:left w:val="nil"/>
              <w:bottom w:val="single" w:sz="4" w:space="0" w:color="auto"/>
              <w:right w:val="single" w:sz="4" w:space="0" w:color="auto"/>
            </w:tcBorders>
            <w:vAlign w:val="center"/>
            <w:hideMark/>
          </w:tcPr>
          <w:p w14:paraId="5C276161"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Technical datasheet of PV module mounting structure / tracker</w:t>
            </w:r>
          </w:p>
        </w:tc>
        <w:tc>
          <w:tcPr>
            <w:tcW w:w="1280" w:type="dxa"/>
            <w:tcBorders>
              <w:top w:val="nil"/>
              <w:left w:val="nil"/>
              <w:bottom w:val="single" w:sz="4" w:space="0" w:color="auto"/>
              <w:right w:val="single" w:sz="4" w:space="0" w:color="auto"/>
            </w:tcBorders>
            <w:noWrap/>
            <w:vAlign w:val="center"/>
            <w:hideMark/>
          </w:tcPr>
          <w:p w14:paraId="6DCFABC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52FD5CC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5CDC87AB"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67775286"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234E1C5F"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5.5</w:t>
            </w:r>
          </w:p>
        </w:tc>
        <w:tc>
          <w:tcPr>
            <w:tcW w:w="4900" w:type="dxa"/>
            <w:tcBorders>
              <w:top w:val="nil"/>
              <w:left w:val="nil"/>
              <w:bottom w:val="single" w:sz="4" w:space="0" w:color="auto"/>
              <w:right w:val="single" w:sz="4" w:space="0" w:color="auto"/>
            </w:tcBorders>
            <w:vAlign w:val="center"/>
            <w:hideMark/>
          </w:tcPr>
          <w:p w14:paraId="06A33D56"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Technical datasheet of inverter</w:t>
            </w:r>
          </w:p>
        </w:tc>
        <w:tc>
          <w:tcPr>
            <w:tcW w:w="1280" w:type="dxa"/>
            <w:tcBorders>
              <w:top w:val="nil"/>
              <w:left w:val="nil"/>
              <w:bottom w:val="single" w:sz="4" w:space="0" w:color="auto"/>
              <w:right w:val="single" w:sz="4" w:space="0" w:color="auto"/>
            </w:tcBorders>
            <w:noWrap/>
            <w:vAlign w:val="center"/>
            <w:hideMark/>
          </w:tcPr>
          <w:p w14:paraId="3F74B108"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7AB860DC"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0E68D9C7"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01A9647F"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67A5D776"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5.6</w:t>
            </w:r>
          </w:p>
        </w:tc>
        <w:tc>
          <w:tcPr>
            <w:tcW w:w="4900" w:type="dxa"/>
            <w:tcBorders>
              <w:top w:val="nil"/>
              <w:left w:val="nil"/>
              <w:bottom w:val="single" w:sz="4" w:space="0" w:color="auto"/>
              <w:right w:val="single" w:sz="4" w:space="0" w:color="auto"/>
            </w:tcBorders>
            <w:vAlign w:val="center"/>
            <w:hideMark/>
          </w:tcPr>
          <w:p w14:paraId="6047C293"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Technical datasheet of Inverter Stations</w:t>
            </w:r>
          </w:p>
        </w:tc>
        <w:tc>
          <w:tcPr>
            <w:tcW w:w="1280" w:type="dxa"/>
            <w:tcBorders>
              <w:top w:val="nil"/>
              <w:left w:val="nil"/>
              <w:bottom w:val="single" w:sz="4" w:space="0" w:color="auto"/>
              <w:right w:val="single" w:sz="4" w:space="0" w:color="auto"/>
            </w:tcBorders>
            <w:noWrap/>
            <w:vAlign w:val="center"/>
            <w:hideMark/>
          </w:tcPr>
          <w:p w14:paraId="3C007325"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784E21F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6878E9AC"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r w:rsidR="00A974C8" w:rsidRPr="00A974C8" w14:paraId="00217A58" w14:textId="77777777" w:rsidTr="00A974C8">
        <w:trPr>
          <w:trHeight w:val="264"/>
        </w:trPr>
        <w:tc>
          <w:tcPr>
            <w:tcW w:w="800" w:type="dxa"/>
            <w:tcBorders>
              <w:top w:val="nil"/>
              <w:left w:val="single" w:sz="4" w:space="0" w:color="auto"/>
              <w:bottom w:val="single" w:sz="4" w:space="0" w:color="auto"/>
              <w:right w:val="single" w:sz="4" w:space="0" w:color="auto"/>
            </w:tcBorders>
            <w:vAlign w:val="center"/>
            <w:hideMark/>
          </w:tcPr>
          <w:p w14:paraId="5A811D06"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A974C8">
              <w:rPr>
                <w:rFonts w:ascii="72" w:hAnsi="72" w:cs="72"/>
                <w:color w:val="000000"/>
                <w:sz w:val="20"/>
                <w:szCs w:val="20"/>
                <w:lang w:val="en-ZA" w:eastAsia="en-ZA"/>
              </w:rPr>
              <w:t>5.7</w:t>
            </w:r>
          </w:p>
        </w:tc>
        <w:tc>
          <w:tcPr>
            <w:tcW w:w="4900" w:type="dxa"/>
            <w:tcBorders>
              <w:top w:val="nil"/>
              <w:left w:val="nil"/>
              <w:bottom w:val="single" w:sz="4" w:space="0" w:color="auto"/>
              <w:right w:val="single" w:sz="4" w:space="0" w:color="auto"/>
            </w:tcBorders>
            <w:vAlign w:val="center"/>
            <w:hideMark/>
          </w:tcPr>
          <w:p w14:paraId="26435490"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Technical datasheet of MV/LV inverter transformer</w:t>
            </w:r>
          </w:p>
        </w:tc>
        <w:tc>
          <w:tcPr>
            <w:tcW w:w="1280" w:type="dxa"/>
            <w:tcBorders>
              <w:top w:val="nil"/>
              <w:left w:val="nil"/>
              <w:bottom w:val="single" w:sz="4" w:space="0" w:color="auto"/>
              <w:right w:val="single" w:sz="4" w:space="0" w:color="auto"/>
            </w:tcBorders>
            <w:noWrap/>
            <w:vAlign w:val="center"/>
            <w:hideMark/>
          </w:tcPr>
          <w:p w14:paraId="000FCE0A"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A974C8">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7960122C"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75A61932" w14:textId="77777777" w:rsidR="00A974C8" w:rsidRPr="00A974C8" w:rsidRDefault="00A974C8" w:rsidP="00A974C8">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A974C8">
              <w:rPr>
                <w:rFonts w:ascii="72" w:hAnsi="72" w:cs="72"/>
                <w:color w:val="000000"/>
                <w:sz w:val="20"/>
                <w:szCs w:val="20"/>
                <w:lang w:val="en-ZA" w:eastAsia="en-ZA"/>
              </w:rPr>
              <w:t> </w:t>
            </w:r>
          </w:p>
        </w:tc>
      </w:tr>
    </w:tbl>
    <w:p w14:paraId="76AD68EB" w14:textId="77777777" w:rsidR="00A974C8" w:rsidRDefault="00A974C8" w:rsidP="00A974C8">
      <w:pPr>
        <w:pStyle w:val="BodyText"/>
      </w:pPr>
    </w:p>
    <w:p w14:paraId="7B1C78E0" w14:textId="689EFBB5" w:rsidR="00760ADA" w:rsidRDefault="00760ADA" w:rsidP="00760ADA">
      <w:pPr>
        <w:pStyle w:val="Heading1"/>
      </w:pPr>
      <w:r w:rsidRPr="00760ADA">
        <w:t>GUARANTEE ON PERFORMANCE AND AVAILABILITY</w:t>
      </w:r>
    </w:p>
    <w:p w14:paraId="1144BBC1" w14:textId="77777777" w:rsidR="00760ADA" w:rsidRDefault="00760ADA" w:rsidP="006777A3">
      <w:pPr>
        <w:pStyle w:val="BodyText"/>
        <w:numPr>
          <w:ilvl w:val="0"/>
          <w:numId w:val="32"/>
        </w:numPr>
      </w:pPr>
      <w:r w:rsidRPr="00760ADA">
        <w:t xml:space="preserve">The Bidder provides guarantee on the: </w:t>
      </w:r>
    </w:p>
    <w:p w14:paraId="380646EE" w14:textId="77777777" w:rsidR="00760ADA" w:rsidRDefault="00760ADA" w:rsidP="006777A3">
      <w:pPr>
        <w:pStyle w:val="BodyText"/>
        <w:numPr>
          <w:ilvl w:val="0"/>
          <w:numId w:val="33"/>
        </w:numPr>
      </w:pPr>
      <w:r w:rsidRPr="00760ADA">
        <w:t xml:space="preserve">Plant Performance Ratio (PR), and </w:t>
      </w:r>
    </w:p>
    <w:p w14:paraId="432887CB" w14:textId="77CE14F1" w:rsidR="00760ADA" w:rsidRDefault="00760ADA" w:rsidP="006777A3">
      <w:pPr>
        <w:pStyle w:val="BodyText"/>
        <w:numPr>
          <w:ilvl w:val="0"/>
          <w:numId w:val="33"/>
        </w:numPr>
      </w:pPr>
      <w:r w:rsidRPr="00760ADA">
        <w:t xml:space="preserve">Plant Availability </w:t>
      </w:r>
    </w:p>
    <w:p w14:paraId="5A4D2DAB" w14:textId="77777777" w:rsidR="00760ADA" w:rsidRDefault="00760ADA" w:rsidP="006777A3">
      <w:pPr>
        <w:pStyle w:val="BodyText"/>
        <w:numPr>
          <w:ilvl w:val="0"/>
          <w:numId w:val="32"/>
        </w:numPr>
      </w:pPr>
      <w:r w:rsidRPr="00760ADA">
        <w:t xml:space="preserve">These Performance Guaranteed Values will be verified during the Provisional Acceptance Certificate (PAC) Test (PAT) and Final Acceptance Certificate (FAC) Tests. </w:t>
      </w:r>
    </w:p>
    <w:p w14:paraId="1285EFB5" w14:textId="77777777" w:rsidR="00760ADA" w:rsidRDefault="00760ADA" w:rsidP="006777A3">
      <w:pPr>
        <w:pStyle w:val="BodyText"/>
        <w:numPr>
          <w:ilvl w:val="0"/>
          <w:numId w:val="32"/>
        </w:numPr>
      </w:pPr>
      <w:r w:rsidRPr="00760ADA">
        <w:t xml:space="preserve">The actual Performance Ratio (PR) shall be evaluated at 99% plant availability. The actual Plant Availability shall be evaluated separately. </w:t>
      </w:r>
    </w:p>
    <w:p w14:paraId="6E196F65" w14:textId="24DB778C" w:rsidR="00760ADA" w:rsidRDefault="00760ADA" w:rsidP="006777A3">
      <w:pPr>
        <w:pStyle w:val="BodyText"/>
        <w:numPr>
          <w:ilvl w:val="0"/>
          <w:numId w:val="32"/>
        </w:numPr>
      </w:pPr>
      <w:r w:rsidRPr="00760ADA">
        <w:t>The Bidder is required to provide Performance Guaranteed Values as indicated in Table 7-1.</w:t>
      </w:r>
    </w:p>
    <w:p w14:paraId="2B8A0C0D" w14:textId="54F5C2B2" w:rsidR="00760ADA" w:rsidRDefault="00760ADA" w:rsidP="00760ADA">
      <w:pPr>
        <w:pStyle w:val="Caption"/>
        <w:keepNext/>
        <w:jc w:val="left"/>
      </w:pPr>
      <w:r>
        <w:t xml:space="preserve">Table </w:t>
      </w:r>
      <w:r>
        <w:fldChar w:fldCharType="begin"/>
      </w:r>
      <w:r>
        <w:instrText xml:space="preserve"> SEQ Table \* ARABIC </w:instrText>
      </w:r>
      <w:r>
        <w:fldChar w:fldCharType="separate"/>
      </w:r>
      <w:r w:rsidR="00B020C3">
        <w:rPr>
          <w:noProof/>
        </w:rPr>
        <w:t>17</w:t>
      </w:r>
      <w:r>
        <w:fldChar w:fldCharType="end"/>
      </w:r>
      <w:r>
        <w:t xml:space="preserve"> </w:t>
      </w:r>
      <w:r w:rsidRPr="003D7A68">
        <w:t>Plant Performance Guarantees</w:t>
      </w:r>
    </w:p>
    <w:tbl>
      <w:tblPr>
        <w:tblW w:w="9620" w:type="dxa"/>
        <w:tblLook w:val="04A0" w:firstRow="1" w:lastRow="0" w:firstColumn="1" w:lastColumn="0" w:noHBand="0" w:noVBand="1"/>
      </w:tblPr>
      <w:tblGrid>
        <w:gridCol w:w="710"/>
        <w:gridCol w:w="5715"/>
        <w:gridCol w:w="1867"/>
        <w:gridCol w:w="1328"/>
      </w:tblGrid>
      <w:tr w:rsidR="00760ADA" w:rsidRPr="00760ADA" w14:paraId="5B6D9410" w14:textId="77777777" w:rsidTr="00760ADA">
        <w:trPr>
          <w:trHeight w:val="540"/>
        </w:trPr>
        <w:tc>
          <w:tcPr>
            <w:tcW w:w="710"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5A3C0548"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760ADA">
              <w:rPr>
                <w:b/>
                <w:bCs/>
                <w:color w:val="000000"/>
                <w:sz w:val="20"/>
                <w:szCs w:val="20"/>
                <w:lang w:val="en-ZA" w:eastAsia="en-ZA"/>
              </w:rPr>
              <w:t xml:space="preserve">Year </w:t>
            </w:r>
          </w:p>
        </w:tc>
        <w:tc>
          <w:tcPr>
            <w:tcW w:w="5715" w:type="dxa"/>
            <w:tcBorders>
              <w:top w:val="single" w:sz="8" w:space="0" w:color="000000"/>
              <w:left w:val="nil"/>
              <w:bottom w:val="single" w:sz="8" w:space="0" w:color="000000"/>
              <w:right w:val="single" w:sz="8" w:space="0" w:color="000000"/>
            </w:tcBorders>
            <w:shd w:val="clear" w:color="000000" w:fill="F2F2F2"/>
            <w:vAlign w:val="center"/>
            <w:hideMark/>
          </w:tcPr>
          <w:p w14:paraId="4BA371D9"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760ADA">
              <w:rPr>
                <w:b/>
                <w:bCs/>
                <w:color w:val="000000"/>
                <w:sz w:val="20"/>
                <w:szCs w:val="20"/>
                <w:lang w:val="en-ZA" w:eastAsia="en-ZA"/>
              </w:rPr>
              <w:t xml:space="preserve">Parameter </w:t>
            </w:r>
          </w:p>
        </w:tc>
        <w:tc>
          <w:tcPr>
            <w:tcW w:w="1867" w:type="dxa"/>
            <w:tcBorders>
              <w:top w:val="single" w:sz="8" w:space="0" w:color="000000"/>
              <w:left w:val="nil"/>
              <w:bottom w:val="single" w:sz="8" w:space="0" w:color="000000"/>
              <w:right w:val="single" w:sz="8" w:space="0" w:color="000000"/>
            </w:tcBorders>
            <w:shd w:val="clear" w:color="000000" w:fill="F2F2F2"/>
            <w:vAlign w:val="center"/>
            <w:hideMark/>
          </w:tcPr>
          <w:p w14:paraId="585371BD"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760ADA">
              <w:rPr>
                <w:b/>
                <w:bCs/>
                <w:color w:val="000000"/>
                <w:sz w:val="20"/>
                <w:szCs w:val="20"/>
                <w:lang w:val="en-ZA" w:eastAsia="en-ZA"/>
              </w:rPr>
              <w:t xml:space="preserve">Minimum required by Employer </w:t>
            </w:r>
          </w:p>
        </w:tc>
        <w:tc>
          <w:tcPr>
            <w:tcW w:w="1328" w:type="dxa"/>
            <w:tcBorders>
              <w:top w:val="single" w:sz="8" w:space="0" w:color="000000"/>
              <w:left w:val="nil"/>
              <w:bottom w:val="single" w:sz="8" w:space="0" w:color="000000"/>
              <w:right w:val="single" w:sz="8" w:space="0" w:color="000000"/>
            </w:tcBorders>
            <w:shd w:val="clear" w:color="000000" w:fill="F2F2F2"/>
            <w:vAlign w:val="center"/>
            <w:hideMark/>
          </w:tcPr>
          <w:p w14:paraId="143F4CAF"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b/>
                <w:bCs/>
                <w:color w:val="000000"/>
                <w:sz w:val="20"/>
                <w:szCs w:val="20"/>
                <w:lang w:val="en-ZA" w:eastAsia="en-ZA"/>
              </w:rPr>
            </w:pPr>
            <w:r w:rsidRPr="00760ADA">
              <w:rPr>
                <w:b/>
                <w:bCs/>
                <w:color w:val="000000"/>
                <w:sz w:val="20"/>
                <w:szCs w:val="20"/>
                <w:lang w:val="en-ZA" w:eastAsia="en-ZA"/>
              </w:rPr>
              <w:t xml:space="preserve">Guaranteed by Bidder </w:t>
            </w:r>
          </w:p>
        </w:tc>
      </w:tr>
      <w:tr w:rsidR="00760ADA" w:rsidRPr="00760ADA" w14:paraId="78F7CD49" w14:textId="77777777" w:rsidTr="00760ADA">
        <w:trPr>
          <w:trHeight w:val="540"/>
        </w:trPr>
        <w:tc>
          <w:tcPr>
            <w:tcW w:w="710" w:type="dxa"/>
            <w:vMerge w:val="restart"/>
            <w:tcBorders>
              <w:top w:val="nil"/>
              <w:left w:val="single" w:sz="8" w:space="0" w:color="000000"/>
              <w:bottom w:val="single" w:sz="8" w:space="0" w:color="000000"/>
              <w:right w:val="single" w:sz="8" w:space="0" w:color="000000"/>
            </w:tcBorders>
            <w:vAlign w:val="center"/>
            <w:hideMark/>
          </w:tcPr>
          <w:p w14:paraId="15D61663"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1</w:t>
            </w:r>
          </w:p>
        </w:tc>
        <w:tc>
          <w:tcPr>
            <w:tcW w:w="5715" w:type="dxa"/>
            <w:tcBorders>
              <w:top w:val="nil"/>
              <w:left w:val="nil"/>
              <w:bottom w:val="single" w:sz="8" w:space="0" w:color="000000"/>
              <w:right w:val="single" w:sz="8" w:space="0" w:color="000000"/>
            </w:tcBorders>
            <w:vAlign w:val="center"/>
            <w:hideMark/>
          </w:tcPr>
          <w:p w14:paraId="51258F02"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Guaranteed annual average Performance Ratio for year 1 of operation - Tests After Date of Completion (Year 1) </w:t>
            </w:r>
          </w:p>
        </w:tc>
        <w:tc>
          <w:tcPr>
            <w:tcW w:w="1867" w:type="dxa"/>
            <w:tcBorders>
              <w:top w:val="nil"/>
              <w:left w:val="nil"/>
              <w:bottom w:val="single" w:sz="8" w:space="0" w:color="000000"/>
              <w:right w:val="single" w:sz="8" w:space="0" w:color="000000"/>
            </w:tcBorders>
            <w:vAlign w:val="center"/>
            <w:hideMark/>
          </w:tcPr>
          <w:p w14:paraId="28EC1EAA"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78%</w:t>
            </w:r>
          </w:p>
        </w:tc>
        <w:tc>
          <w:tcPr>
            <w:tcW w:w="1328" w:type="dxa"/>
            <w:tcBorders>
              <w:top w:val="nil"/>
              <w:left w:val="nil"/>
              <w:bottom w:val="single" w:sz="8" w:space="0" w:color="000000"/>
              <w:right w:val="single" w:sz="8" w:space="0" w:color="000000"/>
            </w:tcBorders>
            <w:vAlign w:val="center"/>
            <w:hideMark/>
          </w:tcPr>
          <w:p w14:paraId="0561188F"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02DBF413" w14:textId="77777777" w:rsidTr="00760ADA">
        <w:trPr>
          <w:trHeight w:val="540"/>
        </w:trPr>
        <w:tc>
          <w:tcPr>
            <w:tcW w:w="710" w:type="dxa"/>
            <w:vMerge/>
            <w:tcBorders>
              <w:top w:val="nil"/>
              <w:left w:val="single" w:sz="8" w:space="0" w:color="000000"/>
              <w:bottom w:val="single" w:sz="8" w:space="0" w:color="000000"/>
              <w:right w:val="single" w:sz="8" w:space="0" w:color="000000"/>
            </w:tcBorders>
            <w:vAlign w:val="center"/>
            <w:hideMark/>
          </w:tcPr>
          <w:p w14:paraId="558B5138"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p>
        </w:tc>
        <w:tc>
          <w:tcPr>
            <w:tcW w:w="5715" w:type="dxa"/>
            <w:tcBorders>
              <w:top w:val="nil"/>
              <w:left w:val="nil"/>
              <w:bottom w:val="single" w:sz="8" w:space="0" w:color="000000"/>
              <w:right w:val="single" w:sz="8" w:space="0" w:color="000000"/>
            </w:tcBorders>
            <w:vAlign w:val="center"/>
            <w:hideMark/>
          </w:tcPr>
          <w:p w14:paraId="5CB7BA2B"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Guaranteed annual average Plant Availability for year 1 of operation - Tests After Date of Completion (Year 1) </w:t>
            </w:r>
          </w:p>
        </w:tc>
        <w:tc>
          <w:tcPr>
            <w:tcW w:w="1867" w:type="dxa"/>
            <w:tcBorders>
              <w:top w:val="nil"/>
              <w:left w:val="nil"/>
              <w:bottom w:val="single" w:sz="8" w:space="0" w:color="000000"/>
              <w:right w:val="single" w:sz="8" w:space="0" w:color="000000"/>
            </w:tcBorders>
            <w:vAlign w:val="center"/>
            <w:hideMark/>
          </w:tcPr>
          <w:p w14:paraId="0F6DE1E2"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95%</w:t>
            </w:r>
          </w:p>
        </w:tc>
        <w:tc>
          <w:tcPr>
            <w:tcW w:w="1328" w:type="dxa"/>
            <w:tcBorders>
              <w:top w:val="nil"/>
              <w:left w:val="nil"/>
              <w:bottom w:val="single" w:sz="8" w:space="0" w:color="000000"/>
              <w:right w:val="single" w:sz="8" w:space="0" w:color="000000"/>
            </w:tcBorders>
            <w:vAlign w:val="center"/>
            <w:hideMark/>
          </w:tcPr>
          <w:p w14:paraId="057F61EA"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315898FC" w14:textId="77777777" w:rsidTr="00760ADA">
        <w:trPr>
          <w:trHeight w:val="540"/>
        </w:trPr>
        <w:tc>
          <w:tcPr>
            <w:tcW w:w="710" w:type="dxa"/>
            <w:vMerge w:val="restart"/>
            <w:tcBorders>
              <w:top w:val="nil"/>
              <w:left w:val="single" w:sz="8" w:space="0" w:color="000000"/>
              <w:bottom w:val="single" w:sz="8" w:space="0" w:color="000000"/>
              <w:right w:val="single" w:sz="8" w:space="0" w:color="000000"/>
            </w:tcBorders>
            <w:vAlign w:val="center"/>
            <w:hideMark/>
          </w:tcPr>
          <w:p w14:paraId="4B2F3ADE"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2</w:t>
            </w:r>
          </w:p>
        </w:tc>
        <w:tc>
          <w:tcPr>
            <w:tcW w:w="5715" w:type="dxa"/>
            <w:tcBorders>
              <w:top w:val="nil"/>
              <w:left w:val="nil"/>
              <w:bottom w:val="single" w:sz="8" w:space="0" w:color="000000"/>
              <w:right w:val="single" w:sz="8" w:space="0" w:color="000000"/>
            </w:tcBorders>
            <w:vAlign w:val="center"/>
            <w:hideMark/>
          </w:tcPr>
          <w:p w14:paraId="6DF238CE"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Guaranteed annual average Performance Ratio for year 2 of operation - Tests After Date of Completion (Year 2) </w:t>
            </w:r>
          </w:p>
        </w:tc>
        <w:tc>
          <w:tcPr>
            <w:tcW w:w="1867" w:type="dxa"/>
            <w:tcBorders>
              <w:top w:val="nil"/>
              <w:left w:val="nil"/>
              <w:bottom w:val="single" w:sz="8" w:space="0" w:color="000000"/>
              <w:right w:val="single" w:sz="8" w:space="0" w:color="000000"/>
            </w:tcBorders>
            <w:vAlign w:val="center"/>
            <w:hideMark/>
          </w:tcPr>
          <w:p w14:paraId="007A25BC"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78%</w:t>
            </w:r>
          </w:p>
        </w:tc>
        <w:tc>
          <w:tcPr>
            <w:tcW w:w="1328" w:type="dxa"/>
            <w:tcBorders>
              <w:top w:val="nil"/>
              <w:left w:val="nil"/>
              <w:bottom w:val="single" w:sz="8" w:space="0" w:color="000000"/>
              <w:right w:val="single" w:sz="8" w:space="0" w:color="000000"/>
            </w:tcBorders>
            <w:vAlign w:val="center"/>
            <w:hideMark/>
          </w:tcPr>
          <w:p w14:paraId="69064A2D"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74EE7571" w14:textId="77777777" w:rsidTr="00760ADA">
        <w:trPr>
          <w:trHeight w:val="540"/>
        </w:trPr>
        <w:tc>
          <w:tcPr>
            <w:tcW w:w="710" w:type="dxa"/>
            <w:vMerge/>
            <w:tcBorders>
              <w:top w:val="nil"/>
              <w:left w:val="single" w:sz="8" w:space="0" w:color="000000"/>
              <w:bottom w:val="single" w:sz="8" w:space="0" w:color="000000"/>
              <w:right w:val="single" w:sz="8" w:space="0" w:color="000000"/>
            </w:tcBorders>
            <w:vAlign w:val="center"/>
            <w:hideMark/>
          </w:tcPr>
          <w:p w14:paraId="2EF1CB6C"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p>
        </w:tc>
        <w:tc>
          <w:tcPr>
            <w:tcW w:w="5715" w:type="dxa"/>
            <w:tcBorders>
              <w:top w:val="nil"/>
              <w:left w:val="nil"/>
              <w:bottom w:val="single" w:sz="8" w:space="0" w:color="000000"/>
              <w:right w:val="single" w:sz="8" w:space="0" w:color="000000"/>
            </w:tcBorders>
            <w:vAlign w:val="center"/>
            <w:hideMark/>
          </w:tcPr>
          <w:p w14:paraId="0D15B9D7"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Guaranteed annual average Plant Availability for year 2 of operation - Tests After Date of Completion (Year 2) </w:t>
            </w:r>
          </w:p>
        </w:tc>
        <w:tc>
          <w:tcPr>
            <w:tcW w:w="1867" w:type="dxa"/>
            <w:tcBorders>
              <w:top w:val="nil"/>
              <w:left w:val="nil"/>
              <w:bottom w:val="single" w:sz="8" w:space="0" w:color="000000"/>
              <w:right w:val="single" w:sz="8" w:space="0" w:color="000000"/>
            </w:tcBorders>
            <w:vAlign w:val="center"/>
            <w:hideMark/>
          </w:tcPr>
          <w:p w14:paraId="15872B26"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95%</w:t>
            </w:r>
          </w:p>
        </w:tc>
        <w:tc>
          <w:tcPr>
            <w:tcW w:w="1328" w:type="dxa"/>
            <w:tcBorders>
              <w:top w:val="nil"/>
              <w:left w:val="nil"/>
              <w:bottom w:val="single" w:sz="8" w:space="0" w:color="000000"/>
              <w:right w:val="single" w:sz="8" w:space="0" w:color="000000"/>
            </w:tcBorders>
            <w:vAlign w:val="center"/>
            <w:hideMark/>
          </w:tcPr>
          <w:p w14:paraId="7D8F1390"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bl>
    <w:p w14:paraId="399754F8" w14:textId="77777777" w:rsidR="00760ADA" w:rsidRDefault="00760ADA" w:rsidP="00760ADA">
      <w:pPr>
        <w:pStyle w:val="BodyText"/>
      </w:pPr>
    </w:p>
    <w:p w14:paraId="2236FB3B" w14:textId="77777777" w:rsidR="00760ADA" w:rsidRDefault="00760ADA" w:rsidP="006777A3">
      <w:pPr>
        <w:pStyle w:val="BodyText"/>
        <w:numPr>
          <w:ilvl w:val="0"/>
          <w:numId w:val="32"/>
        </w:numPr>
      </w:pPr>
      <w:r w:rsidRPr="00760ADA">
        <w:t xml:space="preserve">With regards to the “Guaranteed annual average Performance Ratio for year 1 of operation - Tests After Date of Completion (Year 1)” provided in Table 7-1, the Bidder is required to provide a monthly breakdown of this year 1 Performance Ratio (PR) guarantee, along with estimation of solar irradiation on module plane, in a tabular format as shown in Table 7-2. </w:t>
      </w:r>
    </w:p>
    <w:p w14:paraId="2DAAC331" w14:textId="719EDF84" w:rsidR="00760ADA" w:rsidRDefault="00760ADA" w:rsidP="006777A3">
      <w:pPr>
        <w:pStyle w:val="BodyText"/>
        <w:numPr>
          <w:ilvl w:val="0"/>
          <w:numId w:val="32"/>
        </w:numPr>
      </w:pPr>
      <w:r w:rsidRPr="00760ADA">
        <w:t>The Performance Ratio (PR) guaranteed for the Tests After Date of Completion (Year 1) will be the corresponding monthly average PR (shown in Table 7-2) during which the test is performed. If the test duration covers period of two consecutive months, then the guaranteed PR during the Tests After Date of Completion (Year 1) is calculated based on weighted average PR of the two respective months.</w:t>
      </w:r>
    </w:p>
    <w:p w14:paraId="07196A27" w14:textId="15A68C22" w:rsidR="00760ADA" w:rsidRDefault="00760ADA" w:rsidP="00760ADA">
      <w:pPr>
        <w:pStyle w:val="Caption"/>
        <w:keepNext/>
        <w:jc w:val="left"/>
      </w:pPr>
      <w:r>
        <w:t xml:space="preserve">Table </w:t>
      </w:r>
      <w:r>
        <w:fldChar w:fldCharType="begin"/>
      </w:r>
      <w:r>
        <w:instrText xml:space="preserve"> SEQ Table \* ARABIC </w:instrText>
      </w:r>
      <w:r>
        <w:fldChar w:fldCharType="separate"/>
      </w:r>
      <w:r w:rsidR="00B020C3">
        <w:rPr>
          <w:noProof/>
        </w:rPr>
        <w:t>18</w:t>
      </w:r>
      <w:r>
        <w:fldChar w:fldCharType="end"/>
      </w:r>
      <w:r>
        <w:t xml:space="preserve"> </w:t>
      </w:r>
      <w:r w:rsidRPr="00085EF6">
        <w:t>Monthly breakdown of Guaranteed Performance Ratio for first year</w:t>
      </w:r>
    </w:p>
    <w:tbl>
      <w:tblPr>
        <w:tblW w:w="9480" w:type="dxa"/>
        <w:tblLook w:val="04A0" w:firstRow="1" w:lastRow="0" w:firstColumn="1" w:lastColumn="0" w:noHBand="0" w:noVBand="1"/>
      </w:tblPr>
      <w:tblGrid>
        <w:gridCol w:w="2600"/>
        <w:gridCol w:w="3860"/>
        <w:gridCol w:w="3020"/>
      </w:tblGrid>
      <w:tr w:rsidR="00760ADA" w:rsidRPr="00760ADA" w14:paraId="5A46745B" w14:textId="77777777" w:rsidTr="00760ADA">
        <w:trPr>
          <w:trHeight w:val="528"/>
        </w:trPr>
        <w:tc>
          <w:tcPr>
            <w:tcW w:w="2600" w:type="dxa"/>
            <w:vMerge w:val="restart"/>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7A9B4C2E"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760ADA">
              <w:rPr>
                <w:b/>
                <w:bCs/>
                <w:color w:val="000000"/>
                <w:sz w:val="20"/>
                <w:szCs w:val="20"/>
                <w:lang w:val="en-ZA" w:eastAsia="en-ZA"/>
              </w:rPr>
              <w:t xml:space="preserve">Month </w:t>
            </w:r>
          </w:p>
        </w:tc>
        <w:tc>
          <w:tcPr>
            <w:tcW w:w="3860" w:type="dxa"/>
            <w:vMerge w:val="restart"/>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32C66F3C"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760ADA">
              <w:rPr>
                <w:b/>
                <w:bCs/>
                <w:color w:val="000000"/>
                <w:sz w:val="20"/>
                <w:szCs w:val="20"/>
                <w:lang w:val="en-ZA" w:eastAsia="en-ZA"/>
              </w:rPr>
              <w:t xml:space="preserve">Breakdown of first year annual guaranteed PR (%) </w:t>
            </w:r>
          </w:p>
        </w:tc>
        <w:tc>
          <w:tcPr>
            <w:tcW w:w="3020" w:type="dxa"/>
            <w:tcBorders>
              <w:top w:val="single" w:sz="8" w:space="0" w:color="000000"/>
              <w:left w:val="nil"/>
              <w:bottom w:val="nil"/>
              <w:right w:val="single" w:sz="8" w:space="0" w:color="000000"/>
            </w:tcBorders>
            <w:shd w:val="clear" w:color="000000" w:fill="F2F2F2"/>
            <w:vAlign w:val="center"/>
            <w:hideMark/>
          </w:tcPr>
          <w:p w14:paraId="01A60CD2"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b/>
                <w:bCs/>
                <w:color w:val="000000"/>
                <w:sz w:val="20"/>
                <w:szCs w:val="20"/>
                <w:lang w:val="en-ZA" w:eastAsia="en-ZA"/>
              </w:rPr>
            </w:pPr>
            <w:r w:rsidRPr="00760ADA">
              <w:rPr>
                <w:b/>
                <w:bCs/>
                <w:color w:val="000000"/>
                <w:sz w:val="20"/>
                <w:szCs w:val="20"/>
                <w:lang w:val="en-ZA" w:eastAsia="en-ZA"/>
              </w:rPr>
              <w:t xml:space="preserve">Estimated Solar Irradiation on Module </w:t>
            </w:r>
          </w:p>
        </w:tc>
      </w:tr>
      <w:tr w:rsidR="00760ADA" w:rsidRPr="00760ADA" w14:paraId="2264666B" w14:textId="77777777" w:rsidTr="00760ADA">
        <w:trPr>
          <w:trHeight w:val="300"/>
        </w:trPr>
        <w:tc>
          <w:tcPr>
            <w:tcW w:w="2600" w:type="dxa"/>
            <w:vMerge/>
            <w:tcBorders>
              <w:top w:val="single" w:sz="8" w:space="0" w:color="000000"/>
              <w:left w:val="single" w:sz="8" w:space="0" w:color="000000"/>
              <w:bottom w:val="single" w:sz="8" w:space="0" w:color="000000"/>
              <w:right w:val="single" w:sz="8" w:space="0" w:color="000000"/>
            </w:tcBorders>
            <w:vAlign w:val="center"/>
            <w:hideMark/>
          </w:tcPr>
          <w:p w14:paraId="5BEABD5F"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b/>
                <w:bCs/>
                <w:color w:val="000000"/>
                <w:sz w:val="20"/>
                <w:szCs w:val="20"/>
                <w:lang w:val="en-ZA" w:eastAsia="en-ZA"/>
              </w:rPr>
            </w:pPr>
          </w:p>
        </w:tc>
        <w:tc>
          <w:tcPr>
            <w:tcW w:w="3860" w:type="dxa"/>
            <w:vMerge/>
            <w:tcBorders>
              <w:top w:val="single" w:sz="8" w:space="0" w:color="000000"/>
              <w:left w:val="single" w:sz="8" w:space="0" w:color="000000"/>
              <w:bottom w:val="single" w:sz="8" w:space="0" w:color="000000"/>
              <w:right w:val="single" w:sz="8" w:space="0" w:color="000000"/>
            </w:tcBorders>
            <w:vAlign w:val="center"/>
            <w:hideMark/>
          </w:tcPr>
          <w:p w14:paraId="576FC38C"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b/>
                <w:bCs/>
                <w:color w:val="000000"/>
                <w:sz w:val="20"/>
                <w:szCs w:val="20"/>
                <w:lang w:val="en-ZA" w:eastAsia="en-ZA"/>
              </w:rPr>
            </w:pPr>
          </w:p>
        </w:tc>
        <w:tc>
          <w:tcPr>
            <w:tcW w:w="3020" w:type="dxa"/>
            <w:tcBorders>
              <w:top w:val="nil"/>
              <w:left w:val="nil"/>
              <w:bottom w:val="single" w:sz="8" w:space="0" w:color="000000"/>
              <w:right w:val="single" w:sz="8" w:space="0" w:color="000000"/>
            </w:tcBorders>
            <w:shd w:val="clear" w:color="000000" w:fill="F2F2F2"/>
            <w:vAlign w:val="center"/>
            <w:hideMark/>
          </w:tcPr>
          <w:p w14:paraId="75ADAA1F"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760ADA">
              <w:rPr>
                <w:b/>
                <w:bCs/>
                <w:color w:val="000000"/>
                <w:sz w:val="20"/>
                <w:szCs w:val="20"/>
                <w:lang w:val="en-ZA" w:eastAsia="en-ZA"/>
              </w:rPr>
              <w:t xml:space="preserve">Plane (kWh/m2) </w:t>
            </w:r>
          </w:p>
        </w:tc>
      </w:tr>
      <w:tr w:rsidR="00760ADA" w:rsidRPr="00760ADA" w14:paraId="12CE3C81"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00B9D3CB"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January </w:t>
            </w:r>
          </w:p>
        </w:tc>
        <w:tc>
          <w:tcPr>
            <w:tcW w:w="3860" w:type="dxa"/>
            <w:tcBorders>
              <w:top w:val="nil"/>
              <w:left w:val="nil"/>
              <w:bottom w:val="single" w:sz="8" w:space="0" w:color="000000"/>
              <w:right w:val="single" w:sz="8" w:space="0" w:color="000000"/>
            </w:tcBorders>
            <w:vAlign w:val="center"/>
            <w:hideMark/>
          </w:tcPr>
          <w:p w14:paraId="73FEB9B5"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0E273FFB"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2138C037" w14:textId="77777777" w:rsidTr="00760ADA">
        <w:trPr>
          <w:trHeight w:val="528"/>
        </w:trPr>
        <w:tc>
          <w:tcPr>
            <w:tcW w:w="2600"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0CF3DCCF"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760ADA">
              <w:rPr>
                <w:b/>
                <w:bCs/>
                <w:color w:val="000000"/>
                <w:sz w:val="20"/>
                <w:szCs w:val="20"/>
                <w:lang w:val="en-ZA" w:eastAsia="en-ZA"/>
              </w:rPr>
              <w:t xml:space="preserve">Month </w:t>
            </w:r>
          </w:p>
        </w:tc>
        <w:tc>
          <w:tcPr>
            <w:tcW w:w="3860" w:type="dxa"/>
            <w:vMerge w:val="restart"/>
            <w:tcBorders>
              <w:top w:val="nil"/>
              <w:left w:val="single" w:sz="8" w:space="0" w:color="000000"/>
              <w:bottom w:val="single" w:sz="8" w:space="0" w:color="000000"/>
              <w:right w:val="single" w:sz="8" w:space="0" w:color="000000"/>
            </w:tcBorders>
            <w:shd w:val="clear" w:color="000000" w:fill="F2F2F2"/>
            <w:vAlign w:val="center"/>
            <w:hideMark/>
          </w:tcPr>
          <w:p w14:paraId="026AB0AB"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760ADA">
              <w:rPr>
                <w:b/>
                <w:bCs/>
                <w:color w:val="000000"/>
                <w:sz w:val="20"/>
                <w:szCs w:val="20"/>
                <w:lang w:val="en-ZA" w:eastAsia="en-ZA"/>
              </w:rPr>
              <w:t xml:space="preserve">Breakdown of first year annual guaranteed PR (%) </w:t>
            </w:r>
          </w:p>
        </w:tc>
        <w:tc>
          <w:tcPr>
            <w:tcW w:w="3020" w:type="dxa"/>
            <w:tcBorders>
              <w:top w:val="nil"/>
              <w:left w:val="nil"/>
              <w:bottom w:val="nil"/>
              <w:right w:val="single" w:sz="8" w:space="0" w:color="000000"/>
            </w:tcBorders>
            <w:shd w:val="clear" w:color="000000" w:fill="F2F2F2"/>
            <w:vAlign w:val="center"/>
            <w:hideMark/>
          </w:tcPr>
          <w:p w14:paraId="52083DD4"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b/>
                <w:bCs/>
                <w:color w:val="000000"/>
                <w:sz w:val="20"/>
                <w:szCs w:val="20"/>
                <w:lang w:val="en-ZA" w:eastAsia="en-ZA"/>
              </w:rPr>
            </w:pPr>
            <w:r w:rsidRPr="00760ADA">
              <w:rPr>
                <w:b/>
                <w:bCs/>
                <w:color w:val="000000"/>
                <w:sz w:val="20"/>
                <w:szCs w:val="20"/>
                <w:lang w:val="en-ZA" w:eastAsia="en-ZA"/>
              </w:rPr>
              <w:t xml:space="preserve">Estimated Solar Irradiation on Module </w:t>
            </w:r>
          </w:p>
        </w:tc>
      </w:tr>
      <w:tr w:rsidR="00760ADA" w:rsidRPr="00760ADA" w14:paraId="5966F41A" w14:textId="77777777" w:rsidTr="00760ADA">
        <w:trPr>
          <w:trHeight w:val="300"/>
        </w:trPr>
        <w:tc>
          <w:tcPr>
            <w:tcW w:w="2600" w:type="dxa"/>
            <w:vMerge/>
            <w:tcBorders>
              <w:top w:val="nil"/>
              <w:left w:val="single" w:sz="8" w:space="0" w:color="000000"/>
              <w:bottom w:val="single" w:sz="8" w:space="0" w:color="000000"/>
              <w:right w:val="single" w:sz="8" w:space="0" w:color="000000"/>
            </w:tcBorders>
            <w:vAlign w:val="center"/>
            <w:hideMark/>
          </w:tcPr>
          <w:p w14:paraId="1932D26D"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b/>
                <w:bCs/>
                <w:color w:val="000000"/>
                <w:sz w:val="20"/>
                <w:szCs w:val="20"/>
                <w:lang w:val="en-ZA" w:eastAsia="en-ZA"/>
              </w:rPr>
            </w:pPr>
          </w:p>
        </w:tc>
        <w:tc>
          <w:tcPr>
            <w:tcW w:w="3860" w:type="dxa"/>
            <w:vMerge/>
            <w:tcBorders>
              <w:top w:val="nil"/>
              <w:left w:val="single" w:sz="8" w:space="0" w:color="000000"/>
              <w:bottom w:val="single" w:sz="8" w:space="0" w:color="000000"/>
              <w:right w:val="single" w:sz="8" w:space="0" w:color="000000"/>
            </w:tcBorders>
            <w:vAlign w:val="center"/>
            <w:hideMark/>
          </w:tcPr>
          <w:p w14:paraId="4DBF6E46"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b/>
                <w:bCs/>
                <w:color w:val="000000"/>
                <w:sz w:val="20"/>
                <w:szCs w:val="20"/>
                <w:lang w:val="en-ZA" w:eastAsia="en-ZA"/>
              </w:rPr>
            </w:pPr>
          </w:p>
        </w:tc>
        <w:tc>
          <w:tcPr>
            <w:tcW w:w="3020" w:type="dxa"/>
            <w:tcBorders>
              <w:top w:val="nil"/>
              <w:left w:val="nil"/>
              <w:bottom w:val="single" w:sz="8" w:space="0" w:color="000000"/>
              <w:right w:val="single" w:sz="8" w:space="0" w:color="000000"/>
            </w:tcBorders>
            <w:shd w:val="clear" w:color="000000" w:fill="F2F2F2"/>
            <w:vAlign w:val="center"/>
            <w:hideMark/>
          </w:tcPr>
          <w:p w14:paraId="43F642A1"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760ADA">
              <w:rPr>
                <w:b/>
                <w:bCs/>
                <w:color w:val="000000"/>
                <w:sz w:val="20"/>
                <w:szCs w:val="20"/>
                <w:lang w:val="en-ZA" w:eastAsia="en-ZA"/>
              </w:rPr>
              <w:t xml:space="preserve">Plane (kWh/m2) </w:t>
            </w:r>
          </w:p>
        </w:tc>
      </w:tr>
      <w:tr w:rsidR="00760ADA" w:rsidRPr="00760ADA" w14:paraId="0A4D0D2C"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5DAF6C93"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February </w:t>
            </w:r>
          </w:p>
        </w:tc>
        <w:tc>
          <w:tcPr>
            <w:tcW w:w="3860" w:type="dxa"/>
            <w:tcBorders>
              <w:top w:val="nil"/>
              <w:left w:val="nil"/>
              <w:bottom w:val="single" w:sz="8" w:space="0" w:color="000000"/>
              <w:right w:val="single" w:sz="8" w:space="0" w:color="000000"/>
            </w:tcBorders>
            <w:vAlign w:val="center"/>
            <w:hideMark/>
          </w:tcPr>
          <w:p w14:paraId="2DE52928"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4B68B0A2"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5A0E9BEF"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48FF0E0D"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March </w:t>
            </w:r>
          </w:p>
        </w:tc>
        <w:tc>
          <w:tcPr>
            <w:tcW w:w="3860" w:type="dxa"/>
            <w:tcBorders>
              <w:top w:val="nil"/>
              <w:left w:val="nil"/>
              <w:bottom w:val="single" w:sz="8" w:space="0" w:color="000000"/>
              <w:right w:val="single" w:sz="8" w:space="0" w:color="000000"/>
            </w:tcBorders>
            <w:vAlign w:val="center"/>
            <w:hideMark/>
          </w:tcPr>
          <w:p w14:paraId="7BCAE3FB"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31991D87"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38B6227C"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7D80FC22"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April </w:t>
            </w:r>
          </w:p>
        </w:tc>
        <w:tc>
          <w:tcPr>
            <w:tcW w:w="3860" w:type="dxa"/>
            <w:tcBorders>
              <w:top w:val="nil"/>
              <w:left w:val="nil"/>
              <w:bottom w:val="single" w:sz="8" w:space="0" w:color="000000"/>
              <w:right w:val="single" w:sz="8" w:space="0" w:color="000000"/>
            </w:tcBorders>
            <w:vAlign w:val="center"/>
            <w:hideMark/>
          </w:tcPr>
          <w:p w14:paraId="58559C29"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6754BBD1"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76FBABCB"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3E55B58E"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May </w:t>
            </w:r>
          </w:p>
        </w:tc>
        <w:tc>
          <w:tcPr>
            <w:tcW w:w="3860" w:type="dxa"/>
            <w:tcBorders>
              <w:top w:val="nil"/>
              <w:left w:val="nil"/>
              <w:bottom w:val="single" w:sz="8" w:space="0" w:color="000000"/>
              <w:right w:val="single" w:sz="8" w:space="0" w:color="000000"/>
            </w:tcBorders>
            <w:vAlign w:val="center"/>
            <w:hideMark/>
          </w:tcPr>
          <w:p w14:paraId="7922DF80"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49E52650"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79D91A03"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2FFA77B1"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June </w:t>
            </w:r>
          </w:p>
        </w:tc>
        <w:tc>
          <w:tcPr>
            <w:tcW w:w="3860" w:type="dxa"/>
            <w:tcBorders>
              <w:top w:val="nil"/>
              <w:left w:val="nil"/>
              <w:bottom w:val="single" w:sz="8" w:space="0" w:color="000000"/>
              <w:right w:val="single" w:sz="8" w:space="0" w:color="000000"/>
            </w:tcBorders>
            <w:vAlign w:val="center"/>
            <w:hideMark/>
          </w:tcPr>
          <w:p w14:paraId="36CE9F56"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2FC37E82"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1A4B776A"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18C7EEA9"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July </w:t>
            </w:r>
          </w:p>
        </w:tc>
        <w:tc>
          <w:tcPr>
            <w:tcW w:w="3860" w:type="dxa"/>
            <w:tcBorders>
              <w:top w:val="nil"/>
              <w:left w:val="nil"/>
              <w:bottom w:val="single" w:sz="8" w:space="0" w:color="000000"/>
              <w:right w:val="single" w:sz="8" w:space="0" w:color="000000"/>
            </w:tcBorders>
            <w:vAlign w:val="center"/>
            <w:hideMark/>
          </w:tcPr>
          <w:p w14:paraId="491B8FC1"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4166A818"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613F90F2"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5C30D70D"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August </w:t>
            </w:r>
          </w:p>
        </w:tc>
        <w:tc>
          <w:tcPr>
            <w:tcW w:w="3860" w:type="dxa"/>
            <w:tcBorders>
              <w:top w:val="nil"/>
              <w:left w:val="nil"/>
              <w:bottom w:val="single" w:sz="8" w:space="0" w:color="000000"/>
              <w:right w:val="single" w:sz="8" w:space="0" w:color="000000"/>
            </w:tcBorders>
            <w:vAlign w:val="center"/>
            <w:hideMark/>
          </w:tcPr>
          <w:p w14:paraId="58B6FABE"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7EBE2FE0"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17B11D21"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5EA87565"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September </w:t>
            </w:r>
          </w:p>
        </w:tc>
        <w:tc>
          <w:tcPr>
            <w:tcW w:w="3860" w:type="dxa"/>
            <w:tcBorders>
              <w:top w:val="nil"/>
              <w:left w:val="nil"/>
              <w:bottom w:val="single" w:sz="8" w:space="0" w:color="000000"/>
              <w:right w:val="single" w:sz="8" w:space="0" w:color="000000"/>
            </w:tcBorders>
            <w:vAlign w:val="center"/>
            <w:hideMark/>
          </w:tcPr>
          <w:p w14:paraId="7FAC8997"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19276742"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4FFF8644"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00B73FC7"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October </w:t>
            </w:r>
          </w:p>
        </w:tc>
        <w:tc>
          <w:tcPr>
            <w:tcW w:w="3860" w:type="dxa"/>
            <w:tcBorders>
              <w:top w:val="nil"/>
              <w:left w:val="nil"/>
              <w:bottom w:val="single" w:sz="8" w:space="0" w:color="000000"/>
              <w:right w:val="single" w:sz="8" w:space="0" w:color="000000"/>
            </w:tcBorders>
            <w:vAlign w:val="center"/>
            <w:hideMark/>
          </w:tcPr>
          <w:p w14:paraId="11165F08"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2248700E"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3840AD9A"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18CEB13D"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November </w:t>
            </w:r>
          </w:p>
        </w:tc>
        <w:tc>
          <w:tcPr>
            <w:tcW w:w="3860" w:type="dxa"/>
            <w:tcBorders>
              <w:top w:val="nil"/>
              <w:left w:val="nil"/>
              <w:bottom w:val="single" w:sz="8" w:space="0" w:color="000000"/>
              <w:right w:val="single" w:sz="8" w:space="0" w:color="000000"/>
            </w:tcBorders>
            <w:vAlign w:val="center"/>
            <w:hideMark/>
          </w:tcPr>
          <w:p w14:paraId="4C723ABD"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55444CBC"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225579BB"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2450B69A"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December </w:t>
            </w:r>
          </w:p>
        </w:tc>
        <w:tc>
          <w:tcPr>
            <w:tcW w:w="3860" w:type="dxa"/>
            <w:tcBorders>
              <w:top w:val="nil"/>
              <w:left w:val="nil"/>
              <w:bottom w:val="single" w:sz="8" w:space="0" w:color="000000"/>
              <w:right w:val="single" w:sz="8" w:space="0" w:color="000000"/>
            </w:tcBorders>
            <w:vAlign w:val="center"/>
            <w:hideMark/>
          </w:tcPr>
          <w:p w14:paraId="4779FAA0"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2D90AD4F"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r w:rsidR="00760ADA" w:rsidRPr="00760ADA" w14:paraId="022E9B82" w14:textId="77777777" w:rsidTr="00760ADA">
        <w:trPr>
          <w:trHeight w:val="300"/>
        </w:trPr>
        <w:tc>
          <w:tcPr>
            <w:tcW w:w="2600" w:type="dxa"/>
            <w:tcBorders>
              <w:top w:val="nil"/>
              <w:left w:val="single" w:sz="8" w:space="0" w:color="000000"/>
              <w:bottom w:val="single" w:sz="8" w:space="0" w:color="000000"/>
              <w:right w:val="single" w:sz="8" w:space="0" w:color="000000"/>
            </w:tcBorders>
            <w:vAlign w:val="center"/>
            <w:hideMark/>
          </w:tcPr>
          <w:p w14:paraId="442BC018"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760ADA">
              <w:rPr>
                <w:color w:val="000000"/>
                <w:sz w:val="20"/>
                <w:szCs w:val="20"/>
                <w:lang w:val="en-ZA" w:eastAsia="en-ZA"/>
              </w:rPr>
              <w:t xml:space="preserve">Annual Average </w:t>
            </w:r>
          </w:p>
        </w:tc>
        <w:tc>
          <w:tcPr>
            <w:tcW w:w="3860" w:type="dxa"/>
            <w:tcBorders>
              <w:top w:val="nil"/>
              <w:left w:val="nil"/>
              <w:bottom w:val="single" w:sz="8" w:space="0" w:color="000000"/>
              <w:right w:val="single" w:sz="8" w:space="0" w:color="000000"/>
            </w:tcBorders>
            <w:vAlign w:val="center"/>
            <w:hideMark/>
          </w:tcPr>
          <w:p w14:paraId="5D75254B"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c>
          <w:tcPr>
            <w:tcW w:w="3020" w:type="dxa"/>
            <w:tcBorders>
              <w:top w:val="nil"/>
              <w:left w:val="nil"/>
              <w:bottom w:val="single" w:sz="8" w:space="0" w:color="000000"/>
              <w:right w:val="single" w:sz="8" w:space="0" w:color="000000"/>
            </w:tcBorders>
            <w:vAlign w:val="center"/>
            <w:hideMark/>
          </w:tcPr>
          <w:p w14:paraId="7224A082" w14:textId="77777777" w:rsidR="00760ADA" w:rsidRPr="00760ADA" w:rsidRDefault="00760ADA" w:rsidP="00760AD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760ADA">
              <w:rPr>
                <w:color w:val="000000"/>
                <w:sz w:val="20"/>
                <w:szCs w:val="20"/>
                <w:lang w:val="en-ZA" w:eastAsia="en-ZA"/>
              </w:rPr>
              <w:t xml:space="preserve"> </w:t>
            </w:r>
          </w:p>
        </w:tc>
      </w:tr>
    </w:tbl>
    <w:p w14:paraId="322BB063" w14:textId="77777777" w:rsidR="00760ADA" w:rsidRDefault="00760ADA" w:rsidP="00760ADA">
      <w:pPr>
        <w:pStyle w:val="BodyText"/>
      </w:pPr>
    </w:p>
    <w:p w14:paraId="2AC93A49" w14:textId="13AC9AAC" w:rsidR="00760ADA" w:rsidRDefault="00760ADA" w:rsidP="006777A3">
      <w:pPr>
        <w:pStyle w:val="BodyText"/>
        <w:numPr>
          <w:ilvl w:val="0"/>
          <w:numId w:val="32"/>
        </w:numPr>
      </w:pPr>
      <w:r w:rsidRPr="00760ADA">
        <w:t>The Bidder provides the following supportive information and documents (indicated in Table 7-3) which shall verify the guaranteed level of Performance Ratio (PR).</w:t>
      </w:r>
    </w:p>
    <w:p w14:paraId="379512CE" w14:textId="7E2EA46F" w:rsidR="006B2A6A" w:rsidRDefault="006B2A6A" w:rsidP="006B2A6A">
      <w:pPr>
        <w:pStyle w:val="Caption"/>
        <w:keepNext/>
        <w:jc w:val="left"/>
      </w:pPr>
      <w:r>
        <w:t xml:space="preserve">Table </w:t>
      </w:r>
      <w:r>
        <w:fldChar w:fldCharType="begin"/>
      </w:r>
      <w:r>
        <w:instrText xml:space="preserve"> SEQ Table \* ARABIC </w:instrText>
      </w:r>
      <w:r>
        <w:fldChar w:fldCharType="separate"/>
      </w:r>
      <w:r w:rsidR="00B020C3">
        <w:rPr>
          <w:noProof/>
        </w:rPr>
        <w:t>19</w:t>
      </w:r>
      <w:r>
        <w:fldChar w:fldCharType="end"/>
      </w:r>
      <w:r>
        <w:t xml:space="preserve"> </w:t>
      </w:r>
      <w:r w:rsidRPr="005213FE">
        <w:t>Plant Performance Estimation</w:t>
      </w:r>
    </w:p>
    <w:tbl>
      <w:tblPr>
        <w:tblW w:w="9620" w:type="dxa"/>
        <w:tblLook w:val="04A0" w:firstRow="1" w:lastRow="0" w:firstColumn="1" w:lastColumn="0" w:noHBand="0" w:noVBand="1"/>
      </w:tblPr>
      <w:tblGrid>
        <w:gridCol w:w="800"/>
        <w:gridCol w:w="4900"/>
        <w:gridCol w:w="1280"/>
        <w:gridCol w:w="1520"/>
        <w:gridCol w:w="1120"/>
      </w:tblGrid>
      <w:tr w:rsidR="006B2A6A" w:rsidRPr="006B2A6A" w14:paraId="74C15075" w14:textId="77777777" w:rsidTr="006B2A6A">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5012F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41F3B35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3D34F4B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339DDD7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4A45D9C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 xml:space="preserve">Response from Bidder </w:t>
            </w:r>
          </w:p>
        </w:tc>
      </w:tr>
      <w:tr w:rsidR="006B2A6A" w:rsidRPr="006B2A6A" w14:paraId="061F0752" w14:textId="77777777" w:rsidTr="006B2A6A">
        <w:trPr>
          <w:trHeight w:val="276"/>
        </w:trPr>
        <w:tc>
          <w:tcPr>
            <w:tcW w:w="800" w:type="dxa"/>
            <w:tcBorders>
              <w:top w:val="nil"/>
              <w:left w:val="single" w:sz="4" w:space="0" w:color="auto"/>
              <w:bottom w:val="single" w:sz="4" w:space="0" w:color="auto"/>
              <w:right w:val="single" w:sz="4" w:space="0" w:color="auto"/>
            </w:tcBorders>
            <w:vAlign w:val="center"/>
            <w:hideMark/>
          </w:tcPr>
          <w:p w14:paraId="3738812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6B2A6A">
              <w:rPr>
                <w:b/>
                <w:bCs/>
                <w:color w:val="000000"/>
                <w:sz w:val="20"/>
                <w:lang w:val="en-ZA" w:eastAsia="en-ZA"/>
              </w:rPr>
              <w:t>1</w:t>
            </w:r>
          </w:p>
        </w:tc>
        <w:tc>
          <w:tcPr>
            <w:tcW w:w="4900" w:type="dxa"/>
            <w:tcBorders>
              <w:top w:val="nil"/>
              <w:left w:val="nil"/>
              <w:bottom w:val="single" w:sz="4" w:space="0" w:color="auto"/>
              <w:right w:val="single" w:sz="4" w:space="0" w:color="auto"/>
            </w:tcBorders>
            <w:vAlign w:val="center"/>
            <w:hideMark/>
          </w:tcPr>
          <w:p w14:paraId="0DC0921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b/>
                <w:bCs/>
                <w:color w:val="000000"/>
                <w:sz w:val="20"/>
                <w:szCs w:val="20"/>
                <w:lang w:val="en-ZA" w:eastAsia="en-ZA"/>
              </w:rPr>
            </w:pPr>
            <w:r w:rsidRPr="006B2A6A">
              <w:rPr>
                <w:b/>
                <w:bCs/>
                <w:color w:val="000000"/>
                <w:sz w:val="20"/>
                <w:lang w:val="en-ZA" w:eastAsia="en-ZA"/>
              </w:rPr>
              <w:t xml:space="preserve">Documents and Diagrams </w:t>
            </w:r>
          </w:p>
        </w:tc>
        <w:tc>
          <w:tcPr>
            <w:tcW w:w="1280" w:type="dxa"/>
            <w:tcBorders>
              <w:top w:val="nil"/>
              <w:left w:val="nil"/>
              <w:bottom w:val="single" w:sz="4" w:space="0" w:color="auto"/>
              <w:right w:val="single" w:sz="4" w:space="0" w:color="auto"/>
            </w:tcBorders>
            <w:vAlign w:val="center"/>
            <w:hideMark/>
          </w:tcPr>
          <w:p w14:paraId="2FB2123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6B2A6A">
              <w:rPr>
                <w:color w:val="000000"/>
                <w:szCs w:val="22"/>
                <w:lang w:val="en-ZA" w:eastAsia="en-ZA"/>
              </w:rPr>
              <w:t> </w:t>
            </w:r>
          </w:p>
        </w:tc>
        <w:tc>
          <w:tcPr>
            <w:tcW w:w="1520" w:type="dxa"/>
            <w:tcBorders>
              <w:top w:val="nil"/>
              <w:left w:val="nil"/>
              <w:bottom w:val="single" w:sz="4" w:space="0" w:color="auto"/>
              <w:right w:val="single" w:sz="4" w:space="0" w:color="auto"/>
            </w:tcBorders>
            <w:vAlign w:val="center"/>
            <w:hideMark/>
          </w:tcPr>
          <w:p w14:paraId="5D70A95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6B2A6A">
              <w:rPr>
                <w:color w:val="000000"/>
                <w:szCs w:val="22"/>
                <w:lang w:val="en-ZA" w:eastAsia="en-ZA"/>
              </w:rPr>
              <w:t> </w:t>
            </w:r>
          </w:p>
        </w:tc>
        <w:tc>
          <w:tcPr>
            <w:tcW w:w="1120" w:type="dxa"/>
            <w:tcBorders>
              <w:top w:val="nil"/>
              <w:left w:val="nil"/>
              <w:bottom w:val="single" w:sz="4" w:space="0" w:color="auto"/>
              <w:right w:val="single" w:sz="4" w:space="0" w:color="auto"/>
            </w:tcBorders>
            <w:vAlign w:val="center"/>
            <w:hideMark/>
          </w:tcPr>
          <w:p w14:paraId="461DF3C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6B2A6A">
              <w:rPr>
                <w:color w:val="000000"/>
                <w:szCs w:val="22"/>
                <w:lang w:val="en-ZA" w:eastAsia="en-ZA"/>
              </w:rPr>
              <w:t> </w:t>
            </w:r>
          </w:p>
        </w:tc>
      </w:tr>
      <w:tr w:rsidR="006B2A6A" w:rsidRPr="006B2A6A" w14:paraId="33087019"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F68945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1.1</w:t>
            </w:r>
          </w:p>
        </w:tc>
        <w:tc>
          <w:tcPr>
            <w:tcW w:w="4900" w:type="dxa"/>
            <w:tcBorders>
              <w:top w:val="nil"/>
              <w:left w:val="nil"/>
              <w:bottom w:val="single" w:sz="4" w:space="0" w:color="auto"/>
              <w:right w:val="single" w:sz="4" w:space="0" w:color="auto"/>
            </w:tcBorders>
            <w:vAlign w:val="center"/>
            <w:hideMark/>
          </w:tcPr>
          <w:p w14:paraId="1A0F358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Energy yield assessment report </w:t>
            </w:r>
          </w:p>
        </w:tc>
        <w:tc>
          <w:tcPr>
            <w:tcW w:w="1280" w:type="dxa"/>
            <w:tcBorders>
              <w:top w:val="nil"/>
              <w:left w:val="nil"/>
              <w:bottom w:val="single" w:sz="4" w:space="0" w:color="auto"/>
              <w:right w:val="single" w:sz="4" w:space="0" w:color="auto"/>
            </w:tcBorders>
            <w:vAlign w:val="center"/>
            <w:hideMark/>
          </w:tcPr>
          <w:p w14:paraId="548656B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0BA557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76CC68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35AB81BC" w14:textId="77777777" w:rsidTr="006B2A6A">
        <w:trPr>
          <w:trHeight w:val="1320"/>
        </w:trPr>
        <w:tc>
          <w:tcPr>
            <w:tcW w:w="800" w:type="dxa"/>
            <w:tcBorders>
              <w:top w:val="nil"/>
              <w:left w:val="single" w:sz="4" w:space="0" w:color="auto"/>
              <w:bottom w:val="single" w:sz="4" w:space="0" w:color="auto"/>
              <w:right w:val="single" w:sz="4" w:space="0" w:color="auto"/>
            </w:tcBorders>
            <w:vAlign w:val="center"/>
            <w:hideMark/>
          </w:tcPr>
          <w:p w14:paraId="65C1471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1.2</w:t>
            </w:r>
          </w:p>
        </w:tc>
        <w:tc>
          <w:tcPr>
            <w:tcW w:w="4900" w:type="dxa"/>
            <w:tcBorders>
              <w:top w:val="nil"/>
              <w:left w:val="nil"/>
              <w:bottom w:val="single" w:sz="4" w:space="0" w:color="auto"/>
              <w:right w:val="single" w:sz="4" w:space="0" w:color="auto"/>
            </w:tcBorders>
            <w:vAlign w:val="center"/>
            <w:hideMark/>
          </w:tcPr>
          <w:p w14:paraId="42D25A8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Bidder confirms that the TMY datasets, provided as part of the </w:t>
            </w:r>
            <w:proofErr w:type="spellStart"/>
            <w:r w:rsidRPr="006B2A6A">
              <w:rPr>
                <w:color w:val="000000"/>
                <w:sz w:val="20"/>
                <w:lang w:val="en-ZA" w:eastAsia="en-ZA"/>
              </w:rPr>
              <w:t>RfP</w:t>
            </w:r>
            <w:proofErr w:type="spellEnd"/>
            <w:r w:rsidRPr="006B2A6A">
              <w:rPr>
                <w:color w:val="000000"/>
                <w:sz w:val="20"/>
                <w:lang w:val="en-ZA" w:eastAsia="en-ZA"/>
              </w:rPr>
              <w:t xml:space="preserve"> documentation package, were used for the Energy Yield Assessment Report in 1.1 (P50, P90, and P99 for year 1, 10year, and 25-year return periods) </w:t>
            </w:r>
          </w:p>
        </w:tc>
        <w:tc>
          <w:tcPr>
            <w:tcW w:w="1280" w:type="dxa"/>
            <w:tcBorders>
              <w:top w:val="nil"/>
              <w:left w:val="nil"/>
              <w:bottom w:val="single" w:sz="4" w:space="0" w:color="auto"/>
              <w:right w:val="single" w:sz="4" w:space="0" w:color="auto"/>
            </w:tcBorders>
            <w:vAlign w:val="center"/>
            <w:hideMark/>
          </w:tcPr>
          <w:p w14:paraId="1AE71CC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F48835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BE39A8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7F9781D8"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F9CE39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1.3</w:t>
            </w:r>
          </w:p>
        </w:tc>
        <w:tc>
          <w:tcPr>
            <w:tcW w:w="4900" w:type="dxa"/>
            <w:tcBorders>
              <w:top w:val="nil"/>
              <w:left w:val="nil"/>
              <w:bottom w:val="single" w:sz="4" w:space="0" w:color="auto"/>
              <w:right w:val="single" w:sz="4" w:space="0" w:color="auto"/>
            </w:tcBorders>
            <w:vAlign w:val="center"/>
            <w:hideMark/>
          </w:tcPr>
          <w:p w14:paraId="10D3C69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PV Module tilt angle (for fixed-tilt) </w:t>
            </w:r>
          </w:p>
        </w:tc>
        <w:tc>
          <w:tcPr>
            <w:tcW w:w="1280" w:type="dxa"/>
            <w:tcBorders>
              <w:top w:val="nil"/>
              <w:left w:val="nil"/>
              <w:bottom w:val="single" w:sz="4" w:space="0" w:color="auto"/>
              <w:right w:val="single" w:sz="4" w:space="0" w:color="auto"/>
            </w:tcBorders>
            <w:vAlign w:val="center"/>
            <w:hideMark/>
          </w:tcPr>
          <w:p w14:paraId="277735B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2353E48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10 – 25 degrees </w:t>
            </w:r>
          </w:p>
        </w:tc>
        <w:tc>
          <w:tcPr>
            <w:tcW w:w="1120" w:type="dxa"/>
            <w:tcBorders>
              <w:top w:val="nil"/>
              <w:left w:val="nil"/>
              <w:bottom w:val="single" w:sz="4" w:space="0" w:color="auto"/>
              <w:right w:val="single" w:sz="4" w:space="0" w:color="auto"/>
            </w:tcBorders>
            <w:vAlign w:val="center"/>
            <w:hideMark/>
          </w:tcPr>
          <w:p w14:paraId="6471DF7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1D8C09C7"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725D279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1.4</w:t>
            </w:r>
          </w:p>
        </w:tc>
        <w:tc>
          <w:tcPr>
            <w:tcW w:w="4900" w:type="dxa"/>
            <w:tcBorders>
              <w:top w:val="nil"/>
              <w:left w:val="nil"/>
              <w:bottom w:val="single" w:sz="4" w:space="0" w:color="auto"/>
              <w:right w:val="single" w:sz="4" w:space="0" w:color="auto"/>
            </w:tcBorders>
            <w:vAlign w:val="center"/>
            <w:hideMark/>
          </w:tcPr>
          <w:p w14:paraId="7AC4A9E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Row to row distance </w:t>
            </w:r>
          </w:p>
        </w:tc>
        <w:tc>
          <w:tcPr>
            <w:tcW w:w="1280" w:type="dxa"/>
            <w:tcBorders>
              <w:top w:val="nil"/>
              <w:left w:val="nil"/>
              <w:bottom w:val="single" w:sz="4" w:space="0" w:color="auto"/>
              <w:right w:val="single" w:sz="4" w:space="0" w:color="auto"/>
            </w:tcBorders>
            <w:vAlign w:val="center"/>
            <w:hideMark/>
          </w:tcPr>
          <w:p w14:paraId="65B6682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m </w:t>
            </w:r>
          </w:p>
        </w:tc>
        <w:tc>
          <w:tcPr>
            <w:tcW w:w="1520" w:type="dxa"/>
            <w:tcBorders>
              <w:top w:val="nil"/>
              <w:left w:val="nil"/>
              <w:bottom w:val="single" w:sz="4" w:space="0" w:color="auto"/>
              <w:right w:val="single" w:sz="4" w:space="0" w:color="auto"/>
            </w:tcBorders>
            <w:vAlign w:val="center"/>
            <w:hideMark/>
          </w:tcPr>
          <w:p w14:paraId="21C7197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6E285D3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181DA45F" w14:textId="77777777" w:rsidTr="006B2A6A">
        <w:trPr>
          <w:trHeight w:val="276"/>
        </w:trPr>
        <w:tc>
          <w:tcPr>
            <w:tcW w:w="800" w:type="dxa"/>
            <w:tcBorders>
              <w:top w:val="nil"/>
              <w:left w:val="single" w:sz="4" w:space="0" w:color="auto"/>
              <w:bottom w:val="single" w:sz="4" w:space="0" w:color="auto"/>
              <w:right w:val="single" w:sz="4" w:space="0" w:color="auto"/>
            </w:tcBorders>
            <w:vAlign w:val="center"/>
            <w:hideMark/>
          </w:tcPr>
          <w:p w14:paraId="205FDD3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6B2A6A">
              <w:rPr>
                <w:b/>
                <w:bCs/>
                <w:color w:val="000000"/>
                <w:sz w:val="20"/>
                <w:lang w:val="en-ZA" w:eastAsia="en-ZA"/>
              </w:rPr>
              <w:t>2</w:t>
            </w:r>
          </w:p>
        </w:tc>
        <w:tc>
          <w:tcPr>
            <w:tcW w:w="4900" w:type="dxa"/>
            <w:tcBorders>
              <w:top w:val="nil"/>
              <w:left w:val="nil"/>
              <w:bottom w:val="single" w:sz="4" w:space="0" w:color="auto"/>
              <w:right w:val="single" w:sz="4" w:space="0" w:color="auto"/>
            </w:tcBorders>
            <w:vAlign w:val="center"/>
            <w:hideMark/>
          </w:tcPr>
          <w:p w14:paraId="18B5D96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b/>
                <w:bCs/>
                <w:color w:val="000000"/>
                <w:sz w:val="20"/>
                <w:szCs w:val="20"/>
                <w:lang w:val="en-ZA" w:eastAsia="en-ZA"/>
              </w:rPr>
            </w:pPr>
            <w:r w:rsidRPr="006B2A6A">
              <w:rPr>
                <w:b/>
                <w:bCs/>
                <w:color w:val="000000"/>
                <w:sz w:val="20"/>
                <w:lang w:val="en-ZA" w:eastAsia="en-ZA"/>
              </w:rPr>
              <w:t xml:space="preserve">Losses Estimation </w:t>
            </w:r>
          </w:p>
        </w:tc>
        <w:tc>
          <w:tcPr>
            <w:tcW w:w="1280" w:type="dxa"/>
            <w:tcBorders>
              <w:top w:val="nil"/>
              <w:left w:val="nil"/>
              <w:bottom w:val="single" w:sz="4" w:space="0" w:color="auto"/>
              <w:right w:val="single" w:sz="4" w:space="0" w:color="auto"/>
            </w:tcBorders>
            <w:vAlign w:val="center"/>
            <w:hideMark/>
          </w:tcPr>
          <w:p w14:paraId="1362F3A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6B2A6A">
              <w:rPr>
                <w:color w:val="000000"/>
                <w:szCs w:val="22"/>
                <w:lang w:val="en-ZA" w:eastAsia="en-ZA"/>
              </w:rPr>
              <w:t> </w:t>
            </w:r>
          </w:p>
        </w:tc>
        <w:tc>
          <w:tcPr>
            <w:tcW w:w="1520" w:type="dxa"/>
            <w:tcBorders>
              <w:top w:val="nil"/>
              <w:left w:val="nil"/>
              <w:bottom w:val="single" w:sz="4" w:space="0" w:color="auto"/>
              <w:right w:val="single" w:sz="4" w:space="0" w:color="auto"/>
            </w:tcBorders>
            <w:vAlign w:val="center"/>
            <w:hideMark/>
          </w:tcPr>
          <w:p w14:paraId="562A2B5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6B2A6A">
              <w:rPr>
                <w:color w:val="000000"/>
                <w:szCs w:val="22"/>
                <w:lang w:val="en-ZA" w:eastAsia="en-ZA"/>
              </w:rPr>
              <w:t> </w:t>
            </w:r>
          </w:p>
        </w:tc>
        <w:tc>
          <w:tcPr>
            <w:tcW w:w="1120" w:type="dxa"/>
            <w:tcBorders>
              <w:top w:val="nil"/>
              <w:left w:val="nil"/>
              <w:bottom w:val="single" w:sz="4" w:space="0" w:color="auto"/>
              <w:right w:val="single" w:sz="4" w:space="0" w:color="auto"/>
            </w:tcBorders>
            <w:vAlign w:val="center"/>
            <w:hideMark/>
          </w:tcPr>
          <w:p w14:paraId="2ACD114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6B2A6A">
              <w:rPr>
                <w:color w:val="000000"/>
                <w:szCs w:val="22"/>
                <w:lang w:val="en-ZA" w:eastAsia="en-ZA"/>
              </w:rPr>
              <w:t> </w:t>
            </w:r>
          </w:p>
        </w:tc>
      </w:tr>
      <w:tr w:rsidR="006B2A6A" w:rsidRPr="006B2A6A" w14:paraId="049714F3"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4378B7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2.1</w:t>
            </w:r>
          </w:p>
        </w:tc>
        <w:tc>
          <w:tcPr>
            <w:tcW w:w="4900" w:type="dxa"/>
            <w:tcBorders>
              <w:top w:val="nil"/>
              <w:left w:val="nil"/>
              <w:bottom w:val="single" w:sz="4" w:space="0" w:color="auto"/>
              <w:right w:val="single" w:sz="4" w:space="0" w:color="auto"/>
            </w:tcBorders>
            <w:vAlign w:val="center"/>
            <w:hideMark/>
          </w:tcPr>
          <w:p w14:paraId="21EEC5A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Near shading losses </w:t>
            </w:r>
          </w:p>
        </w:tc>
        <w:tc>
          <w:tcPr>
            <w:tcW w:w="1280" w:type="dxa"/>
            <w:tcBorders>
              <w:top w:val="nil"/>
              <w:left w:val="nil"/>
              <w:bottom w:val="single" w:sz="4" w:space="0" w:color="auto"/>
              <w:right w:val="single" w:sz="4" w:space="0" w:color="auto"/>
            </w:tcBorders>
            <w:vAlign w:val="center"/>
            <w:hideMark/>
          </w:tcPr>
          <w:p w14:paraId="6021549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79B6CBD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2.5 </w:t>
            </w:r>
          </w:p>
        </w:tc>
        <w:tc>
          <w:tcPr>
            <w:tcW w:w="1120" w:type="dxa"/>
            <w:tcBorders>
              <w:top w:val="nil"/>
              <w:left w:val="nil"/>
              <w:bottom w:val="single" w:sz="4" w:space="0" w:color="auto"/>
              <w:right w:val="single" w:sz="4" w:space="0" w:color="auto"/>
            </w:tcBorders>
            <w:vAlign w:val="center"/>
            <w:hideMark/>
          </w:tcPr>
          <w:p w14:paraId="74B5FC2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1FFEA4C8"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330B6B5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2.2</w:t>
            </w:r>
          </w:p>
        </w:tc>
        <w:tc>
          <w:tcPr>
            <w:tcW w:w="4900" w:type="dxa"/>
            <w:tcBorders>
              <w:top w:val="nil"/>
              <w:left w:val="nil"/>
              <w:bottom w:val="single" w:sz="4" w:space="0" w:color="auto"/>
              <w:right w:val="single" w:sz="4" w:space="0" w:color="auto"/>
            </w:tcBorders>
            <w:vAlign w:val="center"/>
            <w:hideMark/>
          </w:tcPr>
          <w:p w14:paraId="5821EA3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Reflection (IAM) losses </w:t>
            </w:r>
          </w:p>
        </w:tc>
        <w:tc>
          <w:tcPr>
            <w:tcW w:w="1280" w:type="dxa"/>
            <w:tcBorders>
              <w:top w:val="nil"/>
              <w:left w:val="nil"/>
              <w:bottom w:val="single" w:sz="4" w:space="0" w:color="auto"/>
              <w:right w:val="single" w:sz="4" w:space="0" w:color="auto"/>
            </w:tcBorders>
            <w:vAlign w:val="center"/>
            <w:hideMark/>
          </w:tcPr>
          <w:p w14:paraId="2823BC6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7E00065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61FF737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4A54A002"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70457B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2.3</w:t>
            </w:r>
          </w:p>
        </w:tc>
        <w:tc>
          <w:tcPr>
            <w:tcW w:w="4900" w:type="dxa"/>
            <w:tcBorders>
              <w:top w:val="nil"/>
              <w:left w:val="nil"/>
              <w:bottom w:val="single" w:sz="4" w:space="0" w:color="auto"/>
              <w:right w:val="single" w:sz="4" w:space="0" w:color="auto"/>
            </w:tcBorders>
            <w:vAlign w:val="center"/>
            <w:hideMark/>
          </w:tcPr>
          <w:p w14:paraId="4CA6A14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Soiling losses </w:t>
            </w:r>
          </w:p>
        </w:tc>
        <w:tc>
          <w:tcPr>
            <w:tcW w:w="1280" w:type="dxa"/>
            <w:tcBorders>
              <w:top w:val="nil"/>
              <w:left w:val="nil"/>
              <w:bottom w:val="single" w:sz="4" w:space="0" w:color="auto"/>
              <w:right w:val="single" w:sz="4" w:space="0" w:color="auto"/>
            </w:tcBorders>
            <w:vAlign w:val="center"/>
            <w:hideMark/>
          </w:tcPr>
          <w:p w14:paraId="2F864D2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4E49BC2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7DC359B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4084901C"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2B8B5C4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2.4</w:t>
            </w:r>
          </w:p>
        </w:tc>
        <w:tc>
          <w:tcPr>
            <w:tcW w:w="4900" w:type="dxa"/>
            <w:tcBorders>
              <w:top w:val="nil"/>
              <w:left w:val="nil"/>
              <w:bottom w:val="single" w:sz="4" w:space="0" w:color="auto"/>
              <w:right w:val="single" w:sz="4" w:space="0" w:color="auto"/>
            </w:tcBorders>
            <w:vAlign w:val="center"/>
            <w:hideMark/>
          </w:tcPr>
          <w:p w14:paraId="1C6094D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Losses due to irradiance level </w:t>
            </w:r>
          </w:p>
        </w:tc>
        <w:tc>
          <w:tcPr>
            <w:tcW w:w="1280" w:type="dxa"/>
            <w:tcBorders>
              <w:top w:val="nil"/>
              <w:left w:val="nil"/>
              <w:bottom w:val="single" w:sz="4" w:space="0" w:color="auto"/>
              <w:right w:val="single" w:sz="4" w:space="0" w:color="auto"/>
            </w:tcBorders>
            <w:vAlign w:val="center"/>
            <w:hideMark/>
          </w:tcPr>
          <w:p w14:paraId="403AF60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30FCBF3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6B413B1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6486C134"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3899693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2.5</w:t>
            </w:r>
          </w:p>
        </w:tc>
        <w:tc>
          <w:tcPr>
            <w:tcW w:w="4900" w:type="dxa"/>
            <w:tcBorders>
              <w:top w:val="nil"/>
              <w:left w:val="nil"/>
              <w:bottom w:val="single" w:sz="4" w:space="0" w:color="auto"/>
              <w:right w:val="single" w:sz="4" w:space="0" w:color="auto"/>
            </w:tcBorders>
            <w:vAlign w:val="center"/>
            <w:hideMark/>
          </w:tcPr>
          <w:p w14:paraId="706599F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Losses due to temperature </w:t>
            </w:r>
          </w:p>
        </w:tc>
        <w:tc>
          <w:tcPr>
            <w:tcW w:w="1280" w:type="dxa"/>
            <w:tcBorders>
              <w:top w:val="nil"/>
              <w:left w:val="nil"/>
              <w:bottom w:val="single" w:sz="4" w:space="0" w:color="auto"/>
              <w:right w:val="single" w:sz="4" w:space="0" w:color="auto"/>
            </w:tcBorders>
            <w:vAlign w:val="center"/>
            <w:hideMark/>
          </w:tcPr>
          <w:p w14:paraId="04D1CEF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7FFE836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620492F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167FF66D"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20AEDFE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2.6</w:t>
            </w:r>
          </w:p>
        </w:tc>
        <w:tc>
          <w:tcPr>
            <w:tcW w:w="4900" w:type="dxa"/>
            <w:tcBorders>
              <w:top w:val="nil"/>
              <w:left w:val="nil"/>
              <w:bottom w:val="single" w:sz="4" w:space="0" w:color="auto"/>
              <w:right w:val="single" w:sz="4" w:space="0" w:color="auto"/>
            </w:tcBorders>
            <w:vAlign w:val="center"/>
            <w:hideMark/>
          </w:tcPr>
          <w:p w14:paraId="6FD1607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Mismatch losses </w:t>
            </w:r>
          </w:p>
        </w:tc>
        <w:tc>
          <w:tcPr>
            <w:tcW w:w="1280" w:type="dxa"/>
            <w:tcBorders>
              <w:top w:val="nil"/>
              <w:left w:val="nil"/>
              <w:bottom w:val="single" w:sz="4" w:space="0" w:color="auto"/>
              <w:right w:val="single" w:sz="4" w:space="0" w:color="auto"/>
            </w:tcBorders>
            <w:vAlign w:val="center"/>
            <w:hideMark/>
          </w:tcPr>
          <w:p w14:paraId="4E6F69A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23345DF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2B05BF1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08609B06"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61D61C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2.7</w:t>
            </w:r>
          </w:p>
        </w:tc>
        <w:tc>
          <w:tcPr>
            <w:tcW w:w="4900" w:type="dxa"/>
            <w:tcBorders>
              <w:top w:val="nil"/>
              <w:left w:val="nil"/>
              <w:bottom w:val="single" w:sz="4" w:space="0" w:color="auto"/>
              <w:right w:val="single" w:sz="4" w:space="0" w:color="auto"/>
            </w:tcBorders>
            <w:vAlign w:val="center"/>
            <w:hideMark/>
          </w:tcPr>
          <w:p w14:paraId="703BFEC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Module quality losses </w:t>
            </w:r>
          </w:p>
        </w:tc>
        <w:tc>
          <w:tcPr>
            <w:tcW w:w="1280" w:type="dxa"/>
            <w:tcBorders>
              <w:top w:val="nil"/>
              <w:left w:val="nil"/>
              <w:bottom w:val="single" w:sz="4" w:space="0" w:color="auto"/>
              <w:right w:val="single" w:sz="4" w:space="0" w:color="auto"/>
            </w:tcBorders>
            <w:vAlign w:val="center"/>
            <w:hideMark/>
          </w:tcPr>
          <w:p w14:paraId="48A9238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1BC5D8B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10181EC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17FF2A43"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7D27DE8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2.8</w:t>
            </w:r>
          </w:p>
        </w:tc>
        <w:tc>
          <w:tcPr>
            <w:tcW w:w="4900" w:type="dxa"/>
            <w:tcBorders>
              <w:top w:val="nil"/>
              <w:left w:val="nil"/>
              <w:bottom w:val="single" w:sz="4" w:space="0" w:color="auto"/>
              <w:right w:val="single" w:sz="4" w:space="0" w:color="auto"/>
            </w:tcBorders>
            <w:vAlign w:val="center"/>
            <w:hideMark/>
          </w:tcPr>
          <w:p w14:paraId="7D91382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DC cabling losses </w:t>
            </w:r>
          </w:p>
        </w:tc>
        <w:tc>
          <w:tcPr>
            <w:tcW w:w="1280" w:type="dxa"/>
            <w:tcBorders>
              <w:top w:val="nil"/>
              <w:left w:val="nil"/>
              <w:bottom w:val="single" w:sz="4" w:space="0" w:color="auto"/>
              <w:right w:val="single" w:sz="4" w:space="0" w:color="auto"/>
            </w:tcBorders>
            <w:vAlign w:val="center"/>
            <w:hideMark/>
          </w:tcPr>
          <w:p w14:paraId="4724699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5AF49B7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74FC8EC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4E90BEFB"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3305137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2.9</w:t>
            </w:r>
          </w:p>
        </w:tc>
        <w:tc>
          <w:tcPr>
            <w:tcW w:w="4900" w:type="dxa"/>
            <w:tcBorders>
              <w:top w:val="nil"/>
              <w:left w:val="nil"/>
              <w:bottom w:val="single" w:sz="4" w:space="0" w:color="auto"/>
              <w:right w:val="single" w:sz="4" w:space="0" w:color="auto"/>
            </w:tcBorders>
            <w:vAlign w:val="center"/>
            <w:hideMark/>
          </w:tcPr>
          <w:p w14:paraId="64C7E4B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AC cabling losses </w:t>
            </w:r>
          </w:p>
        </w:tc>
        <w:tc>
          <w:tcPr>
            <w:tcW w:w="1280" w:type="dxa"/>
            <w:tcBorders>
              <w:top w:val="nil"/>
              <w:left w:val="nil"/>
              <w:bottom w:val="single" w:sz="4" w:space="0" w:color="auto"/>
              <w:right w:val="single" w:sz="4" w:space="0" w:color="auto"/>
            </w:tcBorders>
            <w:vAlign w:val="center"/>
            <w:hideMark/>
          </w:tcPr>
          <w:p w14:paraId="639E145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427E97C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0D92AA0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1E47F8AF"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21FB7C2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2.1</w:t>
            </w:r>
          </w:p>
        </w:tc>
        <w:tc>
          <w:tcPr>
            <w:tcW w:w="4900" w:type="dxa"/>
            <w:tcBorders>
              <w:top w:val="nil"/>
              <w:left w:val="nil"/>
              <w:bottom w:val="single" w:sz="4" w:space="0" w:color="auto"/>
              <w:right w:val="single" w:sz="4" w:space="0" w:color="auto"/>
            </w:tcBorders>
            <w:vAlign w:val="center"/>
            <w:hideMark/>
          </w:tcPr>
          <w:p w14:paraId="47D5A26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Losses in inverter </w:t>
            </w:r>
          </w:p>
        </w:tc>
        <w:tc>
          <w:tcPr>
            <w:tcW w:w="1280" w:type="dxa"/>
            <w:tcBorders>
              <w:top w:val="nil"/>
              <w:left w:val="nil"/>
              <w:bottom w:val="single" w:sz="4" w:space="0" w:color="auto"/>
              <w:right w:val="single" w:sz="4" w:space="0" w:color="auto"/>
            </w:tcBorders>
            <w:vAlign w:val="center"/>
            <w:hideMark/>
          </w:tcPr>
          <w:p w14:paraId="69C42DE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26219A4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7228B22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63E0AD39"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A1C1C2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2.11</w:t>
            </w:r>
          </w:p>
        </w:tc>
        <w:tc>
          <w:tcPr>
            <w:tcW w:w="4900" w:type="dxa"/>
            <w:tcBorders>
              <w:top w:val="nil"/>
              <w:left w:val="nil"/>
              <w:bottom w:val="single" w:sz="4" w:space="0" w:color="auto"/>
              <w:right w:val="single" w:sz="4" w:space="0" w:color="auto"/>
            </w:tcBorders>
            <w:vAlign w:val="center"/>
            <w:hideMark/>
          </w:tcPr>
          <w:p w14:paraId="336FED9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Technical availability </w:t>
            </w:r>
          </w:p>
        </w:tc>
        <w:tc>
          <w:tcPr>
            <w:tcW w:w="1280" w:type="dxa"/>
            <w:tcBorders>
              <w:top w:val="nil"/>
              <w:left w:val="nil"/>
              <w:bottom w:val="single" w:sz="4" w:space="0" w:color="auto"/>
              <w:right w:val="single" w:sz="4" w:space="0" w:color="auto"/>
            </w:tcBorders>
            <w:vAlign w:val="center"/>
            <w:hideMark/>
          </w:tcPr>
          <w:p w14:paraId="67F9836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6A32FB4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40DFC6F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6379F4D6"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3D62461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2.12</w:t>
            </w:r>
          </w:p>
        </w:tc>
        <w:tc>
          <w:tcPr>
            <w:tcW w:w="4900" w:type="dxa"/>
            <w:tcBorders>
              <w:top w:val="nil"/>
              <w:left w:val="nil"/>
              <w:bottom w:val="single" w:sz="4" w:space="0" w:color="auto"/>
              <w:right w:val="single" w:sz="4" w:space="0" w:color="auto"/>
            </w:tcBorders>
            <w:vAlign w:val="center"/>
            <w:hideMark/>
          </w:tcPr>
          <w:p w14:paraId="7E27A6C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MV/LV Transformer losses </w:t>
            </w:r>
          </w:p>
        </w:tc>
        <w:tc>
          <w:tcPr>
            <w:tcW w:w="1280" w:type="dxa"/>
            <w:tcBorders>
              <w:top w:val="nil"/>
              <w:left w:val="nil"/>
              <w:bottom w:val="single" w:sz="4" w:space="0" w:color="auto"/>
              <w:right w:val="single" w:sz="4" w:space="0" w:color="auto"/>
            </w:tcBorders>
            <w:vAlign w:val="center"/>
            <w:hideMark/>
          </w:tcPr>
          <w:p w14:paraId="5236635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0B8D868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4F6EA9E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0BC5F88E"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8B2ACB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2.13</w:t>
            </w:r>
          </w:p>
        </w:tc>
        <w:tc>
          <w:tcPr>
            <w:tcW w:w="4900" w:type="dxa"/>
            <w:tcBorders>
              <w:top w:val="nil"/>
              <w:left w:val="nil"/>
              <w:bottom w:val="single" w:sz="4" w:space="0" w:color="auto"/>
              <w:right w:val="single" w:sz="4" w:space="0" w:color="auto"/>
            </w:tcBorders>
            <w:vAlign w:val="center"/>
            <w:hideMark/>
          </w:tcPr>
          <w:p w14:paraId="5999467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Self-consumption losses </w:t>
            </w:r>
          </w:p>
        </w:tc>
        <w:tc>
          <w:tcPr>
            <w:tcW w:w="1280" w:type="dxa"/>
            <w:tcBorders>
              <w:top w:val="nil"/>
              <w:left w:val="nil"/>
              <w:bottom w:val="single" w:sz="4" w:space="0" w:color="auto"/>
              <w:right w:val="single" w:sz="4" w:space="0" w:color="auto"/>
            </w:tcBorders>
            <w:vAlign w:val="center"/>
            <w:hideMark/>
          </w:tcPr>
          <w:p w14:paraId="6832315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689B506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2967BCE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3940234E"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4DD19E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2.14</w:t>
            </w:r>
          </w:p>
        </w:tc>
        <w:tc>
          <w:tcPr>
            <w:tcW w:w="4900" w:type="dxa"/>
            <w:tcBorders>
              <w:top w:val="nil"/>
              <w:left w:val="nil"/>
              <w:bottom w:val="single" w:sz="4" w:space="0" w:color="auto"/>
              <w:right w:val="single" w:sz="4" w:space="0" w:color="auto"/>
            </w:tcBorders>
            <w:vAlign w:val="center"/>
            <w:hideMark/>
          </w:tcPr>
          <w:p w14:paraId="7136B2B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Power evacuation losses </w:t>
            </w:r>
          </w:p>
        </w:tc>
        <w:tc>
          <w:tcPr>
            <w:tcW w:w="1280" w:type="dxa"/>
            <w:tcBorders>
              <w:top w:val="nil"/>
              <w:left w:val="nil"/>
              <w:bottom w:val="single" w:sz="4" w:space="0" w:color="auto"/>
              <w:right w:val="single" w:sz="4" w:space="0" w:color="auto"/>
            </w:tcBorders>
            <w:vAlign w:val="center"/>
            <w:hideMark/>
          </w:tcPr>
          <w:p w14:paraId="5A72F87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07B39D5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10A8DD5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20200693"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6C9732D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2.15</w:t>
            </w:r>
          </w:p>
        </w:tc>
        <w:tc>
          <w:tcPr>
            <w:tcW w:w="4900" w:type="dxa"/>
            <w:tcBorders>
              <w:top w:val="nil"/>
              <w:left w:val="nil"/>
              <w:bottom w:val="single" w:sz="4" w:space="0" w:color="auto"/>
              <w:right w:val="single" w:sz="4" w:space="0" w:color="auto"/>
            </w:tcBorders>
            <w:vAlign w:val="center"/>
            <w:hideMark/>
          </w:tcPr>
          <w:p w14:paraId="7F8725B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Annual module degradation </w:t>
            </w:r>
          </w:p>
        </w:tc>
        <w:tc>
          <w:tcPr>
            <w:tcW w:w="1280" w:type="dxa"/>
            <w:tcBorders>
              <w:top w:val="nil"/>
              <w:left w:val="nil"/>
              <w:bottom w:val="single" w:sz="4" w:space="0" w:color="auto"/>
              <w:right w:val="single" w:sz="4" w:space="0" w:color="auto"/>
            </w:tcBorders>
            <w:vAlign w:val="center"/>
            <w:hideMark/>
          </w:tcPr>
          <w:p w14:paraId="7EBEF12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7E36B2B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137239C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r w:rsidR="006B2A6A" w:rsidRPr="006B2A6A" w14:paraId="6F72799B"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7A9097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2.16</w:t>
            </w:r>
          </w:p>
        </w:tc>
        <w:tc>
          <w:tcPr>
            <w:tcW w:w="4900" w:type="dxa"/>
            <w:tcBorders>
              <w:top w:val="nil"/>
              <w:left w:val="nil"/>
              <w:bottom w:val="single" w:sz="4" w:space="0" w:color="auto"/>
              <w:right w:val="single" w:sz="4" w:space="0" w:color="auto"/>
            </w:tcBorders>
            <w:vAlign w:val="center"/>
            <w:hideMark/>
          </w:tcPr>
          <w:p w14:paraId="7ADD392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6B2A6A">
              <w:rPr>
                <w:color w:val="000000"/>
                <w:sz w:val="20"/>
                <w:lang w:val="en-ZA" w:eastAsia="en-ZA"/>
              </w:rPr>
              <w:t xml:space="preserve">Others (specify) </w:t>
            </w:r>
          </w:p>
        </w:tc>
        <w:tc>
          <w:tcPr>
            <w:tcW w:w="1280" w:type="dxa"/>
            <w:tcBorders>
              <w:top w:val="nil"/>
              <w:left w:val="nil"/>
              <w:bottom w:val="single" w:sz="4" w:space="0" w:color="auto"/>
              <w:right w:val="single" w:sz="4" w:space="0" w:color="auto"/>
            </w:tcBorders>
            <w:vAlign w:val="center"/>
            <w:hideMark/>
          </w:tcPr>
          <w:p w14:paraId="13E670F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0A88D83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3EDAEAE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6B2A6A">
              <w:rPr>
                <w:color w:val="000000"/>
                <w:sz w:val="20"/>
                <w:lang w:val="en-ZA" w:eastAsia="en-ZA"/>
              </w:rPr>
              <w:t xml:space="preserve"> </w:t>
            </w:r>
          </w:p>
        </w:tc>
      </w:tr>
    </w:tbl>
    <w:p w14:paraId="6EF64D0B" w14:textId="77777777" w:rsidR="00760ADA" w:rsidRDefault="00760ADA" w:rsidP="00760ADA">
      <w:pPr>
        <w:pStyle w:val="BodyText"/>
      </w:pPr>
    </w:p>
    <w:p w14:paraId="6FE61112" w14:textId="21C45F9D" w:rsidR="006B2A6A" w:rsidRDefault="006B2A6A" w:rsidP="006B2A6A">
      <w:pPr>
        <w:pStyle w:val="Heading1"/>
      </w:pPr>
      <w:r w:rsidRPr="006B2A6A">
        <w:t>ELECTRICAL SYSTEM</w:t>
      </w:r>
    </w:p>
    <w:p w14:paraId="46C301AC" w14:textId="30DE66D6" w:rsidR="006B2A6A" w:rsidRDefault="006B2A6A" w:rsidP="006B2A6A">
      <w:pPr>
        <w:pStyle w:val="Heading2"/>
      </w:pPr>
      <w:r w:rsidRPr="006B2A6A">
        <w:t>ELECTRICAL SYSTEM CRITERIA</w:t>
      </w:r>
    </w:p>
    <w:p w14:paraId="04B54E39" w14:textId="1D489C8D" w:rsidR="006B2A6A" w:rsidRDefault="006B2A6A" w:rsidP="006B2A6A">
      <w:pPr>
        <w:pStyle w:val="Caption"/>
        <w:keepNext/>
        <w:jc w:val="left"/>
      </w:pPr>
      <w:r>
        <w:t xml:space="preserve">Table </w:t>
      </w:r>
      <w:r>
        <w:fldChar w:fldCharType="begin"/>
      </w:r>
      <w:r>
        <w:instrText xml:space="preserve"> SEQ Table \* ARABIC </w:instrText>
      </w:r>
      <w:r>
        <w:fldChar w:fldCharType="separate"/>
      </w:r>
      <w:r w:rsidR="00B020C3">
        <w:rPr>
          <w:noProof/>
        </w:rPr>
        <w:t>20</w:t>
      </w:r>
      <w:r>
        <w:fldChar w:fldCharType="end"/>
      </w:r>
      <w:r>
        <w:t xml:space="preserve"> </w:t>
      </w:r>
      <w:r w:rsidRPr="006050FC">
        <w:t>Electrical Single Line Diagram and Reports</w:t>
      </w:r>
    </w:p>
    <w:tbl>
      <w:tblPr>
        <w:tblW w:w="9620" w:type="dxa"/>
        <w:tblLook w:val="04A0" w:firstRow="1" w:lastRow="0" w:firstColumn="1" w:lastColumn="0" w:noHBand="0" w:noVBand="1"/>
      </w:tblPr>
      <w:tblGrid>
        <w:gridCol w:w="800"/>
        <w:gridCol w:w="4900"/>
        <w:gridCol w:w="1280"/>
        <w:gridCol w:w="1520"/>
        <w:gridCol w:w="1120"/>
      </w:tblGrid>
      <w:tr w:rsidR="006B2A6A" w:rsidRPr="006B2A6A" w14:paraId="1561B837" w14:textId="77777777" w:rsidTr="006B2A6A">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864A74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0871C7D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100BC79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2EF5A35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2087D0C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 xml:space="preserve">Response from Bidder </w:t>
            </w:r>
          </w:p>
        </w:tc>
      </w:tr>
      <w:tr w:rsidR="006B2A6A" w:rsidRPr="006B2A6A" w14:paraId="47128759"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0E4DFD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476CD88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Full Compliance to Electrical Requirements</w:t>
            </w:r>
          </w:p>
        </w:tc>
        <w:tc>
          <w:tcPr>
            <w:tcW w:w="1280" w:type="dxa"/>
            <w:tcBorders>
              <w:top w:val="nil"/>
              <w:left w:val="nil"/>
              <w:bottom w:val="single" w:sz="4" w:space="0" w:color="auto"/>
              <w:right w:val="single" w:sz="4" w:space="0" w:color="auto"/>
            </w:tcBorders>
            <w:vAlign w:val="center"/>
            <w:hideMark/>
          </w:tcPr>
          <w:p w14:paraId="35BAC80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59993F8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726658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70B0A1F" w14:textId="77777777" w:rsidTr="006B2A6A">
        <w:trPr>
          <w:trHeight w:val="2376"/>
        </w:trPr>
        <w:tc>
          <w:tcPr>
            <w:tcW w:w="800" w:type="dxa"/>
            <w:tcBorders>
              <w:top w:val="nil"/>
              <w:left w:val="single" w:sz="4" w:space="0" w:color="auto"/>
              <w:bottom w:val="single" w:sz="4" w:space="0" w:color="auto"/>
              <w:right w:val="single" w:sz="4" w:space="0" w:color="auto"/>
            </w:tcBorders>
            <w:vAlign w:val="center"/>
            <w:hideMark/>
          </w:tcPr>
          <w:p w14:paraId="2CDF32D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09AEC70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The Bidder submits a technical report or methodology confirming full compliance or any deviations if applicable for the electrical design, installation, commissioning, and handover requirements specified in the electrical scope as stipulated in sections including but not limited to section 8, section 9, section 12, section 14, section 16 and Annexure B of 375 172742 Lethabo Solar PV Facility Employer's Requirements.</w:t>
            </w:r>
          </w:p>
        </w:tc>
        <w:tc>
          <w:tcPr>
            <w:tcW w:w="1280" w:type="dxa"/>
            <w:tcBorders>
              <w:top w:val="nil"/>
              <w:left w:val="nil"/>
              <w:bottom w:val="single" w:sz="4" w:space="0" w:color="auto"/>
              <w:right w:val="single" w:sz="4" w:space="0" w:color="auto"/>
            </w:tcBorders>
            <w:vAlign w:val="center"/>
            <w:hideMark/>
          </w:tcPr>
          <w:p w14:paraId="1115948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3F0FCF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F24EFA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5685ACB"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5D903E6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01B6A18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Type Test Certificates and/or Datasheets</w:t>
            </w:r>
          </w:p>
        </w:tc>
        <w:tc>
          <w:tcPr>
            <w:tcW w:w="1280" w:type="dxa"/>
            <w:tcBorders>
              <w:top w:val="nil"/>
              <w:left w:val="nil"/>
              <w:bottom w:val="single" w:sz="4" w:space="0" w:color="auto"/>
              <w:right w:val="single" w:sz="4" w:space="0" w:color="auto"/>
            </w:tcBorders>
            <w:vAlign w:val="center"/>
            <w:hideMark/>
          </w:tcPr>
          <w:p w14:paraId="5660778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DD6B06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4039D33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FFC3C8D"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0F6FDC9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516F35B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Submission of typical Type test certificate and/or datasheet for Primary and Secondary MV Switchgear (GIS or AIS)</w:t>
            </w:r>
          </w:p>
        </w:tc>
        <w:tc>
          <w:tcPr>
            <w:tcW w:w="1280" w:type="dxa"/>
            <w:tcBorders>
              <w:top w:val="nil"/>
              <w:left w:val="nil"/>
              <w:bottom w:val="single" w:sz="4" w:space="0" w:color="auto"/>
              <w:right w:val="single" w:sz="4" w:space="0" w:color="auto"/>
            </w:tcBorders>
            <w:vAlign w:val="center"/>
            <w:hideMark/>
          </w:tcPr>
          <w:p w14:paraId="326CC70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21B788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2EBED5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3E8DB55"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3AABDE4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6E7B9A7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Typical Type Test certificate and/or datasheet for HV/MV Power Transformer.</w:t>
            </w:r>
          </w:p>
        </w:tc>
        <w:tc>
          <w:tcPr>
            <w:tcW w:w="1280" w:type="dxa"/>
            <w:tcBorders>
              <w:top w:val="nil"/>
              <w:left w:val="nil"/>
              <w:bottom w:val="single" w:sz="4" w:space="0" w:color="auto"/>
              <w:right w:val="single" w:sz="4" w:space="0" w:color="auto"/>
            </w:tcBorders>
            <w:vAlign w:val="center"/>
            <w:hideMark/>
          </w:tcPr>
          <w:p w14:paraId="16E1C26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6DEC27A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17BA5F5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D72B6BF"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7332B5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3</w:t>
            </w:r>
          </w:p>
        </w:tc>
        <w:tc>
          <w:tcPr>
            <w:tcW w:w="4900" w:type="dxa"/>
            <w:tcBorders>
              <w:top w:val="nil"/>
              <w:left w:val="nil"/>
              <w:bottom w:val="single" w:sz="4" w:space="0" w:color="auto"/>
              <w:right w:val="single" w:sz="4" w:space="0" w:color="auto"/>
            </w:tcBorders>
            <w:vAlign w:val="center"/>
            <w:hideMark/>
          </w:tcPr>
          <w:p w14:paraId="01126BD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Plant Electrical Single Line Diagram</w:t>
            </w:r>
          </w:p>
        </w:tc>
        <w:tc>
          <w:tcPr>
            <w:tcW w:w="1280" w:type="dxa"/>
            <w:tcBorders>
              <w:top w:val="nil"/>
              <w:left w:val="nil"/>
              <w:bottom w:val="single" w:sz="4" w:space="0" w:color="auto"/>
              <w:right w:val="single" w:sz="4" w:space="0" w:color="auto"/>
            </w:tcBorders>
            <w:vAlign w:val="center"/>
            <w:hideMark/>
          </w:tcPr>
          <w:p w14:paraId="3ABF083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DAB174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37A8AFF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2642774" w14:textId="77777777" w:rsidTr="006B2A6A">
        <w:trPr>
          <w:trHeight w:val="3168"/>
        </w:trPr>
        <w:tc>
          <w:tcPr>
            <w:tcW w:w="800" w:type="dxa"/>
            <w:tcBorders>
              <w:top w:val="nil"/>
              <w:left w:val="single" w:sz="4" w:space="0" w:color="auto"/>
              <w:bottom w:val="single" w:sz="4" w:space="0" w:color="auto"/>
              <w:right w:val="single" w:sz="4" w:space="0" w:color="auto"/>
            </w:tcBorders>
            <w:vAlign w:val="center"/>
            <w:hideMark/>
          </w:tcPr>
          <w:p w14:paraId="14D9A37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7C5FE8A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xml:space="preserve">Submission of a high level Conceptual Electrical reticulation or Single Line Drawing containing the following as a minimum: </w:t>
            </w:r>
            <w:r w:rsidRPr="006B2A6A">
              <w:rPr>
                <w:rFonts w:ascii="72" w:hAnsi="72" w:cs="72"/>
                <w:color w:val="000000"/>
                <w:sz w:val="20"/>
                <w:szCs w:val="20"/>
                <w:lang w:val="en-ZA" w:eastAsia="en-ZA"/>
              </w:rPr>
              <w:br/>
              <w:t xml:space="preserve">- PV Modules </w:t>
            </w:r>
            <w:r w:rsidRPr="006B2A6A">
              <w:rPr>
                <w:rFonts w:ascii="72" w:hAnsi="72" w:cs="72"/>
                <w:color w:val="000000"/>
                <w:sz w:val="20"/>
                <w:szCs w:val="20"/>
                <w:lang w:val="en-ZA" w:eastAsia="en-ZA"/>
              </w:rPr>
              <w:br/>
              <w:t xml:space="preserve">- DC and AC Cabling </w:t>
            </w:r>
            <w:r w:rsidRPr="006B2A6A">
              <w:rPr>
                <w:rFonts w:ascii="72" w:hAnsi="72" w:cs="72"/>
                <w:color w:val="000000"/>
                <w:sz w:val="20"/>
                <w:szCs w:val="20"/>
                <w:lang w:val="en-ZA" w:eastAsia="en-ZA"/>
              </w:rPr>
              <w:br/>
              <w:t xml:space="preserve">- Combiner boxes </w:t>
            </w:r>
            <w:r w:rsidRPr="006B2A6A">
              <w:rPr>
                <w:rFonts w:ascii="72" w:hAnsi="72" w:cs="72"/>
                <w:color w:val="000000"/>
                <w:sz w:val="20"/>
                <w:szCs w:val="20"/>
                <w:lang w:val="en-ZA" w:eastAsia="en-ZA"/>
              </w:rPr>
              <w:br/>
              <w:t xml:space="preserve">- Inverter stations - Primary and secondary Switchgear </w:t>
            </w:r>
            <w:r w:rsidRPr="006B2A6A">
              <w:rPr>
                <w:rFonts w:ascii="72" w:hAnsi="72" w:cs="72"/>
                <w:color w:val="000000"/>
                <w:sz w:val="20"/>
                <w:szCs w:val="20"/>
                <w:lang w:val="en-ZA" w:eastAsia="en-ZA"/>
              </w:rPr>
              <w:br/>
              <w:t xml:space="preserve">- HV/MV Transformers </w:t>
            </w:r>
            <w:r w:rsidRPr="006B2A6A">
              <w:rPr>
                <w:rFonts w:ascii="72" w:hAnsi="72" w:cs="72"/>
                <w:color w:val="000000"/>
                <w:sz w:val="20"/>
                <w:szCs w:val="20"/>
                <w:lang w:val="en-ZA" w:eastAsia="en-ZA"/>
              </w:rPr>
              <w:br/>
              <w:t xml:space="preserve">- Power protection and surge devices </w:t>
            </w:r>
            <w:r w:rsidRPr="006B2A6A">
              <w:rPr>
                <w:rFonts w:ascii="72" w:hAnsi="72" w:cs="72"/>
                <w:color w:val="000000"/>
                <w:sz w:val="20"/>
                <w:szCs w:val="20"/>
                <w:lang w:val="en-ZA" w:eastAsia="en-ZA"/>
              </w:rPr>
              <w:br/>
              <w:t xml:space="preserve">- Overhead line </w:t>
            </w:r>
            <w:r w:rsidRPr="006B2A6A">
              <w:rPr>
                <w:rFonts w:ascii="72" w:hAnsi="72" w:cs="72"/>
                <w:color w:val="000000"/>
                <w:sz w:val="20"/>
                <w:szCs w:val="20"/>
                <w:lang w:val="en-ZA" w:eastAsia="en-ZA"/>
              </w:rPr>
              <w:br/>
              <w:t>- Indication of Point of Connection (POC)</w:t>
            </w:r>
          </w:p>
        </w:tc>
        <w:tc>
          <w:tcPr>
            <w:tcW w:w="1280" w:type="dxa"/>
            <w:tcBorders>
              <w:top w:val="nil"/>
              <w:left w:val="nil"/>
              <w:bottom w:val="single" w:sz="4" w:space="0" w:color="auto"/>
              <w:right w:val="single" w:sz="4" w:space="0" w:color="auto"/>
            </w:tcBorders>
            <w:vAlign w:val="center"/>
            <w:hideMark/>
          </w:tcPr>
          <w:p w14:paraId="066D879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2F790C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E7A3C3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31AE372"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274A461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4</w:t>
            </w:r>
          </w:p>
        </w:tc>
        <w:tc>
          <w:tcPr>
            <w:tcW w:w="4900" w:type="dxa"/>
            <w:tcBorders>
              <w:top w:val="nil"/>
              <w:left w:val="nil"/>
              <w:bottom w:val="single" w:sz="4" w:space="0" w:color="auto"/>
              <w:right w:val="single" w:sz="4" w:space="0" w:color="auto"/>
            </w:tcBorders>
            <w:vAlign w:val="center"/>
            <w:hideMark/>
          </w:tcPr>
          <w:p w14:paraId="676F95A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Power System Study</w:t>
            </w:r>
          </w:p>
        </w:tc>
        <w:tc>
          <w:tcPr>
            <w:tcW w:w="1280" w:type="dxa"/>
            <w:tcBorders>
              <w:top w:val="nil"/>
              <w:left w:val="nil"/>
              <w:bottom w:val="single" w:sz="4" w:space="0" w:color="auto"/>
              <w:right w:val="single" w:sz="4" w:space="0" w:color="auto"/>
            </w:tcBorders>
            <w:vAlign w:val="center"/>
            <w:hideMark/>
          </w:tcPr>
          <w:p w14:paraId="3ECC20F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3818CD7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2A900BA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7FBEF5F"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699482F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01708BE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Submission of Power System Study report previously done by the Contractor for similar scope of work</w:t>
            </w:r>
          </w:p>
        </w:tc>
        <w:tc>
          <w:tcPr>
            <w:tcW w:w="1280" w:type="dxa"/>
            <w:tcBorders>
              <w:top w:val="nil"/>
              <w:left w:val="nil"/>
              <w:bottom w:val="single" w:sz="4" w:space="0" w:color="auto"/>
              <w:right w:val="single" w:sz="4" w:space="0" w:color="auto"/>
            </w:tcBorders>
            <w:vAlign w:val="center"/>
            <w:hideMark/>
          </w:tcPr>
          <w:p w14:paraId="55B3FEC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7541D44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797AD2F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bl>
    <w:p w14:paraId="619E62B4" w14:textId="77777777" w:rsidR="006B2A6A" w:rsidRDefault="006B2A6A" w:rsidP="006B2A6A">
      <w:pPr>
        <w:pStyle w:val="BodyText"/>
      </w:pPr>
    </w:p>
    <w:p w14:paraId="751CDB2A" w14:textId="33B9AA3B" w:rsidR="006B2A6A" w:rsidRDefault="006B2A6A" w:rsidP="006B2A6A">
      <w:pPr>
        <w:pStyle w:val="Heading1"/>
      </w:pPr>
      <w:r w:rsidRPr="006B2A6A">
        <w:t>TECHNICAL SCHEDULES</w:t>
      </w:r>
    </w:p>
    <w:p w14:paraId="2CEA35F4" w14:textId="107435DB" w:rsidR="006B2A6A" w:rsidRDefault="006B2A6A" w:rsidP="006B2A6A">
      <w:pPr>
        <w:pStyle w:val="Heading2"/>
      </w:pPr>
      <w:r w:rsidRPr="006B2A6A">
        <w:t>PV Modules</w:t>
      </w:r>
    </w:p>
    <w:p w14:paraId="4D78873F" w14:textId="5A3E017A" w:rsidR="006B2A6A" w:rsidRDefault="006B2A6A" w:rsidP="006B2A6A">
      <w:pPr>
        <w:pStyle w:val="Caption"/>
        <w:keepNext/>
        <w:jc w:val="left"/>
      </w:pPr>
      <w:r>
        <w:t xml:space="preserve">Table </w:t>
      </w:r>
      <w:r>
        <w:fldChar w:fldCharType="begin"/>
      </w:r>
      <w:r>
        <w:instrText xml:space="preserve"> SEQ Table \* ARABIC </w:instrText>
      </w:r>
      <w:r>
        <w:fldChar w:fldCharType="separate"/>
      </w:r>
      <w:r w:rsidR="00B020C3">
        <w:rPr>
          <w:noProof/>
        </w:rPr>
        <w:t>21</w:t>
      </w:r>
      <w:r>
        <w:fldChar w:fldCharType="end"/>
      </w:r>
      <w:r>
        <w:t xml:space="preserve"> </w:t>
      </w:r>
      <w:r w:rsidRPr="00FD19C5">
        <w:t xml:space="preserve"> PV Modules Schedules</w:t>
      </w:r>
    </w:p>
    <w:tbl>
      <w:tblPr>
        <w:tblW w:w="9620" w:type="dxa"/>
        <w:tblLook w:val="04A0" w:firstRow="1" w:lastRow="0" w:firstColumn="1" w:lastColumn="0" w:noHBand="0" w:noVBand="1"/>
      </w:tblPr>
      <w:tblGrid>
        <w:gridCol w:w="800"/>
        <w:gridCol w:w="4900"/>
        <w:gridCol w:w="1280"/>
        <w:gridCol w:w="1520"/>
        <w:gridCol w:w="1120"/>
      </w:tblGrid>
      <w:tr w:rsidR="006B2A6A" w:rsidRPr="006B2A6A" w14:paraId="1747F9D3" w14:textId="77777777" w:rsidTr="006B2A6A">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A36C2A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41D5AD7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3D6DC98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37D8816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07E92BF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 xml:space="preserve">Response from Bidder </w:t>
            </w:r>
          </w:p>
        </w:tc>
      </w:tr>
      <w:tr w:rsidR="006B2A6A" w:rsidRPr="006B2A6A" w14:paraId="6E8BC4B7"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3F47C06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3EAC5A4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Product information</w:t>
            </w:r>
          </w:p>
        </w:tc>
        <w:tc>
          <w:tcPr>
            <w:tcW w:w="1280" w:type="dxa"/>
            <w:tcBorders>
              <w:top w:val="nil"/>
              <w:left w:val="nil"/>
              <w:bottom w:val="single" w:sz="4" w:space="0" w:color="auto"/>
              <w:right w:val="single" w:sz="4" w:space="0" w:color="auto"/>
            </w:tcBorders>
            <w:vAlign w:val="center"/>
            <w:hideMark/>
          </w:tcPr>
          <w:p w14:paraId="7511089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2984B4F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320709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C6E239A"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306905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2DDC878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PV Module manufacturer</w:t>
            </w:r>
          </w:p>
        </w:tc>
        <w:tc>
          <w:tcPr>
            <w:tcW w:w="1280" w:type="dxa"/>
            <w:tcBorders>
              <w:top w:val="nil"/>
              <w:left w:val="nil"/>
              <w:bottom w:val="single" w:sz="4" w:space="0" w:color="auto"/>
              <w:right w:val="single" w:sz="4" w:space="0" w:color="auto"/>
            </w:tcBorders>
            <w:noWrap/>
            <w:vAlign w:val="center"/>
            <w:hideMark/>
          </w:tcPr>
          <w:p w14:paraId="00479CF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Name</w:t>
            </w:r>
          </w:p>
        </w:tc>
        <w:tc>
          <w:tcPr>
            <w:tcW w:w="1520" w:type="dxa"/>
            <w:tcBorders>
              <w:top w:val="nil"/>
              <w:left w:val="nil"/>
              <w:bottom w:val="single" w:sz="4" w:space="0" w:color="auto"/>
              <w:right w:val="single" w:sz="4" w:space="0" w:color="auto"/>
            </w:tcBorders>
            <w:vAlign w:val="center"/>
            <w:hideMark/>
          </w:tcPr>
          <w:p w14:paraId="565E4BB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7A8B48A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07D6514"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38589FF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3AFE8CF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Proof / supporting documentation that the offered PV module manufacturer is on the BNEF PV Module Tier 1 list</w:t>
            </w:r>
          </w:p>
        </w:tc>
        <w:tc>
          <w:tcPr>
            <w:tcW w:w="1280" w:type="dxa"/>
            <w:tcBorders>
              <w:top w:val="nil"/>
              <w:left w:val="nil"/>
              <w:bottom w:val="single" w:sz="4" w:space="0" w:color="auto"/>
              <w:right w:val="single" w:sz="4" w:space="0" w:color="auto"/>
            </w:tcBorders>
            <w:vAlign w:val="center"/>
            <w:hideMark/>
          </w:tcPr>
          <w:p w14:paraId="5272DAB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B3C6E8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7869DE2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16330E9"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359B662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1.3</w:t>
            </w:r>
          </w:p>
        </w:tc>
        <w:tc>
          <w:tcPr>
            <w:tcW w:w="4900" w:type="dxa"/>
            <w:tcBorders>
              <w:top w:val="nil"/>
              <w:left w:val="nil"/>
              <w:bottom w:val="single" w:sz="4" w:space="0" w:color="auto"/>
              <w:right w:val="single" w:sz="4" w:space="0" w:color="auto"/>
            </w:tcBorders>
            <w:vAlign w:val="center"/>
            <w:hideMark/>
          </w:tcPr>
          <w:p w14:paraId="25AA3D8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Module Type</w:t>
            </w:r>
          </w:p>
        </w:tc>
        <w:tc>
          <w:tcPr>
            <w:tcW w:w="1280" w:type="dxa"/>
            <w:tcBorders>
              <w:top w:val="nil"/>
              <w:left w:val="nil"/>
              <w:bottom w:val="single" w:sz="4" w:space="0" w:color="auto"/>
              <w:right w:val="single" w:sz="4" w:space="0" w:color="auto"/>
            </w:tcBorders>
            <w:vAlign w:val="center"/>
            <w:hideMark/>
          </w:tcPr>
          <w:p w14:paraId="0F085F8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F46A4C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642D1A9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AEF61C8"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5582AB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626C9B8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Technical Characteristics</w:t>
            </w:r>
          </w:p>
        </w:tc>
        <w:tc>
          <w:tcPr>
            <w:tcW w:w="1280" w:type="dxa"/>
            <w:tcBorders>
              <w:top w:val="nil"/>
              <w:left w:val="nil"/>
              <w:bottom w:val="single" w:sz="4" w:space="0" w:color="auto"/>
              <w:right w:val="single" w:sz="4" w:space="0" w:color="auto"/>
            </w:tcBorders>
            <w:vAlign w:val="center"/>
            <w:hideMark/>
          </w:tcPr>
          <w:p w14:paraId="7B97887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7F5A67A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4A47AE1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CC30BE6"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C8707E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3347F9D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PV Module/Cell technology</w:t>
            </w:r>
          </w:p>
        </w:tc>
        <w:tc>
          <w:tcPr>
            <w:tcW w:w="1280" w:type="dxa"/>
            <w:tcBorders>
              <w:top w:val="nil"/>
              <w:left w:val="nil"/>
              <w:bottom w:val="single" w:sz="4" w:space="0" w:color="auto"/>
              <w:right w:val="single" w:sz="4" w:space="0" w:color="auto"/>
            </w:tcBorders>
            <w:vAlign w:val="center"/>
            <w:hideMark/>
          </w:tcPr>
          <w:p w14:paraId="6B49B3A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57D1C9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BBF163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C27A553"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1AC55F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0B69BAC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String maximum Voltage</w:t>
            </w:r>
          </w:p>
        </w:tc>
        <w:tc>
          <w:tcPr>
            <w:tcW w:w="1280" w:type="dxa"/>
            <w:tcBorders>
              <w:top w:val="nil"/>
              <w:left w:val="nil"/>
              <w:bottom w:val="single" w:sz="4" w:space="0" w:color="auto"/>
              <w:right w:val="single" w:sz="4" w:space="0" w:color="auto"/>
            </w:tcBorders>
            <w:noWrap/>
            <w:vAlign w:val="center"/>
            <w:hideMark/>
          </w:tcPr>
          <w:p w14:paraId="722FD91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VDC</w:t>
            </w:r>
          </w:p>
        </w:tc>
        <w:tc>
          <w:tcPr>
            <w:tcW w:w="1520" w:type="dxa"/>
            <w:tcBorders>
              <w:top w:val="nil"/>
              <w:left w:val="nil"/>
              <w:bottom w:val="single" w:sz="4" w:space="0" w:color="auto"/>
              <w:right w:val="single" w:sz="4" w:space="0" w:color="auto"/>
            </w:tcBorders>
            <w:vAlign w:val="center"/>
            <w:hideMark/>
          </w:tcPr>
          <w:p w14:paraId="30A7E49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1500</w:t>
            </w:r>
          </w:p>
        </w:tc>
        <w:tc>
          <w:tcPr>
            <w:tcW w:w="1120" w:type="dxa"/>
            <w:tcBorders>
              <w:top w:val="nil"/>
              <w:left w:val="nil"/>
              <w:bottom w:val="single" w:sz="4" w:space="0" w:color="auto"/>
              <w:right w:val="single" w:sz="4" w:space="0" w:color="auto"/>
            </w:tcBorders>
            <w:noWrap/>
            <w:vAlign w:val="center"/>
            <w:hideMark/>
          </w:tcPr>
          <w:p w14:paraId="33F8D59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ECC4BF1"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7FE515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02828D7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Positive Power Tolerance</w:t>
            </w:r>
          </w:p>
        </w:tc>
        <w:tc>
          <w:tcPr>
            <w:tcW w:w="1280" w:type="dxa"/>
            <w:tcBorders>
              <w:top w:val="nil"/>
              <w:left w:val="nil"/>
              <w:bottom w:val="single" w:sz="4" w:space="0" w:color="auto"/>
              <w:right w:val="single" w:sz="4" w:space="0" w:color="auto"/>
            </w:tcBorders>
            <w:noWrap/>
            <w:vAlign w:val="center"/>
            <w:hideMark/>
          </w:tcPr>
          <w:p w14:paraId="657A879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w:t>
            </w:r>
          </w:p>
        </w:tc>
        <w:tc>
          <w:tcPr>
            <w:tcW w:w="1520" w:type="dxa"/>
            <w:tcBorders>
              <w:top w:val="nil"/>
              <w:left w:val="nil"/>
              <w:bottom w:val="single" w:sz="4" w:space="0" w:color="auto"/>
              <w:right w:val="single" w:sz="4" w:space="0" w:color="auto"/>
            </w:tcBorders>
            <w:vAlign w:val="center"/>
            <w:hideMark/>
          </w:tcPr>
          <w:p w14:paraId="28B098E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0 to +5 (or 0 to +3%)</w:t>
            </w:r>
          </w:p>
        </w:tc>
        <w:tc>
          <w:tcPr>
            <w:tcW w:w="1120" w:type="dxa"/>
            <w:tcBorders>
              <w:top w:val="nil"/>
              <w:left w:val="nil"/>
              <w:bottom w:val="single" w:sz="4" w:space="0" w:color="auto"/>
              <w:right w:val="single" w:sz="4" w:space="0" w:color="auto"/>
            </w:tcBorders>
            <w:noWrap/>
            <w:vAlign w:val="center"/>
            <w:hideMark/>
          </w:tcPr>
          <w:p w14:paraId="19E5C53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F713501"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1E8A186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2.4</w:t>
            </w:r>
          </w:p>
        </w:tc>
        <w:tc>
          <w:tcPr>
            <w:tcW w:w="4900" w:type="dxa"/>
            <w:tcBorders>
              <w:top w:val="nil"/>
              <w:left w:val="nil"/>
              <w:bottom w:val="single" w:sz="4" w:space="0" w:color="auto"/>
              <w:right w:val="single" w:sz="4" w:space="0" w:color="auto"/>
            </w:tcBorders>
            <w:vAlign w:val="center"/>
            <w:hideMark/>
          </w:tcPr>
          <w:p w14:paraId="32D79FB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Module efficiency</w:t>
            </w:r>
          </w:p>
        </w:tc>
        <w:tc>
          <w:tcPr>
            <w:tcW w:w="1280" w:type="dxa"/>
            <w:tcBorders>
              <w:top w:val="nil"/>
              <w:left w:val="nil"/>
              <w:bottom w:val="single" w:sz="4" w:space="0" w:color="auto"/>
              <w:right w:val="single" w:sz="4" w:space="0" w:color="auto"/>
            </w:tcBorders>
            <w:noWrap/>
            <w:vAlign w:val="center"/>
            <w:hideMark/>
          </w:tcPr>
          <w:p w14:paraId="1517A12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68D1A7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20%</w:t>
            </w:r>
          </w:p>
        </w:tc>
        <w:tc>
          <w:tcPr>
            <w:tcW w:w="1120" w:type="dxa"/>
            <w:tcBorders>
              <w:top w:val="nil"/>
              <w:left w:val="nil"/>
              <w:bottom w:val="single" w:sz="4" w:space="0" w:color="auto"/>
              <w:right w:val="single" w:sz="4" w:space="0" w:color="auto"/>
            </w:tcBorders>
            <w:noWrap/>
            <w:vAlign w:val="center"/>
            <w:hideMark/>
          </w:tcPr>
          <w:p w14:paraId="2E3C6EB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5B336CA"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150B5A3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2.5</w:t>
            </w:r>
          </w:p>
        </w:tc>
        <w:tc>
          <w:tcPr>
            <w:tcW w:w="4900" w:type="dxa"/>
            <w:tcBorders>
              <w:top w:val="nil"/>
              <w:left w:val="nil"/>
              <w:bottom w:val="single" w:sz="4" w:space="0" w:color="auto"/>
              <w:right w:val="single" w:sz="4" w:space="0" w:color="auto"/>
            </w:tcBorders>
            <w:vAlign w:val="center"/>
            <w:hideMark/>
          </w:tcPr>
          <w:p w14:paraId="6F914E5D" w14:textId="77777777" w:rsidR="006B2A6A" w:rsidRPr="00A173F8"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highlight w:val="yellow"/>
                <w:lang w:val="en-ZA" w:eastAsia="en-ZA"/>
                <w:rPrChange w:id="98" w:author="Grace Olukune" w:date="2025-12-08T13:45:00Z" w16du:dateUtc="2025-12-08T11:45:00Z">
                  <w:rPr>
                    <w:rFonts w:ascii="72" w:hAnsi="72" w:cs="72"/>
                    <w:color w:val="000000"/>
                    <w:sz w:val="20"/>
                    <w:szCs w:val="20"/>
                    <w:lang w:val="en-ZA" w:eastAsia="en-ZA"/>
                  </w:rPr>
                </w:rPrChange>
              </w:rPr>
            </w:pPr>
            <w:proofErr w:type="spellStart"/>
            <w:r w:rsidRPr="00A173F8">
              <w:rPr>
                <w:rFonts w:ascii="72" w:hAnsi="72" w:cs="72"/>
                <w:color w:val="000000"/>
                <w:sz w:val="20"/>
                <w:szCs w:val="20"/>
                <w:highlight w:val="yellow"/>
                <w:lang w:val="en-ZA" w:eastAsia="en-ZA"/>
                <w:rPrChange w:id="99" w:author="Grace Olukune" w:date="2025-12-08T13:45:00Z" w16du:dateUtc="2025-12-08T11:45:00Z">
                  <w:rPr>
                    <w:rFonts w:ascii="72" w:hAnsi="72" w:cs="72"/>
                    <w:color w:val="000000"/>
                    <w:sz w:val="20"/>
                    <w:szCs w:val="20"/>
                    <w:lang w:val="en-ZA" w:eastAsia="en-ZA"/>
                  </w:rPr>
                </w:rPrChange>
              </w:rPr>
              <w:t>Bifaciality</w:t>
            </w:r>
            <w:proofErr w:type="spellEnd"/>
            <w:r w:rsidRPr="00A173F8">
              <w:rPr>
                <w:rFonts w:ascii="72" w:hAnsi="72" w:cs="72"/>
                <w:color w:val="000000"/>
                <w:sz w:val="20"/>
                <w:szCs w:val="20"/>
                <w:highlight w:val="yellow"/>
                <w:lang w:val="en-ZA" w:eastAsia="en-ZA"/>
                <w:rPrChange w:id="100" w:author="Grace Olukune" w:date="2025-12-08T13:45:00Z" w16du:dateUtc="2025-12-08T11:45:00Z">
                  <w:rPr>
                    <w:rFonts w:ascii="72" w:hAnsi="72" w:cs="72"/>
                    <w:color w:val="000000"/>
                    <w:sz w:val="20"/>
                    <w:szCs w:val="20"/>
                    <w:lang w:val="en-ZA" w:eastAsia="en-ZA"/>
                  </w:rPr>
                </w:rPrChange>
              </w:rPr>
              <w:t xml:space="preserve"> factor for p-type bifacial module</w:t>
            </w:r>
          </w:p>
        </w:tc>
        <w:tc>
          <w:tcPr>
            <w:tcW w:w="1280" w:type="dxa"/>
            <w:tcBorders>
              <w:top w:val="nil"/>
              <w:left w:val="nil"/>
              <w:bottom w:val="single" w:sz="4" w:space="0" w:color="auto"/>
              <w:right w:val="single" w:sz="4" w:space="0" w:color="auto"/>
            </w:tcBorders>
            <w:noWrap/>
            <w:vAlign w:val="center"/>
            <w:hideMark/>
          </w:tcPr>
          <w:p w14:paraId="34784A2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5C2C56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70% ±5%</w:t>
            </w:r>
          </w:p>
        </w:tc>
        <w:tc>
          <w:tcPr>
            <w:tcW w:w="1120" w:type="dxa"/>
            <w:tcBorders>
              <w:top w:val="nil"/>
              <w:left w:val="nil"/>
              <w:bottom w:val="single" w:sz="4" w:space="0" w:color="auto"/>
              <w:right w:val="single" w:sz="4" w:space="0" w:color="auto"/>
            </w:tcBorders>
            <w:noWrap/>
            <w:vAlign w:val="center"/>
            <w:hideMark/>
          </w:tcPr>
          <w:p w14:paraId="1C1C534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8042D69"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749AA1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2.6</w:t>
            </w:r>
          </w:p>
        </w:tc>
        <w:tc>
          <w:tcPr>
            <w:tcW w:w="4900" w:type="dxa"/>
            <w:tcBorders>
              <w:top w:val="nil"/>
              <w:left w:val="nil"/>
              <w:bottom w:val="single" w:sz="4" w:space="0" w:color="auto"/>
              <w:right w:val="single" w:sz="4" w:space="0" w:color="auto"/>
            </w:tcBorders>
            <w:vAlign w:val="center"/>
            <w:hideMark/>
          </w:tcPr>
          <w:p w14:paraId="7010065B" w14:textId="77777777" w:rsidR="006B2A6A" w:rsidRPr="00A173F8"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highlight w:val="yellow"/>
                <w:lang w:val="en-ZA" w:eastAsia="en-ZA"/>
                <w:rPrChange w:id="101" w:author="Grace Olukune" w:date="2025-12-08T13:45:00Z" w16du:dateUtc="2025-12-08T11:45:00Z">
                  <w:rPr>
                    <w:rFonts w:ascii="72" w:hAnsi="72" w:cs="72"/>
                    <w:color w:val="000000"/>
                    <w:sz w:val="20"/>
                    <w:szCs w:val="20"/>
                    <w:lang w:val="en-ZA" w:eastAsia="en-ZA"/>
                  </w:rPr>
                </w:rPrChange>
              </w:rPr>
            </w:pPr>
            <w:proofErr w:type="spellStart"/>
            <w:r w:rsidRPr="00A173F8">
              <w:rPr>
                <w:rFonts w:ascii="72" w:hAnsi="72" w:cs="72"/>
                <w:color w:val="000000"/>
                <w:sz w:val="20"/>
                <w:szCs w:val="20"/>
                <w:highlight w:val="yellow"/>
                <w:lang w:val="en-ZA" w:eastAsia="en-ZA"/>
                <w:rPrChange w:id="102" w:author="Grace Olukune" w:date="2025-12-08T13:45:00Z" w16du:dateUtc="2025-12-08T11:45:00Z">
                  <w:rPr>
                    <w:rFonts w:ascii="72" w:hAnsi="72" w:cs="72"/>
                    <w:color w:val="000000"/>
                    <w:sz w:val="20"/>
                    <w:szCs w:val="20"/>
                    <w:lang w:val="en-ZA" w:eastAsia="en-ZA"/>
                  </w:rPr>
                </w:rPrChange>
              </w:rPr>
              <w:t>Bifaciality</w:t>
            </w:r>
            <w:proofErr w:type="spellEnd"/>
            <w:r w:rsidRPr="00A173F8">
              <w:rPr>
                <w:rFonts w:ascii="72" w:hAnsi="72" w:cs="72"/>
                <w:color w:val="000000"/>
                <w:sz w:val="20"/>
                <w:szCs w:val="20"/>
                <w:highlight w:val="yellow"/>
                <w:lang w:val="en-ZA" w:eastAsia="en-ZA"/>
                <w:rPrChange w:id="103" w:author="Grace Olukune" w:date="2025-12-08T13:45:00Z" w16du:dateUtc="2025-12-08T11:45:00Z">
                  <w:rPr>
                    <w:rFonts w:ascii="72" w:hAnsi="72" w:cs="72"/>
                    <w:color w:val="000000"/>
                    <w:sz w:val="20"/>
                    <w:szCs w:val="20"/>
                    <w:lang w:val="en-ZA" w:eastAsia="en-ZA"/>
                  </w:rPr>
                </w:rPrChange>
              </w:rPr>
              <w:t xml:space="preserve"> factor for n-type bifacial module</w:t>
            </w:r>
          </w:p>
        </w:tc>
        <w:tc>
          <w:tcPr>
            <w:tcW w:w="1280" w:type="dxa"/>
            <w:tcBorders>
              <w:top w:val="nil"/>
              <w:left w:val="nil"/>
              <w:bottom w:val="single" w:sz="4" w:space="0" w:color="auto"/>
              <w:right w:val="single" w:sz="4" w:space="0" w:color="auto"/>
            </w:tcBorders>
            <w:noWrap/>
            <w:vAlign w:val="center"/>
            <w:hideMark/>
          </w:tcPr>
          <w:p w14:paraId="31D0B98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2F69922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85% ±5%</w:t>
            </w:r>
          </w:p>
        </w:tc>
        <w:tc>
          <w:tcPr>
            <w:tcW w:w="1120" w:type="dxa"/>
            <w:tcBorders>
              <w:top w:val="nil"/>
              <w:left w:val="nil"/>
              <w:bottom w:val="single" w:sz="4" w:space="0" w:color="auto"/>
              <w:right w:val="single" w:sz="4" w:space="0" w:color="auto"/>
            </w:tcBorders>
            <w:noWrap/>
            <w:vAlign w:val="center"/>
            <w:hideMark/>
          </w:tcPr>
          <w:p w14:paraId="0018F1E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85EE04F"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334F0BD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2.7</w:t>
            </w:r>
          </w:p>
        </w:tc>
        <w:tc>
          <w:tcPr>
            <w:tcW w:w="4900" w:type="dxa"/>
            <w:tcBorders>
              <w:top w:val="nil"/>
              <w:left w:val="nil"/>
              <w:bottom w:val="single" w:sz="4" w:space="0" w:color="auto"/>
              <w:right w:val="single" w:sz="4" w:space="0" w:color="auto"/>
            </w:tcBorders>
            <w:vAlign w:val="center"/>
            <w:hideMark/>
          </w:tcPr>
          <w:p w14:paraId="7A85C71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Operating temperature</w:t>
            </w:r>
          </w:p>
        </w:tc>
        <w:tc>
          <w:tcPr>
            <w:tcW w:w="1280" w:type="dxa"/>
            <w:tcBorders>
              <w:top w:val="nil"/>
              <w:left w:val="nil"/>
              <w:bottom w:val="single" w:sz="4" w:space="0" w:color="auto"/>
              <w:right w:val="single" w:sz="4" w:space="0" w:color="auto"/>
            </w:tcBorders>
            <w:noWrap/>
            <w:vAlign w:val="center"/>
            <w:hideMark/>
          </w:tcPr>
          <w:p w14:paraId="7932A51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°C</w:t>
            </w:r>
          </w:p>
        </w:tc>
        <w:tc>
          <w:tcPr>
            <w:tcW w:w="1520" w:type="dxa"/>
            <w:tcBorders>
              <w:top w:val="nil"/>
              <w:left w:val="nil"/>
              <w:bottom w:val="single" w:sz="4" w:space="0" w:color="auto"/>
              <w:right w:val="single" w:sz="4" w:space="0" w:color="auto"/>
            </w:tcBorders>
            <w:vAlign w:val="center"/>
            <w:hideMark/>
          </w:tcPr>
          <w:p w14:paraId="26F4ACB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between -40 °C and 85 °C</w:t>
            </w:r>
          </w:p>
        </w:tc>
        <w:tc>
          <w:tcPr>
            <w:tcW w:w="1120" w:type="dxa"/>
            <w:tcBorders>
              <w:top w:val="nil"/>
              <w:left w:val="nil"/>
              <w:bottom w:val="single" w:sz="4" w:space="0" w:color="auto"/>
              <w:right w:val="single" w:sz="4" w:space="0" w:color="auto"/>
            </w:tcBorders>
            <w:noWrap/>
            <w:vAlign w:val="center"/>
            <w:hideMark/>
          </w:tcPr>
          <w:p w14:paraId="1391B87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CB690B4"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AD0152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2.8</w:t>
            </w:r>
          </w:p>
        </w:tc>
        <w:tc>
          <w:tcPr>
            <w:tcW w:w="4900" w:type="dxa"/>
            <w:tcBorders>
              <w:top w:val="nil"/>
              <w:left w:val="nil"/>
              <w:bottom w:val="single" w:sz="4" w:space="0" w:color="auto"/>
              <w:right w:val="single" w:sz="4" w:space="0" w:color="auto"/>
            </w:tcBorders>
            <w:vAlign w:val="center"/>
            <w:hideMark/>
          </w:tcPr>
          <w:p w14:paraId="2BC987C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Static mechanical load</w:t>
            </w:r>
          </w:p>
        </w:tc>
        <w:tc>
          <w:tcPr>
            <w:tcW w:w="1280" w:type="dxa"/>
            <w:tcBorders>
              <w:top w:val="nil"/>
              <w:left w:val="nil"/>
              <w:bottom w:val="single" w:sz="4" w:space="0" w:color="auto"/>
              <w:right w:val="single" w:sz="4" w:space="0" w:color="auto"/>
            </w:tcBorders>
            <w:noWrap/>
            <w:vAlign w:val="center"/>
            <w:hideMark/>
          </w:tcPr>
          <w:p w14:paraId="6D6B107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Pa</w:t>
            </w:r>
          </w:p>
        </w:tc>
        <w:tc>
          <w:tcPr>
            <w:tcW w:w="1520" w:type="dxa"/>
            <w:tcBorders>
              <w:top w:val="nil"/>
              <w:left w:val="nil"/>
              <w:bottom w:val="single" w:sz="4" w:space="0" w:color="auto"/>
              <w:right w:val="single" w:sz="4" w:space="0" w:color="auto"/>
            </w:tcBorders>
            <w:vAlign w:val="center"/>
            <w:hideMark/>
          </w:tcPr>
          <w:p w14:paraId="3F62CAD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2400</w:t>
            </w:r>
          </w:p>
        </w:tc>
        <w:tc>
          <w:tcPr>
            <w:tcW w:w="1120" w:type="dxa"/>
            <w:tcBorders>
              <w:top w:val="nil"/>
              <w:left w:val="nil"/>
              <w:bottom w:val="single" w:sz="4" w:space="0" w:color="auto"/>
              <w:right w:val="single" w:sz="4" w:space="0" w:color="auto"/>
            </w:tcBorders>
            <w:noWrap/>
            <w:vAlign w:val="center"/>
            <w:hideMark/>
          </w:tcPr>
          <w:p w14:paraId="4C0D7E6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F81208E"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2DA231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2.9</w:t>
            </w:r>
          </w:p>
        </w:tc>
        <w:tc>
          <w:tcPr>
            <w:tcW w:w="4900" w:type="dxa"/>
            <w:tcBorders>
              <w:top w:val="nil"/>
              <w:left w:val="nil"/>
              <w:bottom w:val="single" w:sz="4" w:space="0" w:color="auto"/>
              <w:right w:val="single" w:sz="4" w:space="0" w:color="auto"/>
            </w:tcBorders>
            <w:vAlign w:val="center"/>
            <w:hideMark/>
          </w:tcPr>
          <w:p w14:paraId="4580A05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Increased distributed mechanical load on the front glass surface</w:t>
            </w:r>
          </w:p>
        </w:tc>
        <w:tc>
          <w:tcPr>
            <w:tcW w:w="1280" w:type="dxa"/>
            <w:tcBorders>
              <w:top w:val="nil"/>
              <w:left w:val="nil"/>
              <w:bottom w:val="single" w:sz="4" w:space="0" w:color="auto"/>
              <w:right w:val="single" w:sz="4" w:space="0" w:color="auto"/>
            </w:tcBorders>
            <w:noWrap/>
            <w:vAlign w:val="center"/>
            <w:hideMark/>
          </w:tcPr>
          <w:p w14:paraId="7294F16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Pa</w:t>
            </w:r>
          </w:p>
        </w:tc>
        <w:tc>
          <w:tcPr>
            <w:tcW w:w="1520" w:type="dxa"/>
            <w:tcBorders>
              <w:top w:val="nil"/>
              <w:left w:val="nil"/>
              <w:bottom w:val="single" w:sz="4" w:space="0" w:color="auto"/>
              <w:right w:val="single" w:sz="4" w:space="0" w:color="auto"/>
            </w:tcBorders>
            <w:vAlign w:val="center"/>
            <w:hideMark/>
          </w:tcPr>
          <w:p w14:paraId="56FE635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5400</w:t>
            </w:r>
          </w:p>
        </w:tc>
        <w:tc>
          <w:tcPr>
            <w:tcW w:w="1120" w:type="dxa"/>
            <w:tcBorders>
              <w:top w:val="nil"/>
              <w:left w:val="nil"/>
              <w:bottom w:val="single" w:sz="4" w:space="0" w:color="auto"/>
              <w:right w:val="single" w:sz="4" w:space="0" w:color="auto"/>
            </w:tcBorders>
            <w:noWrap/>
            <w:vAlign w:val="center"/>
            <w:hideMark/>
          </w:tcPr>
          <w:p w14:paraId="7836204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5A258E8"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27CABCA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2.10.</w:t>
            </w:r>
          </w:p>
        </w:tc>
        <w:tc>
          <w:tcPr>
            <w:tcW w:w="4900" w:type="dxa"/>
            <w:tcBorders>
              <w:top w:val="nil"/>
              <w:left w:val="nil"/>
              <w:bottom w:val="single" w:sz="4" w:space="0" w:color="auto"/>
              <w:right w:val="single" w:sz="4" w:space="0" w:color="auto"/>
            </w:tcBorders>
            <w:vAlign w:val="center"/>
            <w:hideMark/>
          </w:tcPr>
          <w:p w14:paraId="27B34C8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Temperature coefficient</w:t>
            </w:r>
          </w:p>
        </w:tc>
        <w:tc>
          <w:tcPr>
            <w:tcW w:w="1280" w:type="dxa"/>
            <w:tcBorders>
              <w:top w:val="nil"/>
              <w:left w:val="nil"/>
              <w:bottom w:val="single" w:sz="4" w:space="0" w:color="auto"/>
              <w:right w:val="single" w:sz="4" w:space="0" w:color="auto"/>
            </w:tcBorders>
            <w:noWrap/>
            <w:vAlign w:val="center"/>
            <w:hideMark/>
          </w:tcPr>
          <w:p w14:paraId="248C6B7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%/°C</w:t>
            </w:r>
          </w:p>
        </w:tc>
        <w:tc>
          <w:tcPr>
            <w:tcW w:w="1520" w:type="dxa"/>
            <w:tcBorders>
              <w:top w:val="nil"/>
              <w:left w:val="nil"/>
              <w:bottom w:val="single" w:sz="4" w:space="0" w:color="auto"/>
              <w:right w:val="single" w:sz="4" w:space="0" w:color="auto"/>
            </w:tcBorders>
            <w:vAlign w:val="center"/>
            <w:hideMark/>
          </w:tcPr>
          <w:p w14:paraId="3A031DC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-0.37</w:t>
            </w:r>
          </w:p>
        </w:tc>
        <w:tc>
          <w:tcPr>
            <w:tcW w:w="1120" w:type="dxa"/>
            <w:tcBorders>
              <w:top w:val="nil"/>
              <w:left w:val="nil"/>
              <w:bottom w:val="single" w:sz="4" w:space="0" w:color="auto"/>
              <w:right w:val="single" w:sz="4" w:space="0" w:color="auto"/>
            </w:tcBorders>
            <w:noWrap/>
            <w:vAlign w:val="center"/>
            <w:hideMark/>
          </w:tcPr>
          <w:p w14:paraId="24993C1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472BACC"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039720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2.11</w:t>
            </w:r>
          </w:p>
        </w:tc>
        <w:tc>
          <w:tcPr>
            <w:tcW w:w="4900" w:type="dxa"/>
            <w:tcBorders>
              <w:top w:val="nil"/>
              <w:left w:val="nil"/>
              <w:bottom w:val="single" w:sz="4" w:space="0" w:color="auto"/>
              <w:right w:val="single" w:sz="4" w:space="0" w:color="auto"/>
            </w:tcBorders>
            <w:vAlign w:val="center"/>
            <w:hideMark/>
          </w:tcPr>
          <w:p w14:paraId="16D7734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Light induced degradation loss</w:t>
            </w:r>
          </w:p>
        </w:tc>
        <w:tc>
          <w:tcPr>
            <w:tcW w:w="1280" w:type="dxa"/>
            <w:tcBorders>
              <w:top w:val="nil"/>
              <w:left w:val="nil"/>
              <w:bottom w:val="single" w:sz="4" w:space="0" w:color="auto"/>
              <w:right w:val="single" w:sz="4" w:space="0" w:color="auto"/>
            </w:tcBorders>
            <w:noWrap/>
            <w:vAlign w:val="center"/>
            <w:hideMark/>
          </w:tcPr>
          <w:p w14:paraId="626DEEE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2E73607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2</w:t>
            </w:r>
          </w:p>
        </w:tc>
        <w:tc>
          <w:tcPr>
            <w:tcW w:w="1120" w:type="dxa"/>
            <w:tcBorders>
              <w:top w:val="nil"/>
              <w:left w:val="nil"/>
              <w:bottom w:val="single" w:sz="4" w:space="0" w:color="auto"/>
              <w:right w:val="single" w:sz="4" w:space="0" w:color="auto"/>
            </w:tcBorders>
            <w:noWrap/>
            <w:vAlign w:val="center"/>
            <w:hideMark/>
          </w:tcPr>
          <w:p w14:paraId="1B48D72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6F247E8" w14:textId="77777777" w:rsidTr="006B2A6A">
        <w:trPr>
          <w:trHeight w:val="1320"/>
        </w:trPr>
        <w:tc>
          <w:tcPr>
            <w:tcW w:w="800" w:type="dxa"/>
            <w:tcBorders>
              <w:top w:val="nil"/>
              <w:left w:val="single" w:sz="4" w:space="0" w:color="auto"/>
              <w:bottom w:val="single" w:sz="4" w:space="0" w:color="auto"/>
              <w:right w:val="single" w:sz="4" w:space="0" w:color="auto"/>
            </w:tcBorders>
            <w:vAlign w:val="center"/>
            <w:hideMark/>
          </w:tcPr>
          <w:p w14:paraId="507516D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2.12</w:t>
            </w:r>
          </w:p>
        </w:tc>
        <w:tc>
          <w:tcPr>
            <w:tcW w:w="4900" w:type="dxa"/>
            <w:tcBorders>
              <w:top w:val="nil"/>
              <w:left w:val="nil"/>
              <w:bottom w:val="single" w:sz="4" w:space="0" w:color="auto"/>
              <w:right w:val="single" w:sz="4" w:space="0" w:color="auto"/>
            </w:tcBorders>
            <w:vAlign w:val="center"/>
            <w:hideMark/>
          </w:tcPr>
          <w:p w14:paraId="36F97A0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Nominal Module Operating Temperature (NMOT) lower than or equal to</w:t>
            </w:r>
          </w:p>
        </w:tc>
        <w:tc>
          <w:tcPr>
            <w:tcW w:w="1280" w:type="dxa"/>
            <w:tcBorders>
              <w:top w:val="nil"/>
              <w:left w:val="nil"/>
              <w:bottom w:val="single" w:sz="4" w:space="0" w:color="auto"/>
              <w:right w:val="single" w:sz="4" w:space="0" w:color="auto"/>
            </w:tcBorders>
            <w:noWrap/>
            <w:vAlign w:val="center"/>
            <w:hideMark/>
          </w:tcPr>
          <w:p w14:paraId="1BCAAB5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°C</w:t>
            </w:r>
          </w:p>
        </w:tc>
        <w:tc>
          <w:tcPr>
            <w:tcW w:w="1520" w:type="dxa"/>
            <w:tcBorders>
              <w:top w:val="nil"/>
              <w:left w:val="nil"/>
              <w:bottom w:val="single" w:sz="4" w:space="0" w:color="auto"/>
              <w:right w:val="single" w:sz="4" w:space="0" w:color="auto"/>
            </w:tcBorders>
            <w:vAlign w:val="center"/>
            <w:hideMark/>
          </w:tcPr>
          <w:p w14:paraId="491D0CA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45 °C ±2 °C (NMOT @800 W/m2, 20 °C, AM 1.5, Wind speed 1 m/s)</w:t>
            </w:r>
          </w:p>
        </w:tc>
        <w:tc>
          <w:tcPr>
            <w:tcW w:w="1120" w:type="dxa"/>
            <w:tcBorders>
              <w:top w:val="nil"/>
              <w:left w:val="nil"/>
              <w:bottom w:val="single" w:sz="4" w:space="0" w:color="auto"/>
              <w:right w:val="single" w:sz="4" w:space="0" w:color="auto"/>
            </w:tcBorders>
            <w:noWrap/>
            <w:vAlign w:val="center"/>
            <w:hideMark/>
          </w:tcPr>
          <w:p w14:paraId="7A7BB59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B1932FC"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7BD786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3</w:t>
            </w:r>
          </w:p>
        </w:tc>
        <w:tc>
          <w:tcPr>
            <w:tcW w:w="4900" w:type="dxa"/>
            <w:tcBorders>
              <w:top w:val="nil"/>
              <w:left w:val="nil"/>
              <w:bottom w:val="single" w:sz="4" w:space="0" w:color="auto"/>
              <w:right w:val="single" w:sz="4" w:space="0" w:color="auto"/>
            </w:tcBorders>
            <w:vAlign w:val="center"/>
            <w:hideMark/>
          </w:tcPr>
          <w:p w14:paraId="4AC101A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Product Performance Guarantee</w:t>
            </w:r>
          </w:p>
        </w:tc>
        <w:tc>
          <w:tcPr>
            <w:tcW w:w="1280" w:type="dxa"/>
            <w:tcBorders>
              <w:top w:val="nil"/>
              <w:left w:val="nil"/>
              <w:bottom w:val="single" w:sz="4" w:space="0" w:color="auto"/>
              <w:right w:val="single" w:sz="4" w:space="0" w:color="auto"/>
            </w:tcBorders>
            <w:vAlign w:val="center"/>
            <w:hideMark/>
          </w:tcPr>
          <w:p w14:paraId="69683AC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5EA3D47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4E1A897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01BAEAC"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0C5DEB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01FCEA9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Power output guaranteed during the first year of operation</w:t>
            </w:r>
          </w:p>
        </w:tc>
        <w:tc>
          <w:tcPr>
            <w:tcW w:w="1280" w:type="dxa"/>
            <w:tcBorders>
              <w:top w:val="nil"/>
              <w:left w:val="nil"/>
              <w:bottom w:val="single" w:sz="4" w:space="0" w:color="auto"/>
              <w:right w:val="single" w:sz="4" w:space="0" w:color="auto"/>
            </w:tcBorders>
            <w:noWrap/>
            <w:vAlign w:val="center"/>
            <w:hideMark/>
          </w:tcPr>
          <w:p w14:paraId="5EBF945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76AABB6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Minimum: 98%</w:t>
            </w:r>
          </w:p>
        </w:tc>
        <w:tc>
          <w:tcPr>
            <w:tcW w:w="1120" w:type="dxa"/>
            <w:tcBorders>
              <w:top w:val="nil"/>
              <w:left w:val="nil"/>
              <w:bottom w:val="single" w:sz="4" w:space="0" w:color="auto"/>
              <w:right w:val="single" w:sz="4" w:space="0" w:color="auto"/>
            </w:tcBorders>
            <w:noWrap/>
            <w:vAlign w:val="center"/>
            <w:hideMark/>
          </w:tcPr>
          <w:p w14:paraId="0EE346B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8C5723C"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0108C31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3.2</w:t>
            </w:r>
          </w:p>
        </w:tc>
        <w:tc>
          <w:tcPr>
            <w:tcW w:w="4900" w:type="dxa"/>
            <w:tcBorders>
              <w:top w:val="nil"/>
              <w:left w:val="nil"/>
              <w:bottom w:val="single" w:sz="4" w:space="0" w:color="auto"/>
              <w:right w:val="single" w:sz="4" w:space="0" w:color="auto"/>
            </w:tcBorders>
            <w:vAlign w:val="center"/>
            <w:hideMark/>
          </w:tcPr>
          <w:p w14:paraId="4830411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Linear power degradation coefficient from year 2 to year 25</w:t>
            </w:r>
          </w:p>
        </w:tc>
        <w:tc>
          <w:tcPr>
            <w:tcW w:w="1280" w:type="dxa"/>
            <w:tcBorders>
              <w:top w:val="nil"/>
              <w:left w:val="nil"/>
              <w:bottom w:val="single" w:sz="4" w:space="0" w:color="auto"/>
              <w:right w:val="single" w:sz="4" w:space="0" w:color="auto"/>
            </w:tcBorders>
            <w:noWrap/>
            <w:vAlign w:val="center"/>
            <w:hideMark/>
          </w:tcPr>
          <w:p w14:paraId="7E3CCD2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%/year</w:t>
            </w:r>
          </w:p>
        </w:tc>
        <w:tc>
          <w:tcPr>
            <w:tcW w:w="1520" w:type="dxa"/>
            <w:tcBorders>
              <w:top w:val="nil"/>
              <w:left w:val="nil"/>
              <w:bottom w:val="single" w:sz="4" w:space="0" w:color="auto"/>
              <w:right w:val="single" w:sz="4" w:space="0" w:color="auto"/>
            </w:tcBorders>
            <w:vAlign w:val="center"/>
            <w:hideMark/>
          </w:tcPr>
          <w:p w14:paraId="7D96CA9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Maximum degradation of -0.55%/year</w:t>
            </w:r>
          </w:p>
        </w:tc>
        <w:tc>
          <w:tcPr>
            <w:tcW w:w="1120" w:type="dxa"/>
            <w:tcBorders>
              <w:top w:val="nil"/>
              <w:left w:val="nil"/>
              <w:bottom w:val="single" w:sz="4" w:space="0" w:color="auto"/>
              <w:right w:val="single" w:sz="4" w:space="0" w:color="auto"/>
            </w:tcBorders>
            <w:noWrap/>
            <w:vAlign w:val="center"/>
            <w:hideMark/>
          </w:tcPr>
          <w:p w14:paraId="1CE643D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828DAFA"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9BC4D8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3.3</w:t>
            </w:r>
          </w:p>
        </w:tc>
        <w:tc>
          <w:tcPr>
            <w:tcW w:w="4900" w:type="dxa"/>
            <w:tcBorders>
              <w:top w:val="nil"/>
              <w:left w:val="nil"/>
              <w:bottom w:val="single" w:sz="4" w:space="0" w:color="auto"/>
              <w:right w:val="single" w:sz="4" w:space="0" w:color="auto"/>
            </w:tcBorders>
            <w:vAlign w:val="center"/>
            <w:hideMark/>
          </w:tcPr>
          <w:p w14:paraId="27F7E75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Guaranteed output of the nominal power after 10 years</w:t>
            </w:r>
          </w:p>
        </w:tc>
        <w:tc>
          <w:tcPr>
            <w:tcW w:w="1280" w:type="dxa"/>
            <w:tcBorders>
              <w:top w:val="nil"/>
              <w:left w:val="nil"/>
              <w:bottom w:val="single" w:sz="4" w:space="0" w:color="auto"/>
              <w:right w:val="single" w:sz="4" w:space="0" w:color="auto"/>
            </w:tcBorders>
            <w:noWrap/>
            <w:vAlign w:val="center"/>
            <w:hideMark/>
          </w:tcPr>
          <w:p w14:paraId="6C72317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73E0AC0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Minimum 90%</w:t>
            </w:r>
          </w:p>
        </w:tc>
        <w:tc>
          <w:tcPr>
            <w:tcW w:w="1120" w:type="dxa"/>
            <w:tcBorders>
              <w:top w:val="nil"/>
              <w:left w:val="nil"/>
              <w:bottom w:val="single" w:sz="4" w:space="0" w:color="auto"/>
              <w:right w:val="single" w:sz="4" w:space="0" w:color="auto"/>
            </w:tcBorders>
            <w:noWrap/>
            <w:vAlign w:val="center"/>
            <w:hideMark/>
          </w:tcPr>
          <w:p w14:paraId="0D343D8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58FC74E"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265837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3.4</w:t>
            </w:r>
          </w:p>
        </w:tc>
        <w:tc>
          <w:tcPr>
            <w:tcW w:w="4900" w:type="dxa"/>
            <w:tcBorders>
              <w:top w:val="nil"/>
              <w:left w:val="nil"/>
              <w:bottom w:val="single" w:sz="4" w:space="0" w:color="auto"/>
              <w:right w:val="single" w:sz="4" w:space="0" w:color="auto"/>
            </w:tcBorders>
            <w:vAlign w:val="center"/>
            <w:hideMark/>
          </w:tcPr>
          <w:p w14:paraId="4B71FDA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Guaranteed output of the nominal power after 25 years</w:t>
            </w:r>
          </w:p>
        </w:tc>
        <w:tc>
          <w:tcPr>
            <w:tcW w:w="1280" w:type="dxa"/>
            <w:tcBorders>
              <w:top w:val="nil"/>
              <w:left w:val="nil"/>
              <w:bottom w:val="single" w:sz="4" w:space="0" w:color="auto"/>
              <w:right w:val="single" w:sz="4" w:space="0" w:color="auto"/>
            </w:tcBorders>
            <w:noWrap/>
            <w:vAlign w:val="center"/>
            <w:hideMark/>
          </w:tcPr>
          <w:p w14:paraId="6F1C755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1CF432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Minimum 80%</w:t>
            </w:r>
          </w:p>
        </w:tc>
        <w:tc>
          <w:tcPr>
            <w:tcW w:w="1120" w:type="dxa"/>
            <w:tcBorders>
              <w:top w:val="nil"/>
              <w:left w:val="nil"/>
              <w:bottom w:val="single" w:sz="4" w:space="0" w:color="auto"/>
              <w:right w:val="single" w:sz="4" w:space="0" w:color="auto"/>
            </w:tcBorders>
            <w:noWrap/>
            <w:vAlign w:val="center"/>
            <w:hideMark/>
          </w:tcPr>
          <w:p w14:paraId="774F3AC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1922214"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7DDC67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4</w:t>
            </w:r>
          </w:p>
        </w:tc>
        <w:tc>
          <w:tcPr>
            <w:tcW w:w="4900" w:type="dxa"/>
            <w:tcBorders>
              <w:top w:val="nil"/>
              <w:left w:val="nil"/>
              <w:bottom w:val="single" w:sz="4" w:space="0" w:color="auto"/>
              <w:right w:val="single" w:sz="4" w:space="0" w:color="auto"/>
            </w:tcBorders>
            <w:vAlign w:val="center"/>
            <w:hideMark/>
          </w:tcPr>
          <w:p w14:paraId="42148A5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Minimum Certificates and Standards</w:t>
            </w:r>
          </w:p>
        </w:tc>
        <w:tc>
          <w:tcPr>
            <w:tcW w:w="1280" w:type="dxa"/>
            <w:tcBorders>
              <w:top w:val="nil"/>
              <w:left w:val="nil"/>
              <w:bottom w:val="single" w:sz="4" w:space="0" w:color="auto"/>
              <w:right w:val="single" w:sz="4" w:space="0" w:color="auto"/>
            </w:tcBorders>
            <w:vAlign w:val="center"/>
            <w:hideMark/>
          </w:tcPr>
          <w:p w14:paraId="290D13A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75B725B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0E2F8F1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811F807"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6E322B3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15B1921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As per Section 9.5 of the Employer’s Requirements [375-172742], indicating required minimum certificates and standards.</w:t>
            </w:r>
          </w:p>
        </w:tc>
        <w:tc>
          <w:tcPr>
            <w:tcW w:w="1280" w:type="dxa"/>
            <w:tcBorders>
              <w:top w:val="nil"/>
              <w:left w:val="nil"/>
              <w:bottom w:val="single" w:sz="4" w:space="0" w:color="auto"/>
              <w:right w:val="single" w:sz="4" w:space="0" w:color="auto"/>
            </w:tcBorders>
            <w:noWrap/>
            <w:vAlign w:val="center"/>
            <w:hideMark/>
          </w:tcPr>
          <w:p w14:paraId="583D2DA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3E0C4DB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790DF8E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BE33F4D"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5464FD2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5</w:t>
            </w:r>
          </w:p>
        </w:tc>
        <w:tc>
          <w:tcPr>
            <w:tcW w:w="4900" w:type="dxa"/>
            <w:tcBorders>
              <w:top w:val="nil"/>
              <w:left w:val="nil"/>
              <w:bottom w:val="single" w:sz="4" w:space="0" w:color="auto"/>
              <w:right w:val="single" w:sz="4" w:space="0" w:color="auto"/>
            </w:tcBorders>
            <w:vAlign w:val="center"/>
            <w:hideMark/>
          </w:tcPr>
          <w:p w14:paraId="4151C95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Track Record</w:t>
            </w:r>
          </w:p>
        </w:tc>
        <w:tc>
          <w:tcPr>
            <w:tcW w:w="1280" w:type="dxa"/>
            <w:tcBorders>
              <w:top w:val="nil"/>
              <w:left w:val="nil"/>
              <w:bottom w:val="single" w:sz="4" w:space="0" w:color="auto"/>
              <w:right w:val="single" w:sz="4" w:space="0" w:color="auto"/>
            </w:tcBorders>
            <w:vAlign w:val="center"/>
            <w:hideMark/>
          </w:tcPr>
          <w:p w14:paraId="79A6039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70E3C04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C53F4C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97862BD"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08005D4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5.1</w:t>
            </w:r>
          </w:p>
        </w:tc>
        <w:tc>
          <w:tcPr>
            <w:tcW w:w="4900" w:type="dxa"/>
            <w:tcBorders>
              <w:top w:val="nil"/>
              <w:left w:val="nil"/>
              <w:bottom w:val="single" w:sz="4" w:space="0" w:color="auto"/>
              <w:right w:val="single" w:sz="4" w:space="0" w:color="auto"/>
            </w:tcBorders>
            <w:vAlign w:val="center"/>
            <w:hideMark/>
          </w:tcPr>
          <w:p w14:paraId="1107C48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Manufacturer Production track record</w:t>
            </w:r>
          </w:p>
        </w:tc>
        <w:tc>
          <w:tcPr>
            <w:tcW w:w="1280" w:type="dxa"/>
            <w:tcBorders>
              <w:top w:val="nil"/>
              <w:left w:val="nil"/>
              <w:bottom w:val="single" w:sz="4" w:space="0" w:color="auto"/>
              <w:right w:val="single" w:sz="4" w:space="0" w:color="auto"/>
            </w:tcBorders>
            <w:vAlign w:val="center"/>
            <w:hideMark/>
          </w:tcPr>
          <w:p w14:paraId="720AAD4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year</w:t>
            </w:r>
          </w:p>
        </w:tc>
        <w:tc>
          <w:tcPr>
            <w:tcW w:w="1520" w:type="dxa"/>
            <w:tcBorders>
              <w:top w:val="nil"/>
              <w:left w:val="nil"/>
              <w:bottom w:val="single" w:sz="4" w:space="0" w:color="auto"/>
              <w:right w:val="single" w:sz="4" w:space="0" w:color="auto"/>
            </w:tcBorders>
            <w:vAlign w:val="center"/>
            <w:hideMark/>
          </w:tcPr>
          <w:p w14:paraId="1EA5846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4ED4817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AE2D087"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2A70CDB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5.2</w:t>
            </w:r>
          </w:p>
        </w:tc>
        <w:tc>
          <w:tcPr>
            <w:tcW w:w="4900" w:type="dxa"/>
            <w:tcBorders>
              <w:top w:val="nil"/>
              <w:left w:val="nil"/>
              <w:bottom w:val="single" w:sz="4" w:space="0" w:color="auto"/>
              <w:right w:val="single" w:sz="4" w:space="0" w:color="auto"/>
            </w:tcBorders>
            <w:vAlign w:val="center"/>
            <w:hideMark/>
          </w:tcPr>
          <w:p w14:paraId="448FE1C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Minimum annual production capacity</w:t>
            </w:r>
          </w:p>
        </w:tc>
        <w:tc>
          <w:tcPr>
            <w:tcW w:w="1280" w:type="dxa"/>
            <w:tcBorders>
              <w:top w:val="nil"/>
              <w:left w:val="nil"/>
              <w:bottom w:val="single" w:sz="4" w:space="0" w:color="auto"/>
              <w:right w:val="single" w:sz="4" w:space="0" w:color="auto"/>
            </w:tcBorders>
            <w:noWrap/>
            <w:vAlign w:val="center"/>
            <w:hideMark/>
          </w:tcPr>
          <w:p w14:paraId="5ED49CE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MWp</w:t>
            </w:r>
          </w:p>
        </w:tc>
        <w:tc>
          <w:tcPr>
            <w:tcW w:w="1520" w:type="dxa"/>
            <w:tcBorders>
              <w:top w:val="nil"/>
              <w:left w:val="nil"/>
              <w:bottom w:val="single" w:sz="4" w:space="0" w:color="auto"/>
              <w:right w:val="single" w:sz="4" w:space="0" w:color="auto"/>
            </w:tcBorders>
            <w:vAlign w:val="center"/>
            <w:hideMark/>
          </w:tcPr>
          <w:p w14:paraId="1D932F9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500</w:t>
            </w:r>
          </w:p>
        </w:tc>
        <w:tc>
          <w:tcPr>
            <w:tcW w:w="1120" w:type="dxa"/>
            <w:tcBorders>
              <w:top w:val="nil"/>
              <w:left w:val="nil"/>
              <w:bottom w:val="single" w:sz="4" w:space="0" w:color="auto"/>
              <w:right w:val="single" w:sz="4" w:space="0" w:color="auto"/>
            </w:tcBorders>
            <w:noWrap/>
            <w:vAlign w:val="center"/>
            <w:hideMark/>
          </w:tcPr>
          <w:p w14:paraId="3294A09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C37420D"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3A66799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5.3</w:t>
            </w:r>
          </w:p>
        </w:tc>
        <w:tc>
          <w:tcPr>
            <w:tcW w:w="4900" w:type="dxa"/>
            <w:tcBorders>
              <w:top w:val="nil"/>
              <w:left w:val="nil"/>
              <w:bottom w:val="single" w:sz="4" w:space="0" w:color="auto"/>
              <w:right w:val="single" w:sz="4" w:space="0" w:color="auto"/>
            </w:tcBorders>
            <w:vAlign w:val="center"/>
            <w:hideMark/>
          </w:tcPr>
          <w:p w14:paraId="0852CE8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Capacity installed</w:t>
            </w:r>
          </w:p>
        </w:tc>
        <w:tc>
          <w:tcPr>
            <w:tcW w:w="1280" w:type="dxa"/>
            <w:tcBorders>
              <w:top w:val="nil"/>
              <w:left w:val="nil"/>
              <w:bottom w:val="single" w:sz="4" w:space="0" w:color="auto"/>
              <w:right w:val="single" w:sz="4" w:space="0" w:color="auto"/>
            </w:tcBorders>
            <w:noWrap/>
            <w:vAlign w:val="center"/>
            <w:hideMark/>
          </w:tcPr>
          <w:p w14:paraId="6BC9C78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MWp</w:t>
            </w:r>
          </w:p>
        </w:tc>
        <w:tc>
          <w:tcPr>
            <w:tcW w:w="1520" w:type="dxa"/>
            <w:tcBorders>
              <w:top w:val="nil"/>
              <w:left w:val="nil"/>
              <w:bottom w:val="single" w:sz="4" w:space="0" w:color="auto"/>
              <w:right w:val="single" w:sz="4" w:space="0" w:color="auto"/>
            </w:tcBorders>
            <w:vAlign w:val="center"/>
            <w:hideMark/>
          </w:tcPr>
          <w:p w14:paraId="36F7EED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1,000</w:t>
            </w:r>
          </w:p>
        </w:tc>
        <w:tc>
          <w:tcPr>
            <w:tcW w:w="1120" w:type="dxa"/>
            <w:tcBorders>
              <w:top w:val="nil"/>
              <w:left w:val="nil"/>
              <w:bottom w:val="single" w:sz="4" w:space="0" w:color="auto"/>
              <w:right w:val="single" w:sz="4" w:space="0" w:color="auto"/>
            </w:tcBorders>
            <w:noWrap/>
            <w:vAlign w:val="center"/>
            <w:hideMark/>
          </w:tcPr>
          <w:p w14:paraId="6091961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0FB3A90" w14:textId="77777777" w:rsidTr="006B2A6A">
        <w:trPr>
          <w:trHeight w:val="1056"/>
        </w:trPr>
        <w:tc>
          <w:tcPr>
            <w:tcW w:w="800" w:type="dxa"/>
            <w:tcBorders>
              <w:top w:val="nil"/>
              <w:left w:val="single" w:sz="4" w:space="0" w:color="auto"/>
              <w:bottom w:val="single" w:sz="4" w:space="0" w:color="auto"/>
              <w:right w:val="single" w:sz="4" w:space="0" w:color="auto"/>
            </w:tcBorders>
            <w:vAlign w:val="center"/>
            <w:hideMark/>
          </w:tcPr>
          <w:p w14:paraId="7EEDBCD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5.4</w:t>
            </w:r>
          </w:p>
        </w:tc>
        <w:tc>
          <w:tcPr>
            <w:tcW w:w="4900" w:type="dxa"/>
            <w:tcBorders>
              <w:top w:val="nil"/>
              <w:left w:val="nil"/>
              <w:bottom w:val="single" w:sz="4" w:space="0" w:color="auto"/>
              <w:right w:val="single" w:sz="4" w:space="0" w:color="auto"/>
            </w:tcBorders>
            <w:vAlign w:val="center"/>
            <w:hideMark/>
          </w:tcPr>
          <w:p w14:paraId="0171A4C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Module type in operation in at least three (3) commercial plants of similar size (</w:t>
            </w:r>
            <w:r w:rsidRPr="00A173F8">
              <w:rPr>
                <w:rFonts w:ascii="72" w:hAnsi="72" w:cs="72"/>
                <w:color w:val="000000"/>
                <w:sz w:val="20"/>
                <w:szCs w:val="20"/>
                <w:highlight w:val="yellow"/>
                <w:lang w:val="en-ZA" w:eastAsia="en-ZA"/>
                <w:rPrChange w:id="104" w:author="Grace Olukune" w:date="2025-12-08T13:46:00Z" w16du:dateUtc="2025-12-08T11:46:00Z">
                  <w:rPr>
                    <w:rFonts w:ascii="72" w:hAnsi="72" w:cs="72"/>
                    <w:color w:val="000000"/>
                    <w:sz w:val="20"/>
                    <w:szCs w:val="20"/>
                    <w:lang w:val="en-ZA" w:eastAsia="en-ZA"/>
                  </w:rPr>
                </w:rPrChange>
              </w:rPr>
              <w:t xml:space="preserve">75 </w:t>
            </w:r>
            <w:proofErr w:type="spellStart"/>
            <w:r w:rsidRPr="00A173F8">
              <w:rPr>
                <w:rFonts w:ascii="72" w:hAnsi="72" w:cs="72"/>
                <w:color w:val="000000"/>
                <w:sz w:val="20"/>
                <w:szCs w:val="20"/>
                <w:highlight w:val="yellow"/>
                <w:lang w:val="en-ZA" w:eastAsia="en-ZA"/>
                <w:rPrChange w:id="105" w:author="Grace Olukune" w:date="2025-12-08T13:46:00Z" w16du:dateUtc="2025-12-08T11:46:00Z">
                  <w:rPr>
                    <w:rFonts w:ascii="72" w:hAnsi="72" w:cs="72"/>
                    <w:color w:val="000000"/>
                    <w:sz w:val="20"/>
                    <w:szCs w:val="20"/>
                    <w:lang w:val="en-ZA" w:eastAsia="en-ZA"/>
                  </w:rPr>
                </w:rPrChange>
              </w:rPr>
              <w:t>MWac</w:t>
            </w:r>
            <w:proofErr w:type="spellEnd"/>
            <w:r w:rsidRPr="006B2A6A">
              <w:rPr>
                <w:rFonts w:ascii="72" w:hAnsi="72" w:cs="72"/>
                <w:color w:val="000000"/>
                <w:sz w:val="20"/>
                <w:szCs w:val="20"/>
                <w:lang w:val="en-ZA" w:eastAsia="en-ZA"/>
              </w:rPr>
              <w:t>) that have been in successful operation for at least one (1) year.</w:t>
            </w:r>
          </w:p>
        </w:tc>
        <w:tc>
          <w:tcPr>
            <w:tcW w:w="1280" w:type="dxa"/>
            <w:tcBorders>
              <w:top w:val="nil"/>
              <w:left w:val="nil"/>
              <w:bottom w:val="single" w:sz="4" w:space="0" w:color="auto"/>
              <w:right w:val="single" w:sz="4" w:space="0" w:color="auto"/>
            </w:tcBorders>
            <w:noWrap/>
            <w:vAlign w:val="center"/>
            <w:hideMark/>
          </w:tcPr>
          <w:p w14:paraId="7FCBFE2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4FE1E20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27AA07D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84E9A37"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1028B6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5.4.1</w:t>
            </w:r>
          </w:p>
        </w:tc>
        <w:tc>
          <w:tcPr>
            <w:tcW w:w="4900" w:type="dxa"/>
            <w:tcBorders>
              <w:top w:val="nil"/>
              <w:left w:val="nil"/>
              <w:bottom w:val="single" w:sz="4" w:space="0" w:color="auto"/>
              <w:right w:val="single" w:sz="4" w:space="0" w:color="auto"/>
            </w:tcBorders>
            <w:vAlign w:val="center"/>
            <w:hideMark/>
          </w:tcPr>
          <w:p w14:paraId="59AA567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Location of each Project</w:t>
            </w:r>
          </w:p>
        </w:tc>
        <w:tc>
          <w:tcPr>
            <w:tcW w:w="1280" w:type="dxa"/>
            <w:tcBorders>
              <w:top w:val="nil"/>
              <w:left w:val="nil"/>
              <w:bottom w:val="single" w:sz="4" w:space="0" w:color="auto"/>
              <w:right w:val="single" w:sz="4" w:space="0" w:color="auto"/>
            </w:tcBorders>
            <w:vAlign w:val="center"/>
            <w:hideMark/>
          </w:tcPr>
          <w:p w14:paraId="76C3021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2343E3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19449D2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E118909"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7A7F2C2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5.4.2</w:t>
            </w:r>
          </w:p>
        </w:tc>
        <w:tc>
          <w:tcPr>
            <w:tcW w:w="4900" w:type="dxa"/>
            <w:tcBorders>
              <w:top w:val="nil"/>
              <w:left w:val="nil"/>
              <w:bottom w:val="single" w:sz="4" w:space="0" w:color="auto"/>
              <w:right w:val="single" w:sz="4" w:space="0" w:color="auto"/>
            </w:tcBorders>
            <w:vAlign w:val="center"/>
            <w:hideMark/>
          </w:tcPr>
          <w:p w14:paraId="7BCD13C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Capacity of each Project</w:t>
            </w:r>
          </w:p>
        </w:tc>
        <w:tc>
          <w:tcPr>
            <w:tcW w:w="1280" w:type="dxa"/>
            <w:tcBorders>
              <w:top w:val="nil"/>
              <w:left w:val="nil"/>
              <w:bottom w:val="single" w:sz="4" w:space="0" w:color="auto"/>
              <w:right w:val="single" w:sz="4" w:space="0" w:color="auto"/>
            </w:tcBorders>
            <w:noWrap/>
            <w:vAlign w:val="center"/>
            <w:hideMark/>
          </w:tcPr>
          <w:p w14:paraId="057D9EA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MWp</w:t>
            </w:r>
          </w:p>
        </w:tc>
        <w:tc>
          <w:tcPr>
            <w:tcW w:w="1520" w:type="dxa"/>
            <w:tcBorders>
              <w:top w:val="nil"/>
              <w:left w:val="nil"/>
              <w:bottom w:val="single" w:sz="4" w:space="0" w:color="auto"/>
              <w:right w:val="single" w:sz="4" w:space="0" w:color="auto"/>
            </w:tcBorders>
            <w:vAlign w:val="center"/>
            <w:hideMark/>
          </w:tcPr>
          <w:p w14:paraId="3F3B436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F95BA1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8CABB71"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1C2CEF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5.4.3</w:t>
            </w:r>
          </w:p>
        </w:tc>
        <w:tc>
          <w:tcPr>
            <w:tcW w:w="4900" w:type="dxa"/>
            <w:tcBorders>
              <w:top w:val="nil"/>
              <w:left w:val="nil"/>
              <w:bottom w:val="single" w:sz="4" w:space="0" w:color="auto"/>
              <w:right w:val="single" w:sz="4" w:space="0" w:color="auto"/>
            </w:tcBorders>
            <w:vAlign w:val="center"/>
            <w:hideMark/>
          </w:tcPr>
          <w:p w14:paraId="398B02D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Commercial operation date of each project</w:t>
            </w:r>
          </w:p>
        </w:tc>
        <w:tc>
          <w:tcPr>
            <w:tcW w:w="1280" w:type="dxa"/>
            <w:tcBorders>
              <w:top w:val="nil"/>
              <w:left w:val="nil"/>
              <w:bottom w:val="single" w:sz="4" w:space="0" w:color="auto"/>
              <w:right w:val="single" w:sz="4" w:space="0" w:color="auto"/>
            </w:tcBorders>
            <w:vAlign w:val="center"/>
            <w:hideMark/>
          </w:tcPr>
          <w:p w14:paraId="24F8F0E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7D3DF4D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CE643F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409E0AE"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5485ADE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6</w:t>
            </w:r>
          </w:p>
        </w:tc>
        <w:tc>
          <w:tcPr>
            <w:tcW w:w="4900" w:type="dxa"/>
            <w:tcBorders>
              <w:top w:val="nil"/>
              <w:left w:val="nil"/>
              <w:bottom w:val="single" w:sz="4" w:space="0" w:color="auto"/>
              <w:right w:val="single" w:sz="4" w:space="0" w:color="auto"/>
            </w:tcBorders>
            <w:vAlign w:val="center"/>
            <w:hideMark/>
          </w:tcPr>
          <w:p w14:paraId="276E28B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Supportive Documents</w:t>
            </w:r>
          </w:p>
        </w:tc>
        <w:tc>
          <w:tcPr>
            <w:tcW w:w="1280" w:type="dxa"/>
            <w:tcBorders>
              <w:top w:val="nil"/>
              <w:left w:val="nil"/>
              <w:bottom w:val="single" w:sz="4" w:space="0" w:color="auto"/>
              <w:right w:val="single" w:sz="4" w:space="0" w:color="auto"/>
            </w:tcBorders>
            <w:vAlign w:val="center"/>
            <w:hideMark/>
          </w:tcPr>
          <w:p w14:paraId="481C3F6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7EBA481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4B6C47C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38B146B"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9FD28B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6.1</w:t>
            </w:r>
          </w:p>
        </w:tc>
        <w:tc>
          <w:tcPr>
            <w:tcW w:w="4900" w:type="dxa"/>
            <w:tcBorders>
              <w:top w:val="nil"/>
              <w:left w:val="nil"/>
              <w:bottom w:val="single" w:sz="4" w:space="0" w:color="auto"/>
              <w:right w:val="single" w:sz="4" w:space="0" w:color="auto"/>
            </w:tcBorders>
            <w:vAlign w:val="center"/>
            <w:hideMark/>
          </w:tcPr>
          <w:p w14:paraId="600F9C1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Module Datasheet</w:t>
            </w:r>
          </w:p>
        </w:tc>
        <w:tc>
          <w:tcPr>
            <w:tcW w:w="1280" w:type="dxa"/>
            <w:tcBorders>
              <w:top w:val="nil"/>
              <w:left w:val="nil"/>
              <w:bottom w:val="single" w:sz="4" w:space="0" w:color="auto"/>
              <w:right w:val="single" w:sz="4" w:space="0" w:color="auto"/>
            </w:tcBorders>
            <w:vAlign w:val="center"/>
            <w:hideMark/>
          </w:tcPr>
          <w:p w14:paraId="51E5081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5A74F28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3886B5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D95DE4C"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799B139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6.2</w:t>
            </w:r>
          </w:p>
        </w:tc>
        <w:tc>
          <w:tcPr>
            <w:tcW w:w="4900" w:type="dxa"/>
            <w:tcBorders>
              <w:top w:val="nil"/>
              <w:left w:val="nil"/>
              <w:bottom w:val="single" w:sz="4" w:space="0" w:color="auto"/>
              <w:right w:val="single" w:sz="4" w:space="0" w:color="auto"/>
            </w:tcBorders>
            <w:vAlign w:val="center"/>
            <w:hideMark/>
          </w:tcPr>
          <w:p w14:paraId="4D4BE6C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Brief description of the cleaning strategy instruction (from module manufacturer)</w:t>
            </w:r>
          </w:p>
        </w:tc>
        <w:tc>
          <w:tcPr>
            <w:tcW w:w="1280" w:type="dxa"/>
            <w:tcBorders>
              <w:top w:val="nil"/>
              <w:left w:val="nil"/>
              <w:bottom w:val="single" w:sz="4" w:space="0" w:color="auto"/>
              <w:right w:val="single" w:sz="4" w:space="0" w:color="auto"/>
            </w:tcBorders>
            <w:vAlign w:val="center"/>
            <w:hideMark/>
          </w:tcPr>
          <w:p w14:paraId="73E0D5B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374295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6A62063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C2EF414"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097DF3C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6.3</w:t>
            </w:r>
          </w:p>
        </w:tc>
        <w:tc>
          <w:tcPr>
            <w:tcW w:w="4900" w:type="dxa"/>
            <w:tcBorders>
              <w:top w:val="nil"/>
              <w:left w:val="nil"/>
              <w:bottom w:val="single" w:sz="4" w:space="0" w:color="auto"/>
              <w:right w:val="single" w:sz="4" w:space="0" w:color="auto"/>
            </w:tcBorders>
            <w:vAlign w:val="center"/>
            <w:hideMark/>
          </w:tcPr>
          <w:p w14:paraId="3FFE284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A letter of confirmation certifying that module manufacturer track record is as per 5.1, 5.2, and 5.3 of this table.</w:t>
            </w:r>
          </w:p>
        </w:tc>
        <w:tc>
          <w:tcPr>
            <w:tcW w:w="1280" w:type="dxa"/>
            <w:tcBorders>
              <w:top w:val="nil"/>
              <w:left w:val="nil"/>
              <w:bottom w:val="single" w:sz="4" w:space="0" w:color="auto"/>
              <w:right w:val="single" w:sz="4" w:space="0" w:color="auto"/>
            </w:tcBorders>
            <w:vAlign w:val="center"/>
            <w:hideMark/>
          </w:tcPr>
          <w:p w14:paraId="145B355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A19D10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1B75AB0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C0054F6"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056502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7</w:t>
            </w:r>
          </w:p>
        </w:tc>
        <w:tc>
          <w:tcPr>
            <w:tcW w:w="4900" w:type="dxa"/>
            <w:tcBorders>
              <w:top w:val="nil"/>
              <w:left w:val="nil"/>
              <w:bottom w:val="single" w:sz="4" w:space="0" w:color="auto"/>
              <w:right w:val="single" w:sz="4" w:space="0" w:color="auto"/>
            </w:tcBorders>
            <w:vAlign w:val="center"/>
            <w:hideMark/>
          </w:tcPr>
          <w:p w14:paraId="0A4D941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Additional Information – To be listed by the Bidder</w:t>
            </w:r>
          </w:p>
        </w:tc>
        <w:tc>
          <w:tcPr>
            <w:tcW w:w="1280" w:type="dxa"/>
            <w:tcBorders>
              <w:top w:val="nil"/>
              <w:left w:val="nil"/>
              <w:bottom w:val="single" w:sz="4" w:space="0" w:color="auto"/>
              <w:right w:val="single" w:sz="4" w:space="0" w:color="auto"/>
            </w:tcBorders>
            <w:vAlign w:val="center"/>
            <w:hideMark/>
          </w:tcPr>
          <w:p w14:paraId="5D3687A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0FFFD9D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555148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D667E81"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3C8086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7.1</w:t>
            </w:r>
          </w:p>
        </w:tc>
        <w:tc>
          <w:tcPr>
            <w:tcW w:w="4900" w:type="dxa"/>
            <w:tcBorders>
              <w:top w:val="nil"/>
              <w:left w:val="nil"/>
              <w:bottom w:val="single" w:sz="4" w:space="0" w:color="auto"/>
              <w:right w:val="single" w:sz="4" w:space="0" w:color="auto"/>
            </w:tcBorders>
            <w:vAlign w:val="center"/>
            <w:hideMark/>
          </w:tcPr>
          <w:p w14:paraId="2BF7499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defined by the Bidder</w:t>
            </w:r>
          </w:p>
        </w:tc>
        <w:tc>
          <w:tcPr>
            <w:tcW w:w="1280" w:type="dxa"/>
            <w:tcBorders>
              <w:top w:val="nil"/>
              <w:left w:val="nil"/>
              <w:bottom w:val="single" w:sz="4" w:space="0" w:color="auto"/>
              <w:right w:val="single" w:sz="4" w:space="0" w:color="auto"/>
            </w:tcBorders>
            <w:vAlign w:val="center"/>
            <w:hideMark/>
          </w:tcPr>
          <w:p w14:paraId="48CFB89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63EA622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31C493C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bl>
    <w:p w14:paraId="1D9A64C0" w14:textId="77777777" w:rsidR="006B2A6A" w:rsidRDefault="006B2A6A" w:rsidP="006B2A6A">
      <w:pPr>
        <w:pStyle w:val="BodyText"/>
      </w:pPr>
    </w:p>
    <w:p w14:paraId="420E20AF" w14:textId="35CAD8F8" w:rsidR="006B2A6A" w:rsidRDefault="006B2A6A" w:rsidP="006B2A6A">
      <w:pPr>
        <w:pStyle w:val="Heading3"/>
      </w:pPr>
      <w:r w:rsidRPr="006B2A6A">
        <w:t>Inverters</w:t>
      </w:r>
    </w:p>
    <w:p w14:paraId="20422342" w14:textId="7AA53E9B" w:rsidR="006B2A6A" w:rsidRDefault="006B2A6A" w:rsidP="006B2A6A">
      <w:pPr>
        <w:pStyle w:val="Caption"/>
        <w:keepNext/>
        <w:jc w:val="left"/>
      </w:pPr>
      <w:r>
        <w:t xml:space="preserve">Table </w:t>
      </w:r>
      <w:r>
        <w:fldChar w:fldCharType="begin"/>
      </w:r>
      <w:r>
        <w:instrText xml:space="preserve"> SEQ Table \* ARABIC </w:instrText>
      </w:r>
      <w:r>
        <w:fldChar w:fldCharType="separate"/>
      </w:r>
      <w:r w:rsidR="00B020C3">
        <w:rPr>
          <w:noProof/>
        </w:rPr>
        <w:t>22</w:t>
      </w:r>
      <w:r>
        <w:fldChar w:fldCharType="end"/>
      </w:r>
      <w:r>
        <w:t xml:space="preserve"> </w:t>
      </w:r>
      <w:r w:rsidRPr="003A07CA">
        <w:t>Inverter Schedules</w:t>
      </w:r>
    </w:p>
    <w:tbl>
      <w:tblPr>
        <w:tblW w:w="9620" w:type="dxa"/>
        <w:tblLook w:val="04A0" w:firstRow="1" w:lastRow="0" w:firstColumn="1" w:lastColumn="0" w:noHBand="0" w:noVBand="1"/>
      </w:tblPr>
      <w:tblGrid>
        <w:gridCol w:w="800"/>
        <w:gridCol w:w="4900"/>
        <w:gridCol w:w="1280"/>
        <w:gridCol w:w="1520"/>
        <w:gridCol w:w="1120"/>
      </w:tblGrid>
      <w:tr w:rsidR="006B2A6A" w:rsidRPr="006B2A6A" w14:paraId="31866437" w14:textId="77777777" w:rsidTr="006B2A6A">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ED8DE3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20D17B6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1F79258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05A225A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388A6D0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 xml:space="preserve">Response from Bidder </w:t>
            </w:r>
          </w:p>
        </w:tc>
      </w:tr>
      <w:tr w:rsidR="006B2A6A" w:rsidRPr="006B2A6A" w14:paraId="10D27088"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0BBF595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46D228E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Product information</w:t>
            </w:r>
          </w:p>
        </w:tc>
        <w:tc>
          <w:tcPr>
            <w:tcW w:w="1280" w:type="dxa"/>
            <w:tcBorders>
              <w:top w:val="nil"/>
              <w:left w:val="nil"/>
              <w:bottom w:val="single" w:sz="4" w:space="0" w:color="auto"/>
              <w:right w:val="single" w:sz="4" w:space="0" w:color="auto"/>
            </w:tcBorders>
            <w:vAlign w:val="center"/>
            <w:hideMark/>
          </w:tcPr>
          <w:p w14:paraId="077813C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249B049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A0D070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16471D7"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7433C99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01C9FBA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Inverter manufacturer</w:t>
            </w:r>
          </w:p>
        </w:tc>
        <w:tc>
          <w:tcPr>
            <w:tcW w:w="1280" w:type="dxa"/>
            <w:tcBorders>
              <w:top w:val="nil"/>
              <w:left w:val="nil"/>
              <w:bottom w:val="single" w:sz="4" w:space="0" w:color="auto"/>
              <w:right w:val="single" w:sz="4" w:space="0" w:color="auto"/>
            </w:tcBorders>
            <w:vAlign w:val="center"/>
            <w:hideMark/>
          </w:tcPr>
          <w:p w14:paraId="3CC70B8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Name</w:t>
            </w:r>
          </w:p>
        </w:tc>
        <w:tc>
          <w:tcPr>
            <w:tcW w:w="1520" w:type="dxa"/>
            <w:tcBorders>
              <w:top w:val="nil"/>
              <w:left w:val="nil"/>
              <w:bottom w:val="single" w:sz="4" w:space="0" w:color="auto"/>
              <w:right w:val="single" w:sz="4" w:space="0" w:color="auto"/>
            </w:tcBorders>
            <w:vAlign w:val="center"/>
            <w:hideMark/>
          </w:tcPr>
          <w:p w14:paraId="3B1140A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1FEA7A5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6FC4AF0"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56FFFD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34B7114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Inverter Type</w:t>
            </w:r>
          </w:p>
        </w:tc>
        <w:tc>
          <w:tcPr>
            <w:tcW w:w="1280" w:type="dxa"/>
            <w:tcBorders>
              <w:top w:val="nil"/>
              <w:left w:val="nil"/>
              <w:bottom w:val="single" w:sz="4" w:space="0" w:color="auto"/>
              <w:right w:val="single" w:sz="4" w:space="0" w:color="auto"/>
            </w:tcBorders>
            <w:vAlign w:val="center"/>
            <w:hideMark/>
          </w:tcPr>
          <w:p w14:paraId="6E1DE5C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C03F05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0E275BE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0350629"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7D3934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3AC51C0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Track Record</w:t>
            </w:r>
          </w:p>
        </w:tc>
        <w:tc>
          <w:tcPr>
            <w:tcW w:w="1280" w:type="dxa"/>
            <w:tcBorders>
              <w:top w:val="nil"/>
              <w:left w:val="nil"/>
              <w:bottom w:val="single" w:sz="4" w:space="0" w:color="auto"/>
              <w:right w:val="single" w:sz="4" w:space="0" w:color="auto"/>
            </w:tcBorders>
            <w:vAlign w:val="center"/>
            <w:hideMark/>
          </w:tcPr>
          <w:p w14:paraId="36D1E6B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2D8D5CC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232C93F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E56D315"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0D39F27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03169E9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Manufacturer Production track record</w:t>
            </w:r>
          </w:p>
        </w:tc>
        <w:tc>
          <w:tcPr>
            <w:tcW w:w="1280" w:type="dxa"/>
            <w:tcBorders>
              <w:top w:val="nil"/>
              <w:left w:val="nil"/>
              <w:bottom w:val="single" w:sz="4" w:space="0" w:color="auto"/>
              <w:right w:val="single" w:sz="4" w:space="0" w:color="auto"/>
            </w:tcBorders>
            <w:noWrap/>
            <w:vAlign w:val="center"/>
            <w:hideMark/>
          </w:tcPr>
          <w:p w14:paraId="15CEB7E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year</w:t>
            </w:r>
          </w:p>
        </w:tc>
        <w:tc>
          <w:tcPr>
            <w:tcW w:w="1520" w:type="dxa"/>
            <w:tcBorders>
              <w:top w:val="nil"/>
              <w:left w:val="nil"/>
              <w:bottom w:val="single" w:sz="4" w:space="0" w:color="auto"/>
              <w:right w:val="single" w:sz="4" w:space="0" w:color="auto"/>
            </w:tcBorders>
            <w:vAlign w:val="center"/>
            <w:hideMark/>
          </w:tcPr>
          <w:p w14:paraId="3672C8B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6C8AA7D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2B99C21"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03EC819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2334DAE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Minimum annual production capacity</w:t>
            </w:r>
          </w:p>
        </w:tc>
        <w:tc>
          <w:tcPr>
            <w:tcW w:w="1280" w:type="dxa"/>
            <w:tcBorders>
              <w:top w:val="nil"/>
              <w:left w:val="nil"/>
              <w:bottom w:val="single" w:sz="4" w:space="0" w:color="auto"/>
              <w:right w:val="single" w:sz="4" w:space="0" w:color="auto"/>
            </w:tcBorders>
            <w:vAlign w:val="center"/>
            <w:hideMark/>
          </w:tcPr>
          <w:p w14:paraId="3DBE56E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MW</w:t>
            </w:r>
          </w:p>
        </w:tc>
        <w:tc>
          <w:tcPr>
            <w:tcW w:w="1520" w:type="dxa"/>
            <w:tcBorders>
              <w:top w:val="nil"/>
              <w:left w:val="nil"/>
              <w:bottom w:val="single" w:sz="4" w:space="0" w:color="auto"/>
              <w:right w:val="single" w:sz="4" w:space="0" w:color="auto"/>
            </w:tcBorders>
            <w:vAlign w:val="center"/>
            <w:hideMark/>
          </w:tcPr>
          <w:p w14:paraId="4A18182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1964952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C3F0299"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5A77DF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6598871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Minimum capacity installed</w:t>
            </w:r>
          </w:p>
        </w:tc>
        <w:tc>
          <w:tcPr>
            <w:tcW w:w="1280" w:type="dxa"/>
            <w:tcBorders>
              <w:top w:val="nil"/>
              <w:left w:val="nil"/>
              <w:bottom w:val="single" w:sz="4" w:space="0" w:color="auto"/>
              <w:right w:val="single" w:sz="4" w:space="0" w:color="auto"/>
            </w:tcBorders>
            <w:noWrap/>
            <w:vAlign w:val="center"/>
            <w:hideMark/>
          </w:tcPr>
          <w:p w14:paraId="2783115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MW</w:t>
            </w:r>
          </w:p>
        </w:tc>
        <w:tc>
          <w:tcPr>
            <w:tcW w:w="1520" w:type="dxa"/>
            <w:tcBorders>
              <w:top w:val="nil"/>
              <w:left w:val="nil"/>
              <w:bottom w:val="single" w:sz="4" w:space="0" w:color="auto"/>
              <w:right w:val="single" w:sz="4" w:space="0" w:color="auto"/>
            </w:tcBorders>
            <w:vAlign w:val="center"/>
            <w:hideMark/>
          </w:tcPr>
          <w:p w14:paraId="6A3DE35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3486B0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6180461" w14:textId="77777777" w:rsidTr="006B2A6A">
        <w:trPr>
          <w:trHeight w:val="1584"/>
        </w:trPr>
        <w:tc>
          <w:tcPr>
            <w:tcW w:w="800" w:type="dxa"/>
            <w:tcBorders>
              <w:top w:val="nil"/>
              <w:left w:val="single" w:sz="4" w:space="0" w:color="auto"/>
              <w:bottom w:val="single" w:sz="4" w:space="0" w:color="auto"/>
              <w:right w:val="single" w:sz="4" w:space="0" w:color="auto"/>
            </w:tcBorders>
            <w:vAlign w:val="center"/>
            <w:hideMark/>
          </w:tcPr>
          <w:p w14:paraId="4853889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2.4</w:t>
            </w:r>
          </w:p>
        </w:tc>
        <w:tc>
          <w:tcPr>
            <w:tcW w:w="4900" w:type="dxa"/>
            <w:tcBorders>
              <w:top w:val="nil"/>
              <w:left w:val="nil"/>
              <w:bottom w:val="single" w:sz="4" w:space="0" w:color="auto"/>
              <w:right w:val="single" w:sz="4" w:space="0" w:color="auto"/>
            </w:tcBorders>
            <w:vAlign w:val="center"/>
            <w:hideMark/>
          </w:tcPr>
          <w:p w14:paraId="47ACD19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xml:space="preserve">Inverter type or series in operation in at least three (3) commercial plants totalling </w:t>
            </w:r>
            <w:r w:rsidRPr="00A173F8">
              <w:rPr>
                <w:rFonts w:ascii="72" w:hAnsi="72" w:cs="72"/>
                <w:color w:val="000000"/>
                <w:sz w:val="20"/>
                <w:szCs w:val="20"/>
                <w:highlight w:val="yellow"/>
                <w:lang w:val="en-ZA" w:eastAsia="en-ZA"/>
                <w:rPrChange w:id="106" w:author="Grace Olukune" w:date="2025-12-08T13:46:00Z" w16du:dateUtc="2025-12-08T11:46:00Z">
                  <w:rPr>
                    <w:rFonts w:ascii="72" w:hAnsi="72" w:cs="72"/>
                    <w:color w:val="000000"/>
                    <w:sz w:val="20"/>
                    <w:szCs w:val="20"/>
                    <w:lang w:val="en-ZA" w:eastAsia="en-ZA"/>
                  </w:rPr>
                </w:rPrChange>
              </w:rPr>
              <w:t xml:space="preserve">200 </w:t>
            </w:r>
            <w:proofErr w:type="spellStart"/>
            <w:r w:rsidRPr="00A173F8">
              <w:rPr>
                <w:rFonts w:ascii="72" w:hAnsi="72" w:cs="72"/>
                <w:color w:val="000000"/>
                <w:sz w:val="20"/>
                <w:szCs w:val="20"/>
                <w:highlight w:val="yellow"/>
                <w:lang w:val="en-ZA" w:eastAsia="en-ZA"/>
                <w:rPrChange w:id="107" w:author="Grace Olukune" w:date="2025-12-08T13:46:00Z" w16du:dateUtc="2025-12-08T11:46:00Z">
                  <w:rPr>
                    <w:rFonts w:ascii="72" w:hAnsi="72" w:cs="72"/>
                    <w:color w:val="000000"/>
                    <w:sz w:val="20"/>
                    <w:szCs w:val="20"/>
                    <w:lang w:val="en-ZA" w:eastAsia="en-ZA"/>
                  </w:rPr>
                </w:rPrChange>
              </w:rPr>
              <w:t>MWac</w:t>
            </w:r>
            <w:proofErr w:type="spellEnd"/>
            <w:r w:rsidRPr="006B2A6A">
              <w:rPr>
                <w:rFonts w:ascii="72" w:hAnsi="72" w:cs="72"/>
                <w:color w:val="000000"/>
                <w:sz w:val="20"/>
                <w:szCs w:val="20"/>
                <w:lang w:val="en-ZA" w:eastAsia="en-ZA"/>
              </w:rPr>
              <w:t xml:space="preserve"> or higher nominal power (not demonstration projects), for at least twelve (12) months and have recorded a technical availability of at least 99% for twelve (12) consecutive months of operation.</w:t>
            </w:r>
          </w:p>
        </w:tc>
        <w:tc>
          <w:tcPr>
            <w:tcW w:w="1280" w:type="dxa"/>
            <w:tcBorders>
              <w:top w:val="nil"/>
              <w:left w:val="nil"/>
              <w:bottom w:val="single" w:sz="4" w:space="0" w:color="auto"/>
              <w:right w:val="single" w:sz="4" w:space="0" w:color="auto"/>
            </w:tcBorders>
            <w:noWrap/>
            <w:vAlign w:val="center"/>
            <w:hideMark/>
          </w:tcPr>
          <w:p w14:paraId="4BF07C0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63D3A01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48B07F7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D72A36C"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26CBD8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2.4.1</w:t>
            </w:r>
          </w:p>
        </w:tc>
        <w:tc>
          <w:tcPr>
            <w:tcW w:w="4900" w:type="dxa"/>
            <w:tcBorders>
              <w:top w:val="nil"/>
              <w:left w:val="nil"/>
              <w:bottom w:val="single" w:sz="4" w:space="0" w:color="auto"/>
              <w:right w:val="single" w:sz="4" w:space="0" w:color="auto"/>
            </w:tcBorders>
            <w:vAlign w:val="center"/>
            <w:hideMark/>
          </w:tcPr>
          <w:p w14:paraId="30AFB80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Location of each Project</w:t>
            </w:r>
          </w:p>
        </w:tc>
        <w:tc>
          <w:tcPr>
            <w:tcW w:w="1280" w:type="dxa"/>
            <w:tcBorders>
              <w:top w:val="nil"/>
              <w:left w:val="nil"/>
              <w:bottom w:val="single" w:sz="4" w:space="0" w:color="auto"/>
              <w:right w:val="single" w:sz="4" w:space="0" w:color="auto"/>
            </w:tcBorders>
            <w:vAlign w:val="center"/>
            <w:hideMark/>
          </w:tcPr>
          <w:p w14:paraId="603422D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B2A39D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DFA113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D0D67D5"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61F4548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2.4.2</w:t>
            </w:r>
          </w:p>
        </w:tc>
        <w:tc>
          <w:tcPr>
            <w:tcW w:w="4900" w:type="dxa"/>
            <w:tcBorders>
              <w:top w:val="nil"/>
              <w:left w:val="nil"/>
              <w:bottom w:val="single" w:sz="4" w:space="0" w:color="auto"/>
              <w:right w:val="single" w:sz="4" w:space="0" w:color="auto"/>
            </w:tcBorders>
            <w:vAlign w:val="center"/>
            <w:hideMark/>
          </w:tcPr>
          <w:p w14:paraId="755BA74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Capacity of each Project</w:t>
            </w:r>
          </w:p>
        </w:tc>
        <w:tc>
          <w:tcPr>
            <w:tcW w:w="1280" w:type="dxa"/>
            <w:tcBorders>
              <w:top w:val="nil"/>
              <w:left w:val="nil"/>
              <w:bottom w:val="single" w:sz="4" w:space="0" w:color="auto"/>
              <w:right w:val="single" w:sz="4" w:space="0" w:color="auto"/>
            </w:tcBorders>
            <w:noWrap/>
            <w:vAlign w:val="center"/>
            <w:hideMark/>
          </w:tcPr>
          <w:p w14:paraId="582CCEF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MW</w:t>
            </w:r>
          </w:p>
        </w:tc>
        <w:tc>
          <w:tcPr>
            <w:tcW w:w="1520" w:type="dxa"/>
            <w:tcBorders>
              <w:top w:val="nil"/>
              <w:left w:val="nil"/>
              <w:bottom w:val="single" w:sz="4" w:space="0" w:color="auto"/>
              <w:right w:val="single" w:sz="4" w:space="0" w:color="auto"/>
            </w:tcBorders>
            <w:vAlign w:val="center"/>
            <w:hideMark/>
          </w:tcPr>
          <w:p w14:paraId="4A0BDB7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3EFAEB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94CE617"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665544A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2.4.3</w:t>
            </w:r>
          </w:p>
        </w:tc>
        <w:tc>
          <w:tcPr>
            <w:tcW w:w="4900" w:type="dxa"/>
            <w:tcBorders>
              <w:top w:val="nil"/>
              <w:left w:val="nil"/>
              <w:bottom w:val="single" w:sz="4" w:space="0" w:color="auto"/>
              <w:right w:val="single" w:sz="4" w:space="0" w:color="auto"/>
            </w:tcBorders>
            <w:vAlign w:val="center"/>
            <w:hideMark/>
          </w:tcPr>
          <w:p w14:paraId="703862B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Commercial operation date of each project</w:t>
            </w:r>
          </w:p>
        </w:tc>
        <w:tc>
          <w:tcPr>
            <w:tcW w:w="1280" w:type="dxa"/>
            <w:tcBorders>
              <w:top w:val="nil"/>
              <w:left w:val="nil"/>
              <w:bottom w:val="single" w:sz="4" w:space="0" w:color="auto"/>
              <w:right w:val="single" w:sz="4" w:space="0" w:color="auto"/>
            </w:tcBorders>
            <w:vAlign w:val="center"/>
            <w:hideMark/>
          </w:tcPr>
          <w:p w14:paraId="3E2FACF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60C743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66D29FE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94D36A7"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623C84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2.5</w:t>
            </w:r>
          </w:p>
        </w:tc>
        <w:tc>
          <w:tcPr>
            <w:tcW w:w="4900" w:type="dxa"/>
            <w:tcBorders>
              <w:top w:val="nil"/>
              <w:left w:val="nil"/>
              <w:bottom w:val="single" w:sz="4" w:space="0" w:color="auto"/>
              <w:right w:val="single" w:sz="4" w:space="0" w:color="auto"/>
            </w:tcBorders>
            <w:vAlign w:val="center"/>
            <w:hideMark/>
          </w:tcPr>
          <w:p w14:paraId="35C780B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Inverter type or series in operation in similar ambient conditions (up to ≥ 50°C)</w:t>
            </w:r>
          </w:p>
        </w:tc>
        <w:tc>
          <w:tcPr>
            <w:tcW w:w="1280" w:type="dxa"/>
            <w:tcBorders>
              <w:top w:val="nil"/>
              <w:left w:val="nil"/>
              <w:bottom w:val="single" w:sz="4" w:space="0" w:color="auto"/>
              <w:right w:val="single" w:sz="4" w:space="0" w:color="auto"/>
            </w:tcBorders>
            <w:noWrap/>
            <w:vAlign w:val="center"/>
            <w:hideMark/>
          </w:tcPr>
          <w:p w14:paraId="41A2EC4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months</w:t>
            </w:r>
          </w:p>
        </w:tc>
        <w:tc>
          <w:tcPr>
            <w:tcW w:w="1520" w:type="dxa"/>
            <w:tcBorders>
              <w:top w:val="nil"/>
              <w:left w:val="nil"/>
              <w:bottom w:val="single" w:sz="4" w:space="0" w:color="auto"/>
              <w:right w:val="single" w:sz="4" w:space="0" w:color="auto"/>
            </w:tcBorders>
            <w:vAlign w:val="center"/>
            <w:hideMark/>
          </w:tcPr>
          <w:p w14:paraId="224EAE1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12</w:t>
            </w:r>
          </w:p>
        </w:tc>
        <w:tc>
          <w:tcPr>
            <w:tcW w:w="1120" w:type="dxa"/>
            <w:tcBorders>
              <w:top w:val="nil"/>
              <w:left w:val="nil"/>
              <w:bottom w:val="single" w:sz="4" w:space="0" w:color="auto"/>
              <w:right w:val="single" w:sz="4" w:space="0" w:color="auto"/>
            </w:tcBorders>
            <w:noWrap/>
            <w:vAlign w:val="center"/>
            <w:hideMark/>
          </w:tcPr>
          <w:p w14:paraId="3F7A7E5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5ADDD93"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0236923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w:t>
            </w:r>
          </w:p>
        </w:tc>
        <w:tc>
          <w:tcPr>
            <w:tcW w:w="4900" w:type="dxa"/>
            <w:tcBorders>
              <w:top w:val="nil"/>
              <w:left w:val="nil"/>
              <w:bottom w:val="single" w:sz="4" w:space="0" w:color="auto"/>
              <w:right w:val="single" w:sz="4" w:space="0" w:color="auto"/>
            </w:tcBorders>
            <w:vAlign w:val="center"/>
            <w:hideMark/>
          </w:tcPr>
          <w:p w14:paraId="029410E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Inverter Characteristics</w:t>
            </w:r>
          </w:p>
        </w:tc>
        <w:tc>
          <w:tcPr>
            <w:tcW w:w="1280" w:type="dxa"/>
            <w:tcBorders>
              <w:top w:val="nil"/>
              <w:left w:val="nil"/>
              <w:bottom w:val="single" w:sz="4" w:space="0" w:color="auto"/>
              <w:right w:val="single" w:sz="4" w:space="0" w:color="auto"/>
            </w:tcBorders>
            <w:vAlign w:val="center"/>
            <w:hideMark/>
          </w:tcPr>
          <w:p w14:paraId="0558A43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349FC07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FA7712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0A11F9D"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A1A02D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52EB623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Inverter technology/type</w:t>
            </w:r>
          </w:p>
        </w:tc>
        <w:tc>
          <w:tcPr>
            <w:tcW w:w="1280" w:type="dxa"/>
            <w:tcBorders>
              <w:top w:val="nil"/>
              <w:left w:val="nil"/>
              <w:bottom w:val="single" w:sz="4" w:space="0" w:color="auto"/>
              <w:right w:val="single" w:sz="4" w:space="0" w:color="auto"/>
            </w:tcBorders>
            <w:vAlign w:val="center"/>
            <w:hideMark/>
          </w:tcPr>
          <w:p w14:paraId="2B23EB1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BFDB42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Central/String</w:t>
            </w:r>
          </w:p>
        </w:tc>
        <w:tc>
          <w:tcPr>
            <w:tcW w:w="1120" w:type="dxa"/>
            <w:tcBorders>
              <w:top w:val="nil"/>
              <w:left w:val="nil"/>
              <w:bottom w:val="single" w:sz="4" w:space="0" w:color="auto"/>
              <w:right w:val="single" w:sz="4" w:space="0" w:color="auto"/>
            </w:tcBorders>
            <w:noWrap/>
            <w:vAlign w:val="center"/>
            <w:hideMark/>
          </w:tcPr>
          <w:p w14:paraId="6EF5393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79D1381"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046B70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3.2</w:t>
            </w:r>
          </w:p>
        </w:tc>
        <w:tc>
          <w:tcPr>
            <w:tcW w:w="4900" w:type="dxa"/>
            <w:tcBorders>
              <w:top w:val="nil"/>
              <w:left w:val="nil"/>
              <w:bottom w:val="single" w:sz="4" w:space="0" w:color="auto"/>
              <w:right w:val="single" w:sz="4" w:space="0" w:color="auto"/>
            </w:tcBorders>
            <w:vAlign w:val="center"/>
            <w:hideMark/>
          </w:tcPr>
          <w:p w14:paraId="43E978F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Inverter rated capacity per unit</w:t>
            </w:r>
          </w:p>
        </w:tc>
        <w:tc>
          <w:tcPr>
            <w:tcW w:w="1280" w:type="dxa"/>
            <w:tcBorders>
              <w:top w:val="nil"/>
              <w:left w:val="nil"/>
              <w:bottom w:val="single" w:sz="4" w:space="0" w:color="auto"/>
              <w:right w:val="single" w:sz="4" w:space="0" w:color="auto"/>
            </w:tcBorders>
            <w:vAlign w:val="center"/>
            <w:hideMark/>
          </w:tcPr>
          <w:p w14:paraId="6ED17BC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MVA</w:t>
            </w:r>
          </w:p>
        </w:tc>
        <w:tc>
          <w:tcPr>
            <w:tcW w:w="1520" w:type="dxa"/>
            <w:tcBorders>
              <w:top w:val="nil"/>
              <w:left w:val="nil"/>
              <w:bottom w:val="single" w:sz="4" w:space="0" w:color="auto"/>
              <w:right w:val="single" w:sz="4" w:space="0" w:color="auto"/>
            </w:tcBorders>
            <w:vAlign w:val="center"/>
            <w:hideMark/>
          </w:tcPr>
          <w:p w14:paraId="7585A2E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2C6970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80513F8"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2002108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3.3</w:t>
            </w:r>
          </w:p>
        </w:tc>
        <w:tc>
          <w:tcPr>
            <w:tcW w:w="4900" w:type="dxa"/>
            <w:tcBorders>
              <w:top w:val="nil"/>
              <w:left w:val="nil"/>
              <w:bottom w:val="single" w:sz="4" w:space="0" w:color="auto"/>
              <w:right w:val="single" w:sz="4" w:space="0" w:color="auto"/>
            </w:tcBorders>
            <w:vAlign w:val="center"/>
            <w:hideMark/>
          </w:tcPr>
          <w:p w14:paraId="0A4114F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Nominal AC output Voltage</w:t>
            </w:r>
          </w:p>
        </w:tc>
        <w:tc>
          <w:tcPr>
            <w:tcW w:w="1280" w:type="dxa"/>
            <w:tcBorders>
              <w:top w:val="nil"/>
              <w:left w:val="nil"/>
              <w:bottom w:val="single" w:sz="4" w:space="0" w:color="auto"/>
              <w:right w:val="single" w:sz="4" w:space="0" w:color="auto"/>
            </w:tcBorders>
            <w:vAlign w:val="center"/>
            <w:hideMark/>
          </w:tcPr>
          <w:p w14:paraId="7DCEF0B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V</w:t>
            </w:r>
          </w:p>
        </w:tc>
        <w:tc>
          <w:tcPr>
            <w:tcW w:w="1520" w:type="dxa"/>
            <w:tcBorders>
              <w:top w:val="nil"/>
              <w:left w:val="nil"/>
              <w:bottom w:val="single" w:sz="4" w:space="0" w:color="auto"/>
              <w:right w:val="single" w:sz="4" w:space="0" w:color="auto"/>
            </w:tcBorders>
            <w:vAlign w:val="center"/>
            <w:hideMark/>
          </w:tcPr>
          <w:p w14:paraId="06F6AA2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3FE9664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275BBF8"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5DC060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3.4</w:t>
            </w:r>
          </w:p>
        </w:tc>
        <w:tc>
          <w:tcPr>
            <w:tcW w:w="4900" w:type="dxa"/>
            <w:tcBorders>
              <w:top w:val="nil"/>
              <w:left w:val="nil"/>
              <w:bottom w:val="single" w:sz="4" w:space="0" w:color="auto"/>
              <w:right w:val="single" w:sz="4" w:space="0" w:color="auto"/>
            </w:tcBorders>
            <w:vAlign w:val="center"/>
            <w:hideMark/>
          </w:tcPr>
          <w:p w14:paraId="14E135C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Maximum conversion efficiency</w:t>
            </w:r>
          </w:p>
        </w:tc>
        <w:tc>
          <w:tcPr>
            <w:tcW w:w="1280" w:type="dxa"/>
            <w:tcBorders>
              <w:top w:val="nil"/>
              <w:left w:val="nil"/>
              <w:bottom w:val="single" w:sz="4" w:space="0" w:color="auto"/>
              <w:right w:val="single" w:sz="4" w:space="0" w:color="auto"/>
            </w:tcBorders>
            <w:vAlign w:val="center"/>
            <w:hideMark/>
          </w:tcPr>
          <w:p w14:paraId="1ED811E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62333D6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98</w:t>
            </w:r>
          </w:p>
        </w:tc>
        <w:tc>
          <w:tcPr>
            <w:tcW w:w="1120" w:type="dxa"/>
            <w:tcBorders>
              <w:top w:val="nil"/>
              <w:left w:val="nil"/>
              <w:bottom w:val="single" w:sz="4" w:space="0" w:color="auto"/>
              <w:right w:val="single" w:sz="4" w:space="0" w:color="auto"/>
            </w:tcBorders>
            <w:noWrap/>
            <w:vAlign w:val="center"/>
            <w:hideMark/>
          </w:tcPr>
          <w:p w14:paraId="62C88A7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C96F6F8"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39B8FBC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3.5</w:t>
            </w:r>
          </w:p>
        </w:tc>
        <w:tc>
          <w:tcPr>
            <w:tcW w:w="4900" w:type="dxa"/>
            <w:tcBorders>
              <w:top w:val="nil"/>
              <w:left w:val="nil"/>
              <w:bottom w:val="single" w:sz="4" w:space="0" w:color="auto"/>
              <w:right w:val="single" w:sz="4" w:space="0" w:color="auto"/>
            </w:tcBorders>
            <w:vAlign w:val="center"/>
            <w:hideMark/>
          </w:tcPr>
          <w:p w14:paraId="089FBD3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European efficiency</w:t>
            </w:r>
          </w:p>
        </w:tc>
        <w:tc>
          <w:tcPr>
            <w:tcW w:w="1280" w:type="dxa"/>
            <w:tcBorders>
              <w:top w:val="nil"/>
              <w:left w:val="nil"/>
              <w:bottom w:val="single" w:sz="4" w:space="0" w:color="auto"/>
              <w:right w:val="single" w:sz="4" w:space="0" w:color="auto"/>
            </w:tcBorders>
            <w:vAlign w:val="center"/>
            <w:hideMark/>
          </w:tcPr>
          <w:p w14:paraId="732B8C9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68BEAA3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98</w:t>
            </w:r>
          </w:p>
        </w:tc>
        <w:tc>
          <w:tcPr>
            <w:tcW w:w="1120" w:type="dxa"/>
            <w:tcBorders>
              <w:top w:val="nil"/>
              <w:left w:val="nil"/>
              <w:bottom w:val="single" w:sz="4" w:space="0" w:color="auto"/>
              <w:right w:val="single" w:sz="4" w:space="0" w:color="auto"/>
            </w:tcBorders>
            <w:noWrap/>
            <w:vAlign w:val="center"/>
            <w:hideMark/>
          </w:tcPr>
          <w:p w14:paraId="7594128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B4997FE"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568D57B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3.6</w:t>
            </w:r>
          </w:p>
        </w:tc>
        <w:tc>
          <w:tcPr>
            <w:tcW w:w="4900" w:type="dxa"/>
            <w:tcBorders>
              <w:top w:val="nil"/>
              <w:left w:val="nil"/>
              <w:bottom w:val="single" w:sz="4" w:space="0" w:color="auto"/>
              <w:right w:val="single" w:sz="4" w:space="0" w:color="auto"/>
            </w:tcBorders>
            <w:vAlign w:val="center"/>
            <w:hideMark/>
          </w:tcPr>
          <w:p w14:paraId="076BF11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Operating ambient temperature range</w:t>
            </w:r>
          </w:p>
        </w:tc>
        <w:tc>
          <w:tcPr>
            <w:tcW w:w="1280" w:type="dxa"/>
            <w:tcBorders>
              <w:top w:val="nil"/>
              <w:left w:val="nil"/>
              <w:bottom w:val="single" w:sz="4" w:space="0" w:color="auto"/>
              <w:right w:val="single" w:sz="4" w:space="0" w:color="auto"/>
            </w:tcBorders>
            <w:noWrap/>
            <w:vAlign w:val="center"/>
            <w:hideMark/>
          </w:tcPr>
          <w:p w14:paraId="530CA36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°C</w:t>
            </w:r>
          </w:p>
        </w:tc>
        <w:tc>
          <w:tcPr>
            <w:tcW w:w="1520" w:type="dxa"/>
            <w:tcBorders>
              <w:top w:val="nil"/>
              <w:left w:val="nil"/>
              <w:bottom w:val="single" w:sz="4" w:space="0" w:color="auto"/>
              <w:right w:val="single" w:sz="4" w:space="0" w:color="auto"/>
            </w:tcBorders>
            <w:vAlign w:val="center"/>
            <w:hideMark/>
          </w:tcPr>
          <w:p w14:paraId="26E541B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-5 … +50</w:t>
            </w:r>
          </w:p>
        </w:tc>
        <w:tc>
          <w:tcPr>
            <w:tcW w:w="1120" w:type="dxa"/>
            <w:tcBorders>
              <w:top w:val="nil"/>
              <w:left w:val="nil"/>
              <w:bottom w:val="single" w:sz="4" w:space="0" w:color="auto"/>
              <w:right w:val="single" w:sz="4" w:space="0" w:color="auto"/>
            </w:tcBorders>
            <w:noWrap/>
            <w:vAlign w:val="center"/>
            <w:hideMark/>
          </w:tcPr>
          <w:p w14:paraId="441601A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4CEFEA4" w14:textId="77777777" w:rsidTr="006B2A6A">
        <w:trPr>
          <w:trHeight w:val="3960"/>
        </w:trPr>
        <w:tc>
          <w:tcPr>
            <w:tcW w:w="800" w:type="dxa"/>
            <w:tcBorders>
              <w:top w:val="nil"/>
              <w:left w:val="single" w:sz="4" w:space="0" w:color="auto"/>
              <w:bottom w:val="single" w:sz="4" w:space="0" w:color="auto"/>
              <w:right w:val="single" w:sz="4" w:space="0" w:color="auto"/>
            </w:tcBorders>
            <w:vAlign w:val="center"/>
            <w:hideMark/>
          </w:tcPr>
          <w:p w14:paraId="7158B39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3.7</w:t>
            </w:r>
          </w:p>
        </w:tc>
        <w:tc>
          <w:tcPr>
            <w:tcW w:w="4900" w:type="dxa"/>
            <w:tcBorders>
              <w:top w:val="nil"/>
              <w:left w:val="nil"/>
              <w:bottom w:val="single" w:sz="4" w:space="0" w:color="auto"/>
              <w:right w:val="single" w:sz="4" w:space="0" w:color="auto"/>
            </w:tcBorders>
            <w:vAlign w:val="center"/>
            <w:hideMark/>
          </w:tcPr>
          <w:p w14:paraId="72EE197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Cooling method/mechanism</w:t>
            </w:r>
          </w:p>
        </w:tc>
        <w:tc>
          <w:tcPr>
            <w:tcW w:w="1280" w:type="dxa"/>
            <w:tcBorders>
              <w:top w:val="nil"/>
              <w:left w:val="nil"/>
              <w:bottom w:val="single" w:sz="4" w:space="0" w:color="auto"/>
              <w:right w:val="single" w:sz="4" w:space="0" w:color="auto"/>
            </w:tcBorders>
            <w:vAlign w:val="center"/>
            <w:hideMark/>
          </w:tcPr>
          <w:p w14:paraId="3353EF3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60D6DC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 (The inverter cooling method shall be designed for installation and operating site conditions to ensure the inverter functions within its operating ambient temperature range)</w:t>
            </w:r>
          </w:p>
        </w:tc>
        <w:tc>
          <w:tcPr>
            <w:tcW w:w="1120" w:type="dxa"/>
            <w:tcBorders>
              <w:top w:val="nil"/>
              <w:left w:val="nil"/>
              <w:bottom w:val="single" w:sz="4" w:space="0" w:color="auto"/>
              <w:right w:val="single" w:sz="4" w:space="0" w:color="auto"/>
            </w:tcBorders>
            <w:noWrap/>
            <w:vAlign w:val="center"/>
            <w:hideMark/>
          </w:tcPr>
          <w:p w14:paraId="3C39E9E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D9EB919"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40B842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3.8</w:t>
            </w:r>
          </w:p>
        </w:tc>
        <w:tc>
          <w:tcPr>
            <w:tcW w:w="4900" w:type="dxa"/>
            <w:tcBorders>
              <w:top w:val="nil"/>
              <w:left w:val="nil"/>
              <w:bottom w:val="single" w:sz="4" w:space="0" w:color="auto"/>
              <w:right w:val="single" w:sz="4" w:space="0" w:color="auto"/>
            </w:tcBorders>
            <w:vAlign w:val="center"/>
            <w:hideMark/>
          </w:tcPr>
          <w:p w14:paraId="28D9132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Inverter Maximum DC voltage</w:t>
            </w:r>
          </w:p>
        </w:tc>
        <w:tc>
          <w:tcPr>
            <w:tcW w:w="1280" w:type="dxa"/>
            <w:tcBorders>
              <w:top w:val="nil"/>
              <w:left w:val="nil"/>
              <w:bottom w:val="single" w:sz="4" w:space="0" w:color="auto"/>
              <w:right w:val="single" w:sz="4" w:space="0" w:color="auto"/>
            </w:tcBorders>
            <w:vAlign w:val="center"/>
            <w:hideMark/>
          </w:tcPr>
          <w:p w14:paraId="2AC069E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V</w:t>
            </w:r>
          </w:p>
        </w:tc>
        <w:tc>
          <w:tcPr>
            <w:tcW w:w="1520" w:type="dxa"/>
            <w:tcBorders>
              <w:top w:val="nil"/>
              <w:left w:val="nil"/>
              <w:bottom w:val="single" w:sz="4" w:space="0" w:color="auto"/>
              <w:right w:val="single" w:sz="4" w:space="0" w:color="auto"/>
            </w:tcBorders>
            <w:vAlign w:val="center"/>
            <w:hideMark/>
          </w:tcPr>
          <w:p w14:paraId="32AAA4B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1,500</w:t>
            </w:r>
          </w:p>
        </w:tc>
        <w:tc>
          <w:tcPr>
            <w:tcW w:w="1120" w:type="dxa"/>
            <w:tcBorders>
              <w:top w:val="nil"/>
              <w:left w:val="nil"/>
              <w:bottom w:val="single" w:sz="4" w:space="0" w:color="auto"/>
              <w:right w:val="single" w:sz="4" w:space="0" w:color="auto"/>
            </w:tcBorders>
            <w:noWrap/>
            <w:vAlign w:val="center"/>
            <w:hideMark/>
          </w:tcPr>
          <w:p w14:paraId="577EFC3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6B23C50"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0D2FDC3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3.9</w:t>
            </w:r>
          </w:p>
        </w:tc>
        <w:tc>
          <w:tcPr>
            <w:tcW w:w="4900" w:type="dxa"/>
            <w:tcBorders>
              <w:top w:val="nil"/>
              <w:left w:val="nil"/>
              <w:bottom w:val="single" w:sz="4" w:space="0" w:color="auto"/>
              <w:right w:val="single" w:sz="4" w:space="0" w:color="auto"/>
            </w:tcBorders>
            <w:vAlign w:val="center"/>
            <w:hideMark/>
          </w:tcPr>
          <w:p w14:paraId="0020AFB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Connection phases</w:t>
            </w:r>
          </w:p>
        </w:tc>
        <w:tc>
          <w:tcPr>
            <w:tcW w:w="1280" w:type="dxa"/>
            <w:tcBorders>
              <w:top w:val="nil"/>
              <w:left w:val="nil"/>
              <w:bottom w:val="single" w:sz="4" w:space="0" w:color="auto"/>
              <w:right w:val="single" w:sz="4" w:space="0" w:color="auto"/>
            </w:tcBorders>
            <w:vAlign w:val="center"/>
            <w:hideMark/>
          </w:tcPr>
          <w:p w14:paraId="0101784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07077F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Three-Phase</w:t>
            </w:r>
          </w:p>
        </w:tc>
        <w:tc>
          <w:tcPr>
            <w:tcW w:w="1120" w:type="dxa"/>
            <w:tcBorders>
              <w:top w:val="nil"/>
              <w:left w:val="nil"/>
              <w:bottom w:val="single" w:sz="4" w:space="0" w:color="auto"/>
              <w:right w:val="single" w:sz="4" w:space="0" w:color="auto"/>
            </w:tcBorders>
            <w:noWrap/>
            <w:vAlign w:val="center"/>
            <w:hideMark/>
          </w:tcPr>
          <w:p w14:paraId="65B61E3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1237292"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EC0871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3.10.</w:t>
            </w:r>
          </w:p>
        </w:tc>
        <w:tc>
          <w:tcPr>
            <w:tcW w:w="4900" w:type="dxa"/>
            <w:tcBorders>
              <w:top w:val="nil"/>
              <w:left w:val="nil"/>
              <w:bottom w:val="single" w:sz="4" w:space="0" w:color="auto"/>
              <w:right w:val="single" w:sz="4" w:space="0" w:color="auto"/>
            </w:tcBorders>
            <w:vAlign w:val="center"/>
            <w:hideMark/>
          </w:tcPr>
          <w:p w14:paraId="4B0BD99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Frequency</w:t>
            </w:r>
          </w:p>
        </w:tc>
        <w:tc>
          <w:tcPr>
            <w:tcW w:w="1280" w:type="dxa"/>
            <w:tcBorders>
              <w:top w:val="nil"/>
              <w:left w:val="nil"/>
              <w:bottom w:val="single" w:sz="4" w:space="0" w:color="auto"/>
              <w:right w:val="single" w:sz="4" w:space="0" w:color="auto"/>
            </w:tcBorders>
            <w:vAlign w:val="center"/>
            <w:hideMark/>
          </w:tcPr>
          <w:p w14:paraId="20A689D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Hz</w:t>
            </w:r>
          </w:p>
        </w:tc>
        <w:tc>
          <w:tcPr>
            <w:tcW w:w="1520" w:type="dxa"/>
            <w:tcBorders>
              <w:top w:val="nil"/>
              <w:left w:val="nil"/>
              <w:bottom w:val="single" w:sz="4" w:space="0" w:color="auto"/>
              <w:right w:val="single" w:sz="4" w:space="0" w:color="auto"/>
            </w:tcBorders>
            <w:vAlign w:val="center"/>
            <w:hideMark/>
          </w:tcPr>
          <w:p w14:paraId="3001A6E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50</w:t>
            </w:r>
          </w:p>
        </w:tc>
        <w:tc>
          <w:tcPr>
            <w:tcW w:w="1120" w:type="dxa"/>
            <w:tcBorders>
              <w:top w:val="nil"/>
              <w:left w:val="nil"/>
              <w:bottom w:val="single" w:sz="4" w:space="0" w:color="auto"/>
              <w:right w:val="single" w:sz="4" w:space="0" w:color="auto"/>
            </w:tcBorders>
            <w:noWrap/>
            <w:vAlign w:val="center"/>
            <w:hideMark/>
          </w:tcPr>
          <w:p w14:paraId="4A6C206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CBF7B08" w14:textId="77777777" w:rsidTr="006B2A6A">
        <w:trPr>
          <w:trHeight w:val="4224"/>
        </w:trPr>
        <w:tc>
          <w:tcPr>
            <w:tcW w:w="800" w:type="dxa"/>
            <w:tcBorders>
              <w:top w:val="nil"/>
              <w:left w:val="single" w:sz="4" w:space="0" w:color="auto"/>
              <w:bottom w:val="single" w:sz="4" w:space="0" w:color="auto"/>
              <w:right w:val="single" w:sz="4" w:space="0" w:color="auto"/>
            </w:tcBorders>
            <w:vAlign w:val="center"/>
            <w:hideMark/>
          </w:tcPr>
          <w:p w14:paraId="37EF278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3.11</w:t>
            </w:r>
          </w:p>
        </w:tc>
        <w:tc>
          <w:tcPr>
            <w:tcW w:w="4900" w:type="dxa"/>
            <w:tcBorders>
              <w:top w:val="nil"/>
              <w:left w:val="nil"/>
              <w:bottom w:val="single" w:sz="4" w:space="0" w:color="auto"/>
              <w:right w:val="single" w:sz="4" w:space="0" w:color="auto"/>
            </w:tcBorders>
            <w:vAlign w:val="center"/>
            <w:hideMark/>
          </w:tcPr>
          <w:p w14:paraId="6CCB38E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Total harmonic distortion, Power Factor, Anti-islanding protection</w:t>
            </w:r>
          </w:p>
        </w:tc>
        <w:tc>
          <w:tcPr>
            <w:tcW w:w="1280" w:type="dxa"/>
            <w:tcBorders>
              <w:top w:val="nil"/>
              <w:left w:val="nil"/>
              <w:bottom w:val="single" w:sz="4" w:space="0" w:color="auto"/>
              <w:right w:val="single" w:sz="4" w:space="0" w:color="auto"/>
            </w:tcBorders>
            <w:vAlign w:val="center"/>
            <w:hideMark/>
          </w:tcPr>
          <w:p w14:paraId="4B5218B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278AB31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According to South African Grid code compliance: Grid connection code for Renewable Power Plants (RPPs) connected to the electricity Transmission system (TS) or the Distribution system (DS) in South Africa</w:t>
            </w:r>
          </w:p>
        </w:tc>
        <w:tc>
          <w:tcPr>
            <w:tcW w:w="1120" w:type="dxa"/>
            <w:tcBorders>
              <w:top w:val="nil"/>
              <w:left w:val="nil"/>
              <w:bottom w:val="single" w:sz="4" w:space="0" w:color="auto"/>
              <w:right w:val="single" w:sz="4" w:space="0" w:color="auto"/>
            </w:tcBorders>
            <w:noWrap/>
            <w:vAlign w:val="center"/>
            <w:hideMark/>
          </w:tcPr>
          <w:p w14:paraId="0F05634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BC37CC2"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38DFB7A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3.12</w:t>
            </w:r>
          </w:p>
        </w:tc>
        <w:tc>
          <w:tcPr>
            <w:tcW w:w="4900" w:type="dxa"/>
            <w:tcBorders>
              <w:top w:val="nil"/>
              <w:left w:val="nil"/>
              <w:bottom w:val="single" w:sz="4" w:space="0" w:color="auto"/>
              <w:right w:val="single" w:sz="4" w:space="0" w:color="auto"/>
            </w:tcBorders>
            <w:vAlign w:val="center"/>
            <w:hideMark/>
          </w:tcPr>
          <w:p w14:paraId="7994472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Protection type IP rating</w:t>
            </w:r>
          </w:p>
        </w:tc>
        <w:tc>
          <w:tcPr>
            <w:tcW w:w="1280" w:type="dxa"/>
            <w:tcBorders>
              <w:top w:val="nil"/>
              <w:left w:val="nil"/>
              <w:bottom w:val="single" w:sz="4" w:space="0" w:color="auto"/>
              <w:right w:val="single" w:sz="4" w:space="0" w:color="auto"/>
            </w:tcBorders>
            <w:vAlign w:val="center"/>
            <w:hideMark/>
          </w:tcPr>
          <w:p w14:paraId="487B38D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IP</w:t>
            </w:r>
          </w:p>
        </w:tc>
        <w:tc>
          <w:tcPr>
            <w:tcW w:w="1520" w:type="dxa"/>
            <w:tcBorders>
              <w:top w:val="nil"/>
              <w:left w:val="nil"/>
              <w:bottom w:val="single" w:sz="4" w:space="0" w:color="auto"/>
              <w:right w:val="single" w:sz="4" w:space="0" w:color="auto"/>
            </w:tcBorders>
            <w:vAlign w:val="center"/>
            <w:hideMark/>
          </w:tcPr>
          <w:p w14:paraId="3A40E35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Indoor ≥ IP54, Outdoor ≥ IP65</w:t>
            </w:r>
          </w:p>
        </w:tc>
        <w:tc>
          <w:tcPr>
            <w:tcW w:w="1120" w:type="dxa"/>
            <w:tcBorders>
              <w:top w:val="nil"/>
              <w:left w:val="nil"/>
              <w:bottom w:val="single" w:sz="4" w:space="0" w:color="auto"/>
              <w:right w:val="single" w:sz="4" w:space="0" w:color="auto"/>
            </w:tcBorders>
            <w:noWrap/>
            <w:vAlign w:val="center"/>
            <w:hideMark/>
          </w:tcPr>
          <w:p w14:paraId="665DE91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57E9A09"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5595E5C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3.13</w:t>
            </w:r>
          </w:p>
        </w:tc>
        <w:tc>
          <w:tcPr>
            <w:tcW w:w="4900" w:type="dxa"/>
            <w:tcBorders>
              <w:top w:val="nil"/>
              <w:left w:val="nil"/>
              <w:bottom w:val="single" w:sz="4" w:space="0" w:color="auto"/>
              <w:right w:val="single" w:sz="4" w:space="0" w:color="auto"/>
            </w:tcBorders>
            <w:vAlign w:val="center"/>
            <w:hideMark/>
          </w:tcPr>
          <w:p w14:paraId="729E0D0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xml:space="preserve">Controllability of inverter output per remote control / energy management system, if possible. </w:t>
            </w:r>
          </w:p>
        </w:tc>
        <w:tc>
          <w:tcPr>
            <w:tcW w:w="1280" w:type="dxa"/>
            <w:tcBorders>
              <w:top w:val="nil"/>
              <w:left w:val="nil"/>
              <w:bottom w:val="single" w:sz="4" w:space="0" w:color="auto"/>
              <w:right w:val="single" w:sz="4" w:space="0" w:color="auto"/>
            </w:tcBorders>
            <w:noWrap/>
            <w:vAlign w:val="center"/>
            <w:hideMark/>
          </w:tcPr>
          <w:p w14:paraId="3467267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743BFB3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xml:space="preserve">Yes: </w:t>
            </w:r>
            <w:r w:rsidRPr="006B2A6A">
              <w:rPr>
                <w:rFonts w:ascii="72" w:hAnsi="72" w:cs="72"/>
                <w:color w:val="000000"/>
                <w:sz w:val="20"/>
                <w:szCs w:val="20"/>
                <w:lang w:val="en-ZA" w:eastAsia="en-ZA"/>
              </w:rPr>
              <w:br/>
              <w:t xml:space="preserve">Dynamic </w:t>
            </w:r>
            <w:r w:rsidRPr="006B2A6A">
              <w:rPr>
                <w:rFonts w:ascii="72" w:hAnsi="72" w:cs="72"/>
                <w:color w:val="000000"/>
                <w:sz w:val="20"/>
                <w:szCs w:val="20"/>
                <w:lang w:val="en-ZA" w:eastAsia="en-ZA"/>
              </w:rPr>
              <w:br/>
              <w:t xml:space="preserve">adjustable </w:t>
            </w:r>
          </w:p>
        </w:tc>
        <w:tc>
          <w:tcPr>
            <w:tcW w:w="1120" w:type="dxa"/>
            <w:tcBorders>
              <w:top w:val="nil"/>
              <w:left w:val="nil"/>
              <w:bottom w:val="single" w:sz="4" w:space="0" w:color="auto"/>
              <w:right w:val="single" w:sz="4" w:space="0" w:color="auto"/>
            </w:tcBorders>
            <w:noWrap/>
            <w:vAlign w:val="center"/>
            <w:hideMark/>
          </w:tcPr>
          <w:p w14:paraId="3C22936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B7EC099" w14:textId="77777777" w:rsidTr="006B2A6A">
        <w:trPr>
          <w:trHeight w:val="1848"/>
        </w:trPr>
        <w:tc>
          <w:tcPr>
            <w:tcW w:w="800" w:type="dxa"/>
            <w:tcBorders>
              <w:top w:val="nil"/>
              <w:left w:val="single" w:sz="4" w:space="0" w:color="auto"/>
              <w:bottom w:val="single" w:sz="4" w:space="0" w:color="auto"/>
              <w:right w:val="single" w:sz="4" w:space="0" w:color="auto"/>
            </w:tcBorders>
            <w:vAlign w:val="center"/>
            <w:hideMark/>
          </w:tcPr>
          <w:p w14:paraId="34E8122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3.14</w:t>
            </w:r>
          </w:p>
        </w:tc>
        <w:tc>
          <w:tcPr>
            <w:tcW w:w="4900" w:type="dxa"/>
            <w:tcBorders>
              <w:top w:val="nil"/>
              <w:left w:val="nil"/>
              <w:bottom w:val="single" w:sz="4" w:space="0" w:color="auto"/>
              <w:right w:val="single" w:sz="4" w:space="0" w:color="auto"/>
            </w:tcBorders>
            <w:vAlign w:val="center"/>
            <w:hideMark/>
          </w:tcPr>
          <w:p w14:paraId="460D359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Earthing concept/philosophy</w:t>
            </w:r>
          </w:p>
        </w:tc>
        <w:tc>
          <w:tcPr>
            <w:tcW w:w="1280" w:type="dxa"/>
            <w:tcBorders>
              <w:top w:val="nil"/>
              <w:left w:val="nil"/>
              <w:bottom w:val="single" w:sz="4" w:space="0" w:color="auto"/>
              <w:right w:val="single" w:sz="4" w:space="0" w:color="auto"/>
            </w:tcBorders>
            <w:noWrap/>
            <w:vAlign w:val="center"/>
            <w:hideMark/>
          </w:tcPr>
          <w:p w14:paraId="03CCB58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5F5C91D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 Earthing according to installation requirements of PV module and inverter manufacturer.</w:t>
            </w:r>
          </w:p>
        </w:tc>
        <w:tc>
          <w:tcPr>
            <w:tcW w:w="1120" w:type="dxa"/>
            <w:tcBorders>
              <w:top w:val="nil"/>
              <w:left w:val="nil"/>
              <w:bottom w:val="single" w:sz="4" w:space="0" w:color="auto"/>
              <w:right w:val="single" w:sz="4" w:space="0" w:color="auto"/>
            </w:tcBorders>
            <w:noWrap/>
            <w:vAlign w:val="center"/>
            <w:hideMark/>
          </w:tcPr>
          <w:p w14:paraId="7D54063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45D2A09"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8AF80F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3.15</w:t>
            </w:r>
          </w:p>
        </w:tc>
        <w:tc>
          <w:tcPr>
            <w:tcW w:w="4900" w:type="dxa"/>
            <w:tcBorders>
              <w:top w:val="nil"/>
              <w:left w:val="nil"/>
              <w:bottom w:val="single" w:sz="4" w:space="0" w:color="auto"/>
              <w:right w:val="single" w:sz="4" w:space="0" w:color="auto"/>
            </w:tcBorders>
            <w:vAlign w:val="center"/>
            <w:hideMark/>
          </w:tcPr>
          <w:p w14:paraId="2FF3D70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Input Failure detection</w:t>
            </w:r>
          </w:p>
        </w:tc>
        <w:tc>
          <w:tcPr>
            <w:tcW w:w="1280" w:type="dxa"/>
            <w:tcBorders>
              <w:top w:val="nil"/>
              <w:left w:val="nil"/>
              <w:bottom w:val="single" w:sz="4" w:space="0" w:color="auto"/>
              <w:right w:val="single" w:sz="4" w:space="0" w:color="auto"/>
            </w:tcBorders>
            <w:noWrap/>
            <w:vAlign w:val="center"/>
            <w:hideMark/>
          </w:tcPr>
          <w:p w14:paraId="388D0A1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15C84F4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4095F82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E18D8AD"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1522748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3.16</w:t>
            </w:r>
          </w:p>
        </w:tc>
        <w:tc>
          <w:tcPr>
            <w:tcW w:w="4900" w:type="dxa"/>
            <w:tcBorders>
              <w:top w:val="nil"/>
              <w:left w:val="nil"/>
              <w:bottom w:val="single" w:sz="4" w:space="0" w:color="auto"/>
              <w:right w:val="single" w:sz="4" w:space="0" w:color="auto"/>
            </w:tcBorders>
            <w:vAlign w:val="center"/>
            <w:hideMark/>
          </w:tcPr>
          <w:p w14:paraId="65DC85E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Frequency protection</w:t>
            </w:r>
          </w:p>
        </w:tc>
        <w:tc>
          <w:tcPr>
            <w:tcW w:w="1280" w:type="dxa"/>
            <w:tcBorders>
              <w:top w:val="nil"/>
              <w:left w:val="nil"/>
              <w:bottom w:val="single" w:sz="4" w:space="0" w:color="auto"/>
              <w:right w:val="single" w:sz="4" w:space="0" w:color="auto"/>
            </w:tcBorders>
            <w:noWrap/>
            <w:vAlign w:val="center"/>
            <w:hideMark/>
          </w:tcPr>
          <w:p w14:paraId="5808DCB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6708E38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5B0D739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36089F0"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0A3D36B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3.17</w:t>
            </w:r>
          </w:p>
        </w:tc>
        <w:tc>
          <w:tcPr>
            <w:tcW w:w="4900" w:type="dxa"/>
            <w:tcBorders>
              <w:top w:val="nil"/>
              <w:left w:val="nil"/>
              <w:bottom w:val="single" w:sz="4" w:space="0" w:color="auto"/>
              <w:right w:val="single" w:sz="4" w:space="0" w:color="auto"/>
            </w:tcBorders>
            <w:vAlign w:val="center"/>
            <w:hideMark/>
          </w:tcPr>
          <w:p w14:paraId="696A055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DC overvoltage protection</w:t>
            </w:r>
          </w:p>
        </w:tc>
        <w:tc>
          <w:tcPr>
            <w:tcW w:w="1280" w:type="dxa"/>
            <w:tcBorders>
              <w:top w:val="nil"/>
              <w:left w:val="nil"/>
              <w:bottom w:val="single" w:sz="4" w:space="0" w:color="auto"/>
              <w:right w:val="single" w:sz="4" w:space="0" w:color="auto"/>
            </w:tcBorders>
            <w:noWrap/>
            <w:vAlign w:val="center"/>
            <w:hideMark/>
          </w:tcPr>
          <w:p w14:paraId="235ADCA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6FCFBF8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0FF41F4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C545B18"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99876E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3.18</w:t>
            </w:r>
          </w:p>
        </w:tc>
        <w:tc>
          <w:tcPr>
            <w:tcW w:w="4900" w:type="dxa"/>
            <w:tcBorders>
              <w:top w:val="nil"/>
              <w:left w:val="nil"/>
              <w:bottom w:val="single" w:sz="4" w:space="0" w:color="auto"/>
              <w:right w:val="single" w:sz="4" w:space="0" w:color="auto"/>
            </w:tcBorders>
            <w:vAlign w:val="center"/>
            <w:hideMark/>
          </w:tcPr>
          <w:p w14:paraId="791771E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Surge protection</w:t>
            </w:r>
          </w:p>
        </w:tc>
        <w:tc>
          <w:tcPr>
            <w:tcW w:w="1280" w:type="dxa"/>
            <w:tcBorders>
              <w:top w:val="nil"/>
              <w:left w:val="nil"/>
              <w:bottom w:val="single" w:sz="4" w:space="0" w:color="auto"/>
              <w:right w:val="single" w:sz="4" w:space="0" w:color="auto"/>
            </w:tcBorders>
            <w:noWrap/>
            <w:vAlign w:val="center"/>
            <w:hideMark/>
          </w:tcPr>
          <w:p w14:paraId="1378DAB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1E6C9DB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47EC390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940A414"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5B377F3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4</w:t>
            </w:r>
          </w:p>
        </w:tc>
        <w:tc>
          <w:tcPr>
            <w:tcW w:w="4900" w:type="dxa"/>
            <w:tcBorders>
              <w:top w:val="nil"/>
              <w:left w:val="nil"/>
              <w:bottom w:val="single" w:sz="4" w:space="0" w:color="auto"/>
              <w:right w:val="single" w:sz="4" w:space="0" w:color="auto"/>
            </w:tcBorders>
            <w:vAlign w:val="center"/>
            <w:hideMark/>
          </w:tcPr>
          <w:p w14:paraId="7B1900A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Minimum required standards</w:t>
            </w:r>
          </w:p>
        </w:tc>
        <w:tc>
          <w:tcPr>
            <w:tcW w:w="1280" w:type="dxa"/>
            <w:tcBorders>
              <w:top w:val="nil"/>
              <w:left w:val="nil"/>
              <w:bottom w:val="single" w:sz="4" w:space="0" w:color="auto"/>
              <w:right w:val="single" w:sz="4" w:space="0" w:color="auto"/>
            </w:tcBorders>
            <w:vAlign w:val="center"/>
            <w:hideMark/>
          </w:tcPr>
          <w:p w14:paraId="093A068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219C54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01B148C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8D0222A"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0FE33AD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1B54C44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xml:space="preserve">As per Section 9.11 of the Employer’s Requirements [375-172742] indicating required minimum certificates and standards. </w:t>
            </w:r>
          </w:p>
        </w:tc>
        <w:tc>
          <w:tcPr>
            <w:tcW w:w="1280" w:type="dxa"/>
            <w:tcBorders>
              <w:top w:val="nil"/>
              <w:left w:val="nil"/>
              <w:bottom w:val="single" w:sz="4" w:space="0" w:color="auto"/>
              <w:right w:val="single" w:sz="4" w:space="0" w:color="auto"/>
            </w:tcBorders>
            <w:noWrap/>
            <w:vAlign w:val="center"/>
            <w:hideMark/>
          </w:tcPr>
          <w:p w14:paraId="1DF9B5C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0FBEC84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25152F9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8C5E5E4"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23BB871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5</w:t>
            </w:r>
          </w:p>
        </w:tc>
        <w:tc>
          <w:tcPr>
            <w:tcW w:w="4900" w:type="dxa"/>
            <w:tcBorders>
              <w:top w:val="nil"/>
              <w:left w:val="nil"/>
              <w:bottom w:val="single" w:sz="4" w:space="0" w:color="auto"/>
              <w:right w:val="single" w:sz="4" w:space="0" w:color="auto"/>
            </w:tcBorders>
            <w:vAlign w:val="center"/>
            <w:hideMark/>
          </w:tcPr>
          <w:p w14:paraId="6C39D5F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Monitoring system requirements</w:t>
            </w:r>
          </w:p>
        </w:tc>
        <w:tc>
          <w:tcPr>
            <w:tcW w:w="1280" w:type="dxa"/>
            <w:tcBorders>
              <w:top w:val="nil"/>
              <w:left w:val="nil"/>
              <w:bottom w:val="single" w:sz="4" w:space="0" w:color="auto"/>
              <w:right w:val="single" w:sz="4" w:space="0" w:color="auto"/>
            </w:tcBorders>
            <w:vAlign w:val="center"/>
            <w:hideMark/>
          </w:tcPr>
          <w:p w14:paraId="01D169E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59D967D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047071A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24619F8"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0B11593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5.1</w:t>
            </w:r>
          </w:p>
        </w:tc>
        <w:tc>
          <w:tcPr>
            <w:tcW w:w="4900" w:type="dxa"/>
            <w:tcBorders>
              <w:top w:val="nil"/>
              <w:left w:val="nil"/>
              <w:bottom w:val="single" w:sz="4" w:space="0" w:color="auto"/>
              <w:right w:val="single" w:sz="4" w:space="0" w:color="auto"/>
            </w:tcBorders>
            <w:vAlign w:val="center"/>
            <w:hideMark/>
          </w:tcPr>
          <w:p w14:paraId="3397357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Continuous data logging to the CMS system for the defined technical plant performance parameters including events and status.</w:t>
            </w:r>
          </w:p>
        </w:tc>
        <w:tc>
          <w:tcPr>
            <w:tcW w:w="1280" w:type="dxa"/>
            <w:tcBorders>
              <w:top w:val="nil"/>
              <w:left w:val="nil"/>
              <w:bottom w:val="single" w:sz="4" w:space="0" w:color="auto"/>
              <w:right w:val="single" w:sz="4" w:space="0" w:color="auto"/>
            </w:tcBorders>
            <w:noWrap/>
            <w:vAlign w:val="center"/>
            <w:hideMark/>
          </w:tcPr>
          <w:p w14:paraId="4AEBFF4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5AAE600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6EA7B13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1BDA674"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65EFF2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5.2</w:t>
            </w:r>
          </w:p>
        </w:tc>
        <w:tc>
          <w:tcPr>
            <w:tcW w:w="4900" w:type="dxa"/>
            <w:tcBorders>
              <w:top w:val="nil"/>
              <w:left w:val="nil"/>
              <w:bottom w:val="single" w:sz="4" w:space="0" w:color="auto"/>
              <w:right w:val="single" w:sz="4" w:space="0" w:color="auto"/>
            </w:tcBorders>
            <w:vAlign w:val="center"/>
            <w:hideMark/>
          </w:tcPr>
          <w:p w14:paraId="456F86F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Connection interface to CMS</w:t>
            </w:r>
          </w:p>
        </w:tc>
        <w:tc>
          <w:tcPr>
            <w:tcW w:w="1280" w:type="dxa"/>
            <w:tcBorders>
              <w:top w:val="nil"/>
              <w:left w:val="nil"/>
              <w:bottom w:val="single" w:sz="4" w:space="0" w:color="auto"/>
              <w:right w:val="single" w:sz="4" w:space="0" w:color="auto"/>
            </w:tcBorders>
            <w:noWrap/>
            <w:vAlign w:val="center"/>
            <w:hideMark/>
          </w:tcPr>
          <w:p w14:paraId="629A492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53F4AA8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6C3E6BE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FC37B92"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53A7729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6</w:t>
            </w:r>
          </w:p>
        </w:tc>
        <w:tc>
          <w:tcPr>
            <w:tcW w:w="4900" w:type="dxa"/>
            <w:tcBorders>
              <w:top w:val="nil"/>
              <w:left w:val="nil"/>
              <w:bottom w:val="single" w:sz="4" w:space="0" w:color="auto"/>
              <w:right w:val="single" w:sz="4" w:space="0" w:color="auto"/>
            </w:tcBorders>
            <w:vAlign w:val="center"/>
            <w:hideMark/>
          </w:tcPr>
          <w:p w14:paraId="59E45C3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Product Warranty Extension</w:t>
            </w:r>
          </w:p>
        </w:tc>
        <w:tc>
          <w:tcPr>
            <w:tcW w:w="1280" w:type="dxa"/>
            <w:tcBorders>
              <w:top w:val="nil"/>
              <w:left w:val="nil"/>
              <w:bottom w:val="single" w:sz="4" w:space="0" w:color="auto"/>
              <w:right w:val="single" w:sz="4" w:space="0" w:color="auto"/>
            </w:tcBorders>
            <w:vAlign w:val="center"/>
            <w:hideMark/>
          </w:tcPr>
          <w:p w14:paraId="28B2241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551E463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0579767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1CC9AA4" w14:textId="77777777" w:rsidTr="006B2A6A">
        <w:trPr>
          <w:trHeight w:val="1056"/>
        </w:trPr>
        <w:tc>
          <w:tcPr>
            <w:tcW w:w="800" w:type="dxa"/>
            <w:tcBorders>
              <w:top w:val="nil"/>
              <w:left w:val="single" w:sz="4" w:space="0" w:color="auto"/>
              <w:bottom w:val="single" w:sz="4" w:space="0" w:color="auto"/>
              <w:right w:val="single" w:sz="4" w:space="0" w:color="auto"/>
            </w:tcBorders>
            <w:vAlign w:val="center"/>
            <w:hideMark/>
          </w:tcPr>
          <w:p w14:paraId="2968419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6.1</w:t>
            </w:r>
          </w:p>
        </w:tc>
        <w:tc>
          <w:tcPr>
            <w:tcW w:w="4900" w:type="dxa"/>
            <w:tcBorders>
              <w:top w:val="nil"/>
              <w:left w:val="nil"/>
              <w:bottom w:val="single" w:sz="4" w:space="0" w:color="auto"/>
              <w:right w:val="single" w:sz="4" w:space="0" w:color="auto"/>
            </w:tcBorders>
            <w:vAlign w:val="center"/>
            <w:hideMark/>
          </w:tcPr>
          <w:p w14:paraId="1FA833F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xml:space="preserve">The Bidder shall indicate if the inverter manufacturer has an option for extension of product warranty. If yes, maximum duration of the warranty shall be indicated </w:t>
            </w:r>
          </w:p>
        </w:tc>
        <w:tc>
          <w:tcPr>
            <w:tcW w:w="1280" w:type="dxa"/>
            <w:tcBorders>
              <w:top w:val="nil"/>
              <w:left w:val="nil"/>
              <w:bottom w:val="single" w:sz="4" w:space="0" w:color="auto"/>
              <w:right w:val="single" w:sz="4" w:space="0" w:color="auto"/>
            </w:tcBorders>
            <w:noWrap/>
            <w:vAlign w:val="center"/>
            <w:hideMark/>
          </w:tcPr>
          <w:p w14:paraId="12DF425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years</w:t>
            </w:r>
          </w:p>
        </w:tc>
        <w:tc>
          <w:tcPr>
            <w:tcW w:w="1520" w:type="dxa"/>
            <w:tcBorders>
              <w:top w:val="nil"/>
              <w:left w:val="nil"/>
              <w:bottom w:val="single" w:sz="4" w:space="0" w:color="auto"/>
              <w:right w:val="single" w:sz="4" w:space="0" w:color="auto"/>
            </w:tcBorders>
            <w:vAlign w:val="center"/>
            <w:hideMark/>
          </w:tcPr>
          <w:p w14:paraId="1A0187E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7C7A9D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F9E5F2E"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31555C1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7</w:t>
            </w:r>
          </w:p>
        </w:tc>
        <w:tc>
          <w:tcPr>
            <w:tcW w:w="4900" w:type="dxa"/>
            <w:tcBorders>
              <w:top w:val="nil"/>
              <w:left w:val="nil"/>
              <w:bottom w:val="single" w:sz="4" w:space="0" w:color="auto"/>
              <w:right w:val="single" w:sz="4" w:space="0" w:color="auto"/>
            </w:tcBorders>
            <w:vAlign w:val="center"/>
            <w:hideMark/>
          </w:tcPr>
          <w:p w14:paraId="32BBE33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Supportive Documents</w:t>
            </w:r>
          </w:p>
        </w:tc>
        <w:tc>
          <w:tcPr>
            <w:tcW w:w="1280" w:type="dxa"/>
            <w:tcBorders>
              <w:top w:val="nil"/>
              <w:left w:val="nil"/>
              <w:bottom w:val="single" w:sz="4" w:space="0" w:color="auto"/>
              <w:right w:val="single" w:sz="4" w:space="0" w:color="auto"/>
            </w:tcBorders>
            <w:vAlign w:val="center"/>
            <w:hideMark/>
          </w:tcPr>
          <w:p w14:paraId="6D0943B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776E7C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47A63DD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546A499"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9B642E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7.1</w:t>
            </w:r>
          </w:p>
        </w:tc>
        <w:tc>
          <w:tcPr>
            <w:tcW w:w="4900" w:type="dxa"/>
            <w:tcBorders>
              <w:top w:val="nil"/>
              <w:left w:val="nil"/>
              <w:bottom w:val="single" w:sz="4" w:space="0" w:color="auto"/>
              <w:right w:val="single" w:sz="4" w:space="0" w:color="auto"/>
            </w:tcBorders>
            <w:vAlign w:val="center"/>
            <w:hideMark/>
          </w:tcPr>
          <w:p w14:paraId="30314D9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Inverter datasheet</w:t>
            </w:r>
          </w:p>
        </w:tc>
        <w:tc>
          <w:tcPr>
            <w:tcW w:w="1280" w:type="dxa"/>
            <w:tcBorders>
              <w:top w:val="nil"/>
              <w:left w:val="nil"/>
              <w:bottom w:val="single" w:sz="4" w:space="0" w:color="auto"/>
              <w:right w:val="single" w:sz="4" w:space="0" w:color="auto"/>
            </w:tcBorders>
            <w:vAlign w:val="center"/>
            <w:hideMark/>
          </w:tcPr>
          <w:p w14:paraId="6E798F9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8874F0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09EEB29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95A4507"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2225559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7.2</w:t>
            </w:r>
          </w:p>
        </w:tc>
        <w:tc>
          <w:tcPr>
            <w:tcW w:w="4900" w:type="dxa"/>
            <w:tcBorders>
              <w:top w:val="nil"/>
              <w:left w:val="nil"/>
              <w:bottom w:val="single" w:sz="4" w:space="0" w:color="auto"/>
              <w:right w:val="single" w:sz="4" w:space="0" w:color="auto"/>
            </w:tcBorders>
            <w:vAlign w:val="center"/>
            <w:hideMark/>
          </w:tcPr>
          <w:p w14:paraId="0D50D9F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A letter of confirmation certifying that inverter manufacturer track record is as per 2.1, 2.2, and 2.3 of this table.</w:t>
            </w:r>
          </w:p>
        </w:tc>
        <w:tc>
          <w:tcPr>
            <w:tcW w:w="1280" w:type="dxa"/>
            <w:tcBorders>
              <w:top w:val="nil"/>
              <w:left w:val="nil"/>
              <w:bottom w:val="single" w:sz="4" w:space="0" w:color="auto"/>
              <w:right w:val="single" w:sz="4" w:space="0" w:color="auto"/>
            </w:tcBorders>
            <w:vAlign w:val="center"/>
            <w:hideMark/>
          </w:tcPr>
          <w:p w14:paraId="71C7CD3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917F4E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71AC73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2A8610F"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716FD8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8</w:t>
            </w:r>
          </w:p>
        </w:tc>
        <w:tc>
          <w:tcPr>
            <w:tcW w:w="4900" w:type="dxa"/>
            <w:tcBorders>
              <w:top w:val="nil"/>
              <w:left w:val="nil"/>
              <w:bottom w:val="single" w:sz="4" w:space="0" w:color="auto"/>
              <w:right w:val="single" w:sz="4" w:space="0" w:color="auto"/>
            </w:tcBorders>
            <w:vAlign w:val="center"/>
            <w:hideMark/>
          </w:tcPr>
          <w:p w14:paraId="5808F1A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Additional Information – To be listed by the Bidder</w:t>
            </w:r>
          </w:p>
        </w:tc>
        <w:tc>
          <w:tcPr>
            <w:tcW w:w="1280" w:type="dxa"/>
            <w:tcBorders>
              <w:top w:val="nil"/>
              <w:left w:val="nil"/>
              <w:bottom w:val="single" w:sz="4" w:space="0" w:color="auto"/>
              <w:right w:val="single" w:sz="4" w:space="0" w:color="auto"/>
            </w:tcBorders>
            <w:vAlign w:val="center"/>
            <w:hideMark/>
          </w:tcPr>
          <w:p w14:paraId="6A2C0DD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371C512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5461AFF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7CF4688"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50A05D7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8.1</w:t>
            </w:r>
          </w:p>
        </w:tc>
        <w:tc>
          <w:tcPr>
            <w:tcW w:w="4900" w:type="dxa"/>
            <w:tcBorders>
              <w:top w:val="nil"/>
              <w:left w:val="nil"/>
              <w:bottom w:val="single" w:sz="4" w:space="0" w:color="auto"/>
              <w:right w:val="single" w:sz="4" w:space="0" w:color="auto"/>
            </w:tcBorders>
            <w:vAlign w:val="center"/>
            <w:hideMark/>
          </w:tcPr>
          <w:p w14:paraId="332F1A2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defined by the Bidder</w:t>
            </w:r>
          </w:p>
        </w:tc>
        <w:tc>
          <w:tcPr>
            <w:tcW w:w="1280" w:type="dxa"/>
            <w:tcBorders>
              <w:top w:val="nil"/>
              <w:left w:val="nil"/>
              <w:bottom w:val="single" w:sz="4" w:space="0" w:color="auto"/>
              <w:right w:val="single" w:sz="4" w:space="0" w:color="auto"/>
            </w:tcBorders>
            <w:vAlign w:val="center"/>
            <w:hideMark/>
          </w:tcPr>
          <w:p w14:paraId="310AA47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054CE8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50834A8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bl>
    <w:p w14:paraId="0469B407" w14:textId="4A6FD694" w:rsidR="006B2A6A" w:rsidRDefault="006B2A6A" w:rsidP="006B2A6A">
      <w:pPr>
        <w:pStyle w:val="Heading3"/>
      </w:pPr>
      <w:r w:rsidRPr="006B2A6A">
        <w:t>Inverter Station</w:t>
      </w:r>
    </w:p>
    <w:p w14:paraId="128563B5" w14:textId="1983BFC9" w:rsidR="006B2A6A" w:rsidRDefault="006B2A6A" w:rsidP="006B2A6A">
      <w:pPr>
        <w:pStyle w:val="Caption"/>
        <w:keepNext/>
        <w:jc w:val="left"/>
      </w:pPr>
      <w:r>
        <w:t xml:space="preserve">Table </w:t>
      </w:r>
      <w:r>
        <w:fldChar w:fldCharType="begin"/>
      </w:r>
      <w:r>
        <w:instrText xml:space="preserve"> SEQ Table \* ARABIC </w:instrText>
      </w:r>
      <w:r>
        <w:fldChar w:fldCharType="separate"/>
      </w:r>
      <w:r w:rsidR="00B020C3">
        <w:rPr>
          <w:noProof/>
        </w:rPr>
        <w:t>23</w:t>
      </w:r>
      <w:r>
        <w:fldChar w:fldCharType="end"/>
      </w:r>
      <w:r>
        <w:t xml:space="preserve"> </w:t>
      </w:r>
      <w:r w:rsidRPr="00205BA0">
        <w:t>Inverter Station Schedules</w:t>
      </w:r>
    </w:p>
    <w:tbl>
      <w:tblPr>
        <w:tblW w:w="9620" w:type="dxa"/>
        <w:tblLook w:val="04A0" w:firstRow="1" w:lastRow="0" w:firstColumn="1" w:lastColumn="0" w:noHBand="0" w:noVBand="1"/>
      </w:tblPr>
      <w:tblGrid>
        <w:gridCol w:w="800"/>
        <w:gridCol w:w="4900"/>
        <w:gridCol w:w="1280"/>
        <w:gridCol w:w="1520"/>
        <w:gridCol w:w="1120"/>
      </w:tblGrid>
      <w:tr w:rsidR="006B2A6A" w:rsidRPr="006B2A6A" w14:paraId="704FEC6B" w14:textId="77777777" w:rsidTr="006B2A6A">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E72943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0CAE0CA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0C274AF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5A72B9D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7E50797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 xml:space="preserve">Response from Bidder </w:t>
            </w:r>
          </w:p>
        </w:tc>
      </w:tr>
      <w:tr w:rsidR="006B2A6A" w:rsidRPr="006B2A6A" w14:paraId="5D50CACC"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52DB53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058CD71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Product information</w:t>
            </w:r>
          </w:p>
        </w:tc>
        <w:tc>
          <w:tcPr>
            <w:tcW w:w="1280" w:type="dxa"/>
            <w:tcBorders>
              <w:top w:val="nil"/>
              <w:left w:val="nil"/>
              <w:bottom w:val="single" w:sz="4" w:space="0" w:color="auto"/>
              <w:right w:val="single" w:sz="4" w:space="0" w:color="auto"/>
            </w:tcBorders>
            <w:vAlign w:val="center"/>
            <w:hideMark/>
          </w:tcPr>
          <w:p w14:paraId="07237ED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77C5EBD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7EF6CE2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0592CE6"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7F80D95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0D1EA14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Inverter Station manufacturer</w:t>
            </w:r>
          </w:p>
        </w:tc>
        <w:tc>
          <w:tcPr>
            <w:tcW w:w="1280" w:type="dxa"/>
            <w:tcBorders>
              <w:top w:val="nil"/>
              <w:left w:val="nil"/>
              <w:bottom w:val="single" w:sz="4" w:space="0" w:color="auto"/>
              <w:right w:val="single" w:sz="4" w:space="0" w:color="auto"/>
            </w:tcBorders>
            <w:noWrap/>
            <w:vAlign w:val="center"/>
            <w:hideMark/>
          </w:tcPr>
          <w:p w14:paraId="6B1E873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Name</w:t>
            </w:r>
          </w:p>
        </w:tc>
        <w:tc>
          <w:tcPr>
            <w:tcW w:w="1520" w:type="dxa"/>
            <w:tcBorders>
              <w:top w:val="nil"/>
              <w:left w:val="nil"/>
              <w:bottom w:val="single" w:sz="4" w:space="0" w:color="auto"/>
              <w:right w:val="single" w:sz="4" w:space="0" w:color="auto"/>
            </w:tcBorders>
            <w:vAlign w:val="center"/>
            <w:hideMark/>
          </w:tcPr>
          <w:p w14:paraId="0D3577E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745EB1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5DDAB7E"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81C2EF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1C42E1D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Track Record</w:t>
            </w:r>
          </w:p>
        </w:tc>
        <w:tc>
          <w:tcPr>
            <w:tcW w:w="1280" w:type="dxa"/>
            <w:tcBorders>
              <w:top w:val="nil"/>
              <w:left w:val="nil"/>
              <w:bottom w:val="single" w:sz="4" w:space="0" w:color="auto"/>
              <w:right w:val="single" w:sz="4" w:space="0" w:color="auto"/>
            </w:tcBorders>
            <w:vAlign w:val="center"/>
            <w:hideMark/>
          </w:tcPr>
          <w:p w14:paraId="4CDFF29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669744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569D915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A7D664B"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408E86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74C872FC" w14:textId="56DDB59C"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xml:space="preserve">Have been used in Projects of </w:t>
            </w:r>
            <w:r w:rsidR="00FC635B">
              <w:rPr>
                <w:rFonts w:ascii="72" w:hAnsi="72" w:cs="72"/>
                <w:color w:val="000000"/>
                <w:sz w:val="20"/>
                <w:szCs w:val="20"/>
                <w:lang w:val="en-ZA" w:eastAsia="en-ZA"/>
              </w:rPr>
              <w:t>2</w:t>
            </w:r>
            <w:r w:rsidRPr="006B2A6A">
              <w:rPr>
                <w:rFonts w:ascii="72" w:hAnsi="72" w:cs="72"/>
                <w:color w:val="000000"/>
                <w:sz w:val="20"/>
                <w:szCs w:val="20"/>
                <w:lang w:val="en-ZA" w:eastAsia="en-ZA"/>
              </w:rPr>
              <w:t>0 MW in capacity or more.</w:t>
            </w:r>
          </w:p>
        </w:tc>
        <w:tc>
          <w:tcPr>
            <w:tcW w:w="1280" w:type="dxa"/>
            <w:tcBorders>
              <w:top w:val="nil"/>
              <w:left w:val="nil"/>
              <w:bottom w:val="single" w:sz="4" w:space="0" w:color="auto"/>
              <w:right w:val="single" w:sz="4" w:space="0" w:color="auto"/>
            </w:tcBorders>
            <w:noWrap/>
            <w:vAlign w:val="center"/>
            <w:hideMark/>
          </w:tcPr>
          <w:p w14:paraId="48F016E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3DAB380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6C90CFB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E101CEE"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7C9F16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693E27E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Location of project</w:t>
            </w:r>
          </w:p>
        </w:tc>
        <w:tc>
          <w:tcPr>
            <w:tcW w:w="1280" w:type="dxa"/>
            <w:tcBorders>
              <w:top w:val="nil"/>
              <w:left w:val="nil"/>
              <w:bottom w:val="single" w:sz="4" w:space="0" w:color="auto"/>
              <w:right w:val="single" w:sz="4" w:space="0" w:color="auto"/>
            </w:tcBorders>
            <w:vAlign w:val="center"/>
            <w:hideMark/>
          </w:tcPr>
          <w:p w14:paraId="108D809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F8AF92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3183F30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E3BC49E"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3B329CD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1FB6ED4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Capacity of project</w:t>
            </w:r>
          </w:p>
        </w:tc>
        <w:tc>
          <w:tcPr>
            <w:tcW w:w="1280" w:type="dxa"/>
            <w:tcBorders>
              <w:top w:val="nil"/>
              <w:left w:val="nil"/>
              <w:bottom w:val="single" w:sz="4" w:space="0" w:color="auto"/>
              <w:right w:val="single" w:sz="4" w:space="0" w:color="auto"/>
            </w:tcBorders>
            <w:vAlign w:val="center"/>
            <w:hideMark/>
          </w:tcPr>
          <w:p w14:paraId="47B946C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29DC606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066A7CA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8619EFE"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15F2A79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2.4</w:t>
            </w:r>
          </w:p>
        </w:tc>
        <w:tc>
          <w:tcPr>
            <w:tcW w:w="4900" w:type="dxa"/>
            <w:tcBorders>
              <w:top w:val="nil"/>
              <w:left w:val="nil"/>
              <w:bottom w:val="single" w:sz="4" w:space="0" w:color="auto"/>
              <w:right w:val="single" w:sz="4" w:space="0" w:color="auto"/>
            </w:tcBorders>
            <w:vAlign w:val="center"/>
            <w:hideMark/>
          </w:tcPr>
          <w:p w14:paraId="1914C6B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Commercial operation date</w:t>
            </w:r>
          </w:p>
        </w:tc>
        <w:tc>
          <w:tcPr>
            <w:tcW w:w="1280" w:type="dxa"/>
            <w:tcBorders>
              <w:top w:val="nil"/>
              <w:left w:val="nil"/>
              <w:bottom w:val="single" w:sz="4" w:space="0" w:color="auto"/>
              <w:right w:val="single" w:sz="4" w:space="0" w:color="auto"/>
            </w:tcBorders>
            <w:vAlign w:val="center"/>
            <w:hideMark/>
          </w:tcPr>
          <w:p w14:paraId="4D18396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55F76A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A584BD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E018172"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41D38B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3</w:t>
            </w:r>
          </w:p>
        </w:tc>
        <w:tc>
          <w:tcPr>
            <w:tcW w:w="4900" w:type="dxa"/>
            <w:tcBorders>
              <w:top w:val="nil"/>
              <w:left w:val="nil"/>
              <w:bottom w:val="single" w:sz="4" w:space="0" w:color="auto"/>
              <w:right w:val="single" w:sz="4" w:space="0" w:color="auto"/>
            </w:tcBorders>
            <w:vAlign w:val="center"/>
            <w:hideMark/>
          </w:tcPr>
          <w:p w14:paraId="2016628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Inverter Station Characteristics</w:t>
            </w:r>
          </w:p>
        </w:tc>
        <w:tc>
          <w:tcPr>
            <w:tcW w:w="1280" w:type="dxa"/>
            <w:tcBorders>
              <w:top w:val="nil"/>
              <w:left w:val="nil"/>
              <w:bottom w:val="single" w:sz="4" w:space="0" w:color="auto"/>
              <w:right w:val="single" w:sz="4" w:space="0" w:color="auto"/>
            </w:tcBorders>
            <w:vAlign w:val="center"/>
            <w:hideMark/>
          </w:tcPr>
          <w:p w14:paraId="15CFCEE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604174A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4A24BA0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22113E1"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1ACFE9A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354278A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For central inverter; shall at minimum house inverters and associated protection and control equipment and LV/LV auxiliary transformer.</w:t>
            </w:r>
          </w:p>
        </w:tc>
        <w:tc>
          <w:tcPr>
            <w:tcW w:w="1280" w:type="dxa"/>
            <w:tcBorders>
              <w:top w:val="nil"/>
              <w:left w:val="nil"/>
              <w:bottom w:val="single" w:sz="4" w:space="0" w:color="auto"/>
              <w:right w:val="single" w:sz="4" w:space="0" w:color="auto"/>
            </w:tcBorders>
            <w:noWrap/>
            <w:vAlign w:val="center"/>
            <w:hideMark/>
          </w:tcPr>
          <w:p w14:paraId="521BEDE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14833A3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095E4F9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9182760"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A044A0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3.2</w:t>
            </w:r>
          </w:p>
        </w:tc>
        <w:tc>
          <w:tcPr>
            <w:tcW w:w="4900" w:type="dxa"/>
            <w:tcBorders>
              <w:top w:val="nil"/>
              <w:left w:val="nil"/>
              <w:bottom w:val="single" w:sz="4" w:space="0" w:color="auto"/>
              <w:right w:val="single" w:sz="4" w:space="0" w:color="auto"/>
            </w:tcBorders>
            <w:vAlign w:val="center"/>
            <w:hideMark/>
          </w:tcPr>
          <w:p w14:paraId="219987C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Ventilation system type</w:t>
            </w:r>
          </w:p>
        </w:tc>
        <w:tc>
          <w:tcPr>
            <w:tcW w:w="1280" w:type="dxa"/>
            <w:tcBorders>
              <w:top w:val="nil"/>
              <w:left w:val="nil"/>
              <w:bottom w:val="single" w:sz="4" w:space="0" w:color="auto"/>
              <w:right w:val="single" w:sz="4" w:space="0" w:color="auto"/>
            </w:tcBorders>
            <w:vAlign w:val="center"/>
            <w:hideMark/>
          </w:tcPr>
          <w:p w14:paraId="19F9B5F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BC720D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144D7D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0275113"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EAB350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3.3</w:t>
            </w:r>
          </w:p>
        </w:tc>
        <w:tc>
          <w:tcPr>
            <w:tcW w:w="4900" w:type="dxa"/>
            <w:tcBorders>
              <w:top w:val="nil"/>
              <w:left w:val="nil"/>
              <w:bottom w:val="single" w:sz="4" w:space="0" w:color="auto"/>
              <w:right w:val="single" w:sz="4" w:space="0" w:color="auto"/>
            </w:tcBorders>
            <w:vAlign w:val="center"/>
            <w:hideMark/>
          </w:tcPr>
          <w:p w14:paraId="091F809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Degree of Protection (SANS 60529)</w:t>
            </w:r>
          </w:p>
        </w:tc>
        <w:tc>
          <w:tcPr>
            <w:tcW w:w="1280" w:type="dxa"/>
            <w:tcBorders>
              <w:top w:val="nil"/>
              <w:left w:val="nil"/>
              <w:bottom w:val="single" w:sz="4" w:space="0" w:color="auto"/>
              <w:right w:val="single" w:sz="4" w:space="0" w:color="auto"/>
            </w:tcBorders>
            <w:vAlign w:val="center"/>
            <w:hideMark/>
          </w:tcPr>
          <w:p w14:paraId="1894789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IP</w:t>
            </w:r>
          </w:p>
        </w:tc>
        <w:tc>
          <w:tcPr>
            <w:tcW w:w="1520" w:type="dxa"/>
            <w:tcBorders>
              <w:top w:val="nil"/>
              <w:left w:val="nil"/>
              <w:bottom w:val="single" w:sz="4" w:space="0" w:color="auto"/>
              <w:right w:val="single" w:sz="4" w:space="0" w:color="auto"/>
            </w:tcBorders>
            <w:vAlign w:val="center"/>
            <w:hideMark/>
          </w:tcPr>
          <w:p w14:paraId="12E430D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IP65</w:t>
            </w:r>
          </w:p>
        </w:tc>
        <w:tc>
          <w:tcPr>
            <w:tcW w:w="1120" w:type="dxa"/>
            <w:tcBorders>
              <w:top w:val="nil"/>
              <w:left w:val="nil"/>
              <w:bottom w:val="single" w:sz="4" w:space="0" w:color="auto"/>
              <w:right w:val="single" w:sz="4" w:space="0" w:color="auto"/>
            </w:tcBorders>
            <w:noWrap/>
            <w:vAlign w:val="center"/>
            <w:hideMark/>
          </w:tcPr>
          <w:p w14:paraId="5732BA7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659D446"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F5E1F7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3.4</w:t>
            </w:r>
          </w:p>
        </w:tc>
        <w:tc>
          <w:tcPr>
            <w:tcW w:w="4900" w:type="dxa"/>
            <w:tcBorders>
              <w:top w:val="nil"/>
              <w:left w:val="nil"/>
              <w:bottom w:val="single" w:sz="4" w:space="0" w:color="auto"/>
              <w:right w:val="single" w:sz="4" w:space="0" w:color="auto"/>
            </w:tcBorders>
            <w:vAlign w:val="center"/>
            <w:hideMark/>
          </w:tcPr>
          <w:p w14:paraId="28E90E3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Designed/protected to withstand outdoor conditions for at least 25 years</w:t>
            </w:r>
          </w:p>
        </w:tc>
        <w:tc>
          <w:tcPr>
            <w:tcW w:w="1280" w:type="dxa"/>
            <w:tcBorders>
              <w:top w:val="nil"/>
              <w:left w:val="nil"/>
              <w:bottom w:val="single" w:sz="4" w:space="0" w:color="auto"/>
              <w:right w:val="single" w:sz="4" w:space="0" w:color="auto"/>
            </w:tcBorders>
            <w:noWrap/>
            <w:vAlign w:val="center"/>
            <w:hideMark/>
          </w:tcPr>
          <w:p w14:paraId="0FD3177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3039098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172E4D5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51A5E9F"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1F31812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3.5</w:t>
            </w:r>
          </w:p>
        </w:tc>
        <w:tc>
          <w:tcPr>
            <w:tcW w:w="4900" w:type="dxa"/>
            <w:tcBorders>
              <w:top w:val="nil"/>
              <w:left w:val="nil"/>
              <w:bottom w:val="single" w:sz="4" w:space="0" w:color="auto"/>
              <w:right w:val="single" w:sz="4" w:space="0" w:color="auto"/>
            </w:tcBorders>
            <w:vAlign w:val="center"/>
            <w:hideMark/>
          </w:tcPr>
          <w:p w14:paraId="4935B64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Corrosion resistance</w:t>
            </w:r>
          </w:p>
        </w:tc>
        <w:tc>
          <w:tcPr>
            <w:tcW w:w="1280" w:type="dxa"/>
            <w:tcBorders>
              <w:top w:val="nil"/>
              <w:left w:val="nil"/>
              <w:bottom w:val="single" w:sz="4" w:space="0" w:color="auto"/>
              <w:right w:val="single" w:sz="4" w:space="0" w:color="auto"/>
            </w:tcBorders>
            <w:noWrap/>
            <w:vAlign w:val="center"/>
            <w:hideMark/>
          </w:tcPr>
          <w:p w14:paraId="2C9F73B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7C27728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106245B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600DDF6"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FACB00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4</w:t>
            </w:r>
          </w:p>
        </w:tc>
        <w:tc>
          <w:tcPr>
            <w:tcW w:w="4900" w:type="dxa"/>
            <w:tcBorders>
              <w:top w:val="nil"/>
              <w:left w:val="nil"/>
              <w:bottom w:val="single" w:sz="4" w:space="0" w:color="auto"/>
              <w:right w:val="single" w:sz="4" w:space="0" w:color="auto"/>
            </w:tcBorders>
            <w:vAlign w:val="center"/>
            <w:hideMark/>
          </w:tcPr>
          <w:p w14:paraId="1EE92A0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Product Warranty</w:t>
            </w:r>
          </w:p>
        </w:tc>
        <w:tc>
          <w:tcPr>
            <w:tcW w:w="1280" w:type="dxa"/>
            <w:tcBorders>
              <w:top w:val="nil"/>
              <w:left w:val="nil"/>
              <w:bottom w:val="single" w:sz="4" w:space="0" w:color="auto"/>
              <w:right w:val="single" w:sz="4" w:space="0" w:color="auto"/>
            </w:tcBorders>
            <w:vAlign w:val="center"/>
            <w:hideMark/>
          </w:tcPr>
          <w:p w14:paraId="71FEE8C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5B35BD2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37A6D33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1E2BB3A"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3A4FF41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285317E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Product warranty</w:t>
            </w:r>
          </w:p>
        </w:tc>
        <w:tc>
          <w:tcPr>
            <w:tcW w:w="1280" w:type="dxa"/>
            <w:tcBorders>
              <w:top w:val="nil"/>
              <w:left w:val="nil"/>
              <w:bottom w:val="single" w:sz="4" w:space="0" w:color="auto"/>
              <w:right w:val="single" w:sz="4" w:space="0" w:color="auto"/>
            </w:tcBorders>
            <w:noWrap/>
            <w:vAlign w:val="center"/>
            <w:hideMark/>
          </w:tcPr>
          <w:p w14:paraId="16C7D53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Year</w:t>
            </w:r>
          </w:p>
        </w:tc>
        <w:tc>
          <w:tcPr>
            <w:tcW w:w="1520" w:type="dxa"/>
            <w:tcBorders>
              <w:top w:val="nil"/>
              <w:left w:val="nil"/>
              <w:bottom w:val="single" w:sz="4" w:space="0" w:color="auto"/>
              <w:right w:val="single" w:sz="4" w:space="0" w:color="auto"/>
            </w:tcBorders>
            <w:vAlign w:val="center"/>
            <w:hideMark/>
          </w:tcPr>
          <w:p w14:paraId="0B4AE3C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5</w:t>
            </w:r>
          </w:p>
        </w:tc>
        <w:tc>
          <w:tcPr>
            <w:tcW w:w="1120" w:type="dxa"/>
            <w:tcBorders>
              <w:top w:val="nil"/>
              <w:left w:val="nil"/>
              <w:bottom w:val="single" w:sz="4" w:space="0" w:color="auto"/>
              <w:right w:val="single" w:sz="4" w:space="0" w:color="auto"/>
            </w:tcBorders>
            <w:noWrap/>
            <w:vAlign w:val="center"/>
            <w:hideMark/>
          </w:tcPr>
          <w:p w14:paraId="5311833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BAF84B0"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5235846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5</w:t>
            </w:r>
          </w:p>
        </w:tc>
        <w:tc>
          <w:tcPr>
            <w:tcW w:w="4900" w:type="dxa"/>
            <w:tcBorders>
              <w:top w:val="nil"/>
              <w:left w:val="nil"/>
              <w:bottom w:val="single" w:sz="4" w:space="0" w:color="auto"/>
              <w:right w:val="single" w:sz="4" w:space="0" w:color="auto"/>
            </w:tcBorders>
            <w:vAlign w:val="center"/>
            <w:hideMark/>
          </w:tcPr>
          <w:p w14:paraId="6A251F3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Supportive Documents</w:t>
            </w:r>
          </w:p>
        </w:tc>
        <w:tc>
          <w:tcPr>
            <w:tcW w:w="1280" w:type="dxa"/>
            <w:tcBorders>
              <w:top w:val="nil"/>
              <w:left w:val="nil"/>
              <w:bottom w:val="single" w:sz="4" w:space="0" w:color="auto"/>
              <w:right w:val="single" w:sz="4" w:space="0" w:color="auto"/>
            </w:tcBorders>
            <w:vAlign w:val="center"/>
            <w:hideMark/>
          </w:tcPr>
          <w:p w14:paraId="2D2B328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6D3D818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B9F5C9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EE448E9"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7782359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5.1</w:t>
            </w:r>
          </w:p>
        </w:tc>
        <w:tc>
          <w:tcPr>
            <w:tcW w:w="4900" w:type="dxa"/>
            <w:tcBorders>
              <w:top w:val="nil"/>
              <w:left w:val="nil"/>
              <w:bottom w:val="single" w:sz="4" w:space="0" w:color="auto"/>
              <w:right w:val="single" w:sz="4" w:space="0" w:color="auto"/>
            </w:tcBorders>
            <w:vAlign w:val="center"/>
            <w:hideMark/>
          </w:tcPr>
          <w:p w14:paraId="594DEF8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Inverter Power Station datasheet</w:t>
            </w:r>
          </w:p>
        </w:tc>
        <w:tc>
          <w:tcPr>
            <w:tcW w:w="1280" w:type="dxa"/>
            <w:tcBorders>
              <w:top w:val="nil"/>
              <w:left w:val="nil"/>
              <w:bottom w:val="single" w:sz="4" w:space="0" w:color="auto"/>
              <w:right w:val="single" w:sz="4" w:space="0" w:color="auto"/>
            </w:tcBorders>
            <w:vAlign w:val="center"/>
            <w:hideMark/>
          </w:tcPr>
          <w:p w14:paraId="1DEA6DE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586ED5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644B115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BED680F"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6CDEF7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6</w:t>
            </w:r>
          </w:p>
        </w:tc>
        <w:tc>
          <w:tcPr>
            <w:tcW w:w="4900" w:type="dxa"/>
            <w:tcBorders>
              <w:top w:val="nil"/>
              <w:left w:val="nil"/>
              <w:bottom w:val="single" w:sz="4" w:space="0" w:color="auto"/>
              <w:right w:val="single" w:sz="4" w:space="0" w:color="auto"/>
            </w:tcBorders>
            <w:vAlign w:val="center"/>
            <w:hideMark/>
          </w:tcPr>
          <w:p w14:paraId="25691D8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Additional Information – To be listed by the Bidder</w:t>
            </w:r>
          </w:p>
        </w:tc>
        <w:tc>
          <w:tcPr>
            <w:tcW w:w="1280" w:type="dxa"/>
            <w:tcBorders>
              <w:top w:val="nil"/>
              <w:left w:val="nil"/>
              <w:bottom w:val="single" w:sz="4" w:space="0" w:color="auto"/>
              <w:right w:val="single" w:sz="4" w:space="0" w:color="auto"/>
            </w:tcBorders>
            <w:vAlign w:val="center"/>
            <w:hideMark/>
          </w:tcPr>
          <w:p w14:paraId="4C9F51D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714422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7F39EAB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5478725"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0DBDE6B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6.1</w:t>
            </w:r>
          </w:p>
        </w:tc>
        <w:tc>
          <w:tcPr>
            <w:tcW w:w="4900" w:type="dxa"/>
            <w:tcBorders>
              <w:top w:val="nil"/>
              <w:left w:val="nil"/>
              <w:bottom w:val="single" w:sz="4" w:space="0" w:color="auto"/>
              <w:right w:val="single" w:sz="4" w:space="0" w:color="auto"/>
            </w:tcBorders>
            <w:vAlign w:val="center"/>
            <w:hideMark/>
          </w:tcPr>
          <w:p w14:paraId="49479C5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defined by the Bidder</w:t>
            </w:r>
          </w:p>
        </w:tc>
        <w:tc>
          <w:tcPr>
            <w:tcW w:w="1280" w:type="dxa"/>
            <w:tcBorders>
              <w:top w:val="nil"/>
              <w:left w:val="nil"/>
              <w:bottom w:val="single" w:sz="4" w:space="0" w:color="auto"/>
              <w:right w:val="single" w:sz="4" w:space="0" w:color="auto"/>
            </w:tcBorders>
            <w:vAlign w:val="center"/>
            <w:hideMark/>
          </w:tcPr>
          <w:p w14:paraId="5B44B9F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769F6A8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5CC6E4E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bl>
    <w:p w14:paraId="50AAB134" w14:textId="0553ACF9" w:rsidR="006B2A6A" w:rsidRDefault="006B2A6A" w:rsidP="006B2A6A">
      <w:pPr>
        <w:pStyle w:val="Heading3"/>
      </w:pPr>
      <w:r w:rsidRPr="006B2A6A">
        <w:t>MV/LV Inverter transformer</w:t>
      </w:r>
    </w:p>
    <w:p w14:paraId="2B5775AB" w14:textId="3DF9A240" w:rsidR="006B2A6A" w:rsidRDefault="006B2A6A" w:rsidP="006B2A6A">
      <w:pPr>
        <w:pStyle w:val="Caption"/>
        <w:keepNext/>
        <w:jc w:val="left"/>
      </w:pPr>
      <w:r>
        <w:t xml:space="preserve">Table </w:t>
      </w:r>
      <w:r>
        <w:fldChar w:fldCharType="begin"/>
      </w:r>
      <w:r>
        <w:instrText xml:space="preserve"> SEQ Table \* ARABIC </w:instrText>
      </w:r>
      <w:r>
        <w:fldChar w:fldCharType="separate"/>
      </w:r>
      <w:r w:rsidR="00B020C3">
        <w:rPr>
          <w:noProof/>
        </w:rPr>
        <w:t>24</w:t>
      </w:r>
      <w:r>
        <w:fldChar w:fldCharType="end"/>
      </w:r>
      <w:r w:rsidRPr="00932C56">
        <w:t xml:space="preserve"> MV/LV Inverter transformer Schedules</w:t>
      </w:r>
    </w:p>
    <w:tbl>
      <w:tblPr>
        <w:tblW w:w="9620" w:type="dxa"/>
        <w:tblLook w:val="04A0" w:firstRow="1" w:lastRow="0" w:firstColumn="1" w:lastColumn="0" w:noHBand="0" w:noVBand="1"/>
      </w:tblPr>
      <w:tblGrid>
        <w:gridCol w:w="800"/>
        <w:gridCol w:w="4900"/>
        <w:gridCol w:w="1280"/>
        <w:gridCol w:w="1520"/>
        <w:gridCol w:w="1120"/>
      </w:tblGrid>
      <w:tr w:rsidR="006B2A6A" w:rsidRPr="006B2A6A" w14:paraId="4825A39E" w14:textId="77777777" w:rsidTr="006B2A6A">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971FA0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7491CF8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18D3915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077A7C1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00F8140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 xml:space="preserve">Response from Bidder </w:t>
            </w:r>
          </w:p>
        </w:tc>
      </w:tr>
      <w:tr w:rsidR="006B2A6A" w:rsidRPr="006B2A6A" w14:paraId="545B6739"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702B20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6D747C6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Product information</w:t>
            </w:r>
          </w:p>
        </w:tc>
        <w:tc>
          <w:tcPr>
            <w:tcW w:w="1280" w:type="dxa"/>
            <w:tcBorders>
              <w:top w:val="nil"/>
              <w:left w:val="nil"/>
              <w:bottom w:val="single" w:sz="4" w:space="0" w:color="auto"/>
              <w:right w:val="single" w:sz="4" w:space="0" w:color="auto"/>
            </w:tcBorders>
            <w:vAlign w:val="center"/>
            <w:hideMark/>
          </w:tcPr>
          <w:p w14:paraId="28D453C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749FD31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3271D73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AA81A7F"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193DFA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30F803B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MV/LV Inverter transformer manufacturer</w:t>
            </w:r>
          </w:p>
        </w:tc>
        <w:tc>
          <w:tcPr>
            <w:tcW w:w="1280" w:type="dxa"/>
            <w:tcBorders>
              <w:top w:val="nil"/>
              <w:left w:val="nil"/>
              <w:bottom w:val="single" w:sz="4" w:space="0" w:color="auto"/>
              <w:right w:val="single" w:sz="4" w:space="0" w:color="auto"/>
            </w:tcBorders>
            <w:noWrap/>
            <w:vAlign w:val="center"/>
            <w:hideMark/>
          </w:tcPr>
          <w:p w14:paraId="35B3CC4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Name</w:t>
            </w:r>
          </w:p>
        </w:tc>
        <w:tc>
          <w:tcPr>
            <w:tcW w:w="1520" w:type="dxa"/>
            <w:tcBorders>
              <w:top w:val="nil"/>
              <w:left w:val="nil"/>
              <w:bottom w:val="single" w:sz="4" w:space="0" w:color="auto"/>
              <w:right w:val="single" w:sz="4" w:space="0" w:color="auto"/>
            </w:tcBorders>
            <w:vAlign w:val="center"/>
            <w:hideMark/>
          </w:tcPr>
          <w:p w14:paraId="4DB104E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1B16F45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DFFD201"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E0D6E1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6446A25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Transformer Characteristics</w:t>
            </w:r>
          </w:p>
        </w:tc>
        <w:tc>
          <w:tcPr>
            <w:tcW w:w="1280" w:type="dxa"/>
            <w:tcBorders>
              <w:top w:val="nil"/>
              <w:left w:val="nil"/>
              <w:bottom w:val="single" w:sz="4" w:space="0" w:color="auto"/>
              <w:right w:val="single" w:sz="4" w:space="0" w:color="auto"/>
            </w:tcBorders>
            <w:vAlign w:val="center"/>
            <w:hideMark/>
          </w:tcPr>
          <w:p w14:paraId="04CF6A1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2425661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49CB797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201D6FC"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7A2828E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71B737F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Transformer Type</w:t>
            </w:r>
          </w:p>
        </w:tc>
        <w:tc>
          <w:tcPr>
            <w:tcW w:w="1280" w:type="dxa"/>
            <w:tcBorders>
              <w:top w:val="nil"/>
              <w:left w:val="nil"/>
              <w:bottom w:val="single" w:sz="4" w:space="0" w:color="auto"/>
              <w:right w:val="single" w:sz="4" w:space="0" w:color="auto"/>
            </w:tcBorders>
            <w:vAlign w:val="center"/>
            <w:hideMark/>
          </w:tcPr>
          <w:p w14:paraId="1CEB8C6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375F46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F2DFAF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36CEEF3"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6BA141A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2461C2F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Rated Capacity</w:t>
            </w:r>
          </w:p>
        </w:tc>
        <w:tc>
          <w:tcPr>
            <w:tcW w:w="1280" w:type="dxa"/>
            <w:tcBorders>
              <w:top w:val="nil"/>
              <w:left w:val="nil"/>
              <w:bottom w:val="single" w:sz="4" w:space="0" w:color="auto"/>
              <w:right w:val="single" w:sz="4" w:space="0" w:color="auto"/>
            </w:tcBorders>
            <w:vAlign w:val="center"/>
            <w:hideMark/>
          </w:tcPr>
          <w:p w14:paraId="5582842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MVA</w:t>
            </w:r>
          </w:p>
        </w:tc>
        <w:tc>
          <w:tcPr>
            <w:tcW w:w="1520" w:type="dxa"/>
            <w:tcBorders>
              <w:top w:val="nil"/>
              <w:left w:val="nil"/>
              <w:bottom w:val="single" w:sz="4" w:space="0" w:color="auto"/>
              <w:right w:val="single" w:sz="4" w:space="0" w:color="auto"/>
            </w:tcBorders>
            <w:vAlign w:val="center"/>
            <w:hideMark/>
          </w:tcPr>
          <w:p w14:paraId="0B15C6D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D7A99D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5B34A50"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517C74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3C45CBC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Nominal Voltage (Low voltage side)</w:t>
            </w:r>
          </w:p>
        </w:tc>
        <w:tc>
          <w:tcPr>
            <w:tcW w:w="1280" w:type="dxa"/>
            <w:tcBorders>
              <w:top w:val="nil"/>
              <w:left w:val="nil"/>
              <w:bottom w:val="single" w:sz="4" w:space="0" w:color="auto"/>
              <w:right w:val="single" w:sz="4" w:space="0" w:color="auto"/>
            </w:tcBorders>
            <w:vAlign w:val="center"/>
            <w:hideMark/>
          </w:tcPr>
          <w:p w14:paraId="5CA8A12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V</w:t>
            </w:r>
          </w:p>
        </w:tc>
        <w:tc>
          <w:tcPr>
            <w:tcW w:w="1520" w:type="dxa"/>
            <w:tcBorders>
              <w:top w:val="nil"/>
              <w:left w:val="nil"/>
              <w:bottom w:val="single" w:sz="4" w:space="0" w:color="auto"/>
              <w:right w:val="single" w:sz="4" w:space="0" w:color="auto"/>
            </w:tcBorders>
            <w:vAlign w:val="center"/>
            <w:hideMark/>
          </w:tcPr>
          <w:p w14:paraId="4C3C71D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45E9642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84CBB57"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6A36B05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2.4</w:t>
            </w:r>
          </w:p>
        </w:tc>
        <w:tc>
          <w:tcPr>
            <w:tcW w:w="4900" w:type="dxa"/>
            <w:tcBorders>
              <w:top w:val="nil"/>
              <w:left w:val="nil"/>
              <w:bottom w:val="single" w:sz="4" w:space="0" w:color="auto"/>
              <w:right w:val="single" w:sz="4" w:space="0" w:color="auto"/>
            </w:tcBorders>
            <w:vAlign w:val="center"/>
            <w:hideMark/>
          </w:tcPr>
          <w:p w14:paraId="4F18965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Nominal Voltage (Medium voltage side)</w:t>
            </w:r>
          </w:p>
        </w:tc>
        <w:tc>
          <w:tcPr>
            <w:tcW w:w="1280" w:type="dxa"/>
            <w:tcBorders>
              <w:top w:val="nil"/>
              <w:left w:val="nil"/>
              <w:bottom w:val="single" w:sz="4" w:space="0" w:color="auto"/>
              <w:right w:val="single" w:sz="4" w:space="0" w:color="auto"/>
            </w:tcBorders>
            <w:vAlign w:val="center"/>
            <w:hideMark/>
          </w:tcPr>
          <w:p w14:paraId="7D4C1DB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kV</w:t>
            </w:r>
          </w:p>
        </w:tc>
        <w:tc>
          <w:tcPr>
            <w:tcW w:w="1520" w:type="dxa"/>
            <w:tcBorders>
              <w:top w:val="nil"/>
              <w:left w:val="nil"/>
              <w:bottom w:val="single" w:sz="4" w:space="0" w:color="auto"/>
              <w:right w:val="single" w:sz="4" w:space="0" w:color="auto"/>
            </w:tcBorders>
            <w:vAlign w:val="center"/>
            <w:hideMark/>
          </w:tcPr>
          <w:p w14:paraId="6C1C98F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0264C6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8842817"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32BBE8D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2.5</w:t>
            </w:r>
          </w:p>
        </w:tc>
        <w:tc>
          <w:tcPr>
            <w:tcW w:w="4900" w:type="dxa"/>
            <w:tcBorders>
              <w:top w:val="nil"/>
              <w:left w:val="nil"/>
              <w:bottom w:val="single" w:sz="4" w:space="0" w:color="auto"/>
              <w:right w:val="single" w:sz="4" w:space="0" w:color="auto"/>
            </w:tcBorders>
            <w:vAlign w:val="center"/>
            <w:hideMark/>
          </w:tcPr>
          <w:p w14:paraId="6DE0AA9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Rated Frequency</w:t>
            </w:r>
          </w:p>
        </w:tc>
        <w:tc>
          <w:tcPr>
            <w:tcW w:w="1280" w:type="dxa"/>
            <w:tcBorders>
              <w:top w:val="nil"/>
              <w:left w:val="nil"/>
              <w:bottom w:val="single" w:sz="4" w:space="0" w:color="auto"/>
              <w:right w:val="single" w:sz="4" w:space="0" w:color="auto"/>
            </w:tcBorders>
            <w:vAlign w:val="center"/>
            <w:hideMark/>
          </w:tcPr>
          <w:p w14:paraId="5EFC5F6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Hz</w:t>
            </w:r>
          </w:p>
        </w:tc>
        <w:tc>
          <w:tcPr>
            <w:tcW w:w="1520" w:type="dxa"/>
            <w:tcBorders>
              <w:top w:val="nil"/>
              <w:left w:val="nil"/>
              <w:bottom w:val="single" w:sz="4" w:space="0" w:color="auto"/>
              <w:right w:val="single" w:sz="4" w:space="0" w:color="auto"/>
            </w:tcBorders>
            <w:vAlign w:val="center"/>
            <w:hideMark/>
          </w:tcPr>
          <w:p w14:paraId="12E5E86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50</w:t>
            </w:r>
          </w:p>
        </w:tc>
        <w:tc>
          <w:tcPr>
            <w:tcW w:w="1120" w:type="dxa"/>
            <w:tcBorders>
              <w:top w:val="nil"/>
              <w:left w:val="nil"/>
              <w:bottom w:val="single" w:sz="4" w:space="0" w:color="auto"/>
              <w:right w:val="single" w:sz="4" w:space="0" w:color="auto"/>
            </w:tcBorders>
            <w:noWrap/>
            <w:vAlign w:val="center"/>
            <w:hideMark/>
          </w:tcPr>
          <w:p w14:paraId="1910E73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D44CB4D"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102C9C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2.6</w:t>
            </w:r>
          </w:p>
        </w:tc>
        <w:tc>
          <w:tcPr>
            <w:tcW w:w="4900" w:type="dxa"/>
            <w:tcBorders>
              <w:top w:val="nil"/>
              <w:left w:val="nil"/>
              <w:bottom w:val="single" w:sz="4" w:space="0" w:color="auto"/>
              <w:right w:val="single" w:sz="4" w:space="0" w:color="auto"/>
            </w:tcBorders>
            <w:vAlign w:val="center"/>
            <w:hideMark/>
          </w:tcPr>
          <w:p w14:paraId="2303C5D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Tap-Changer Type</w:t>
            </w:r>
          </w:p>
        </w:tc>
        <w:tc>
          <w:tcPr>
            <w:tcW w:w="1280" w:type="dxa"/>
            <w:tcBorders>
              <w:top w:val="nil"/>
              <w:left w:val="nil"/>
              <w:bottom w:val="single" w:sz="4" w:space="0" w:color="auto"/>
              <w:right w:val="single" w:sz="4" w:space="0" w:color="auto"/>
            </w:tcBorders>
            <w:vAlign w:val="center"/>
            <w:hideMark/>
          </w:tcPr>
          <w:p w14:paraId="62C8935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3C8E46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off-load</w:t>
            </w:r>
          </w:p>
        </w:tc>
        <w:tc>
          <w:tcPr>
            <w:tcW w:w="1120" w:type="dxa"/>
            <w:tcBorders>
              <w:top w:val="nil"/>
              <w:left w:val="nil"/>
              <w:bottom w:val="single" w:sz="4" w:space="0" w:color="auto"/>
              <w:right w:val="single" w:sz="4" w:space="0" w:color="auto"/>
            </w:tcBorders>
            <w:noWrap/>
            <w:vAlign w:val="center"/>
            <w:hideMark/>
          </w:tcPr>
          <w:p w14:paraId="0CEEB93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7D62D79"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13380BA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2.7</w:t>
            </w:r>
          </w:p>
        </w:tc>
        <w:tc>
          <w:tcPr>
            <w:tcW w:w="4900" w:type="dxa"/>
            <w:tcBorders>
              <w:top w:val="nil"/>
              <w:left w:val="nil"/>
              <w:bottom w:val="single" w:sz="4" w:space="0" w:color="auto"/>
              <w:right w:val="single" w:sz="4" w:space="0" w:color="auto"/>
            </w:tcBorders>
            <w:vAlign w:val="center"/>
            <w:hideMark/>
          </w:tcPr>
          <w:p w14:paraId="68241F3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Tap-changer - number of steps</w:t>
            </w:r>
          </w:p>
        </w:tc>
        <w:tc>
          <w:tcPr>
            <w:tcW w:w="1280" w:type="dxa"/>
            <w:tcBorders>
              <w:top w:val="nil"/>
              <w:left w:val="nil"/>
              <w:bottom w:val="single" w:sz="4" w:space="0" w:color="auto"/>
              <w:right w:val="single" w:sz="4" w:space="0" w:color="auto"/>
            </w:tcBorders>
            <w:vAlign w:val="center"/>
            <w:hideMark/>
          </w:tcPr>
          <w:p w14:paraId="4CCDA1F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No.</w:t>
            </w:r>
          </w:p>
        </w:tc>
        <w:tc>
          <w:tcPr>
            <w:tcW w:w="1520" w:type="dxa"/>
            <w:tcBorders>
              <w:top w:val="nil"/>
              <w:left w:val="nil"/>
              <w:bottom w:val="single" w:sz="4" w:space="0" w:color="auto"/>
              <w:right w:val="single" w:sz="4" w:space="0" w:color="auto"/>
            </w:tcBorders>
            <w:vAlign w:val="center"/>
            <w:hideMark/>
          </w:tcPr>
          <w:p w14:paraId="07CB9B0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5</w:t>
            </w:r>
          </w:p>
        </w:tc>
        <w:tc>
          <w:tcPr>
            <w:tcW w:w="1120" w:type="dxa"/>
            <w:tcBorders>
              <w:top w:val="nil"/>
              <w:left w:val="nil"/>
              <w:bottom w:val="single" w:sz="4" w:space="0" w:color="auto"/>
              <w:right w:val="single" w:sz="4" w:space="0" w:color="auto"/>
            </w:tcBorders>
            <w:noWrap/>
            <w:vAlign w:val="center"/>
            <w:hideMark/>
          </w:tcPr>
          <w:p w14:paraId="2906757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F7C3494"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E9B7ED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2.8</w:t>
            </w:r>
          </w:p>
        </w:tc>
        <w:tc>
          <w:tcPr>
            <w:tcW w:w="4900" w:type="dxa"/>
            <w:tcBorders>
              <w:top w:val="nil"/>
              <w:left w:val="nil"/>
              <w:bottom w:val="single" w:sz="4" w:space="0" w:color="auto"/>
              <w:right w:val="single" w:sz="4" w:space="0" w:color="auto"/>
            </w:tcBorders>
            <w:vAlign w:val="center"/>
            <w:hideMark/>
          </w:tcPr>
          <w:p w14:paraId="5E5D7F3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Tap-changer –Ratio of each step</w:t>
            </w:r>
          </w:p>
        </w:tc>
        <w:tc>
          <w:tcPr>
            <w:tcW w:w="1280" w:type="dxa"/>
            <w:tcBorders>
              <w:top w:val="nil"/>
              <w:left w:val="nil"/>
              <w:bottom w:val="single" w:sz="4" w:space="0" w:color="auto"/>
              <w:right w:val="single" w:sz="4" w:space="0" w:color="auto"/>
            </w:tcBorders>
            <w:vAlign w:val="center"/>
            <w:hideMark/>
          </w:tcPr>
          <w:p w14:paraId="43E6C9C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7D7E53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-5% to 5%</w:t>
            </w:r>
          </w:p>
        </w:tc>
        <w:tc>
          <w:tcPr>
            <w:tcW w:w="1120" w:type="dxa"/>
            <w:tcBorders>
              <w:top w:val="nil"/>
              <w:left w:val="nil"/>
              <w:bottom w:val="single" w:sz="4" w:space="0" w:color="auto"/>
              <w:right w:val="single" w:sz="4" w:space="0" w:color="auto"/>
            </w:tcBorders>
            <w:noWrap/>
            <w:vAlign w:val="center"/>
            <w:hideMark/>
          </w:tcPr>
          <w:p w14:paraId="0080FD2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48E1E7E"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AF9FE3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2.9</w:t>
            </w:r>
          </w:p>
        </w:tc>
        <w:tc>
          <w:tcPr>
            <w:tcW w:w="4900" w:type="dxa"/>
            <w:tcBorders>
              <w:top w:val="nil"/>
              <w:left w:val="nil"/>
              <w:bottom w:val="single" w:sz="4" w:space="0" w:color="auto"/>
              <w:right w:val="single" w:sz="4" w:space="0" w:color="auto"/>
            </w:tcBorders>
            <w:vAlign w:val="center"/>
            <w:hideMark/>
          </w:tcPr>
          <w:p w14:paraId="3399568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Type of protection</w:t>
            </w:r>
          </w:p>
        </w:tc>
        <w:tc>
          <w:tcPr>
            <w:tcW w:w="1280" w:type="dxa"/>
            <w:tcBorders>
              <w:top w:val="nil"/>
              <w:left w:val="nil"/>
              <w:bottom w:val="single" w:sz="4" w:space="0" w:color="auto"/>
              <w:right w:val="single" w:sz="4" w:space="0" w:color="auto"/>
            </w:tcBorders>
            <w:vAlign w:val="center"/>
            <w:hideMark/>
          </w:tcPr>
          <w:p w14:paraId="1C99196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870BCF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80E382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9E13C42"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B34A33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2.10.</w:t>
            </w:r>
          </w:p>
        </w:tc>
        <w:tc>
          <w:tcPr>
            <w:tcW w:w="4900" w:type="dxa"/>
            <w:tcBorders>
              <w:top w:val="nil"/>
              <w:left w:val="nil"/>
              <w:bottom w:val="single" w:sz="4" w:space="0" w:color="auto"/>
              <w:right w:val="single" w:sz="4" w:space="0" w:color="auto"/>
            </w:tcBorders>
            <w:vAlign w:val="center"/>
            <w:hideMark/>
          </w:tcPr>
          <w:p w14:paraId="3D6532F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Transformer insulating medium</w:t>
            </w:r>
          </w:p>
        </w:tc>
        <w:tc>
          <w:tcPr>
            <w:tcW w:w="1280" w:type="dxa"/>
            <w:tcBorders>
              <w:top w:val="nil"/>
              <w:left w:val="nil"/>
              <w:bottom w:val="single" w:sz="4" w:space="0" w:color="auto"/>
              <w:right w:val="single" w:sz="4" w:space="0" w:color="auto"/>
            </w:tcBorders>
            <w:vAlign w:val="center"/>
            <w:hideMark/>
          </w:tcPr>
          <w:p w14:paraId="6E6209D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Type</w:t>
            </w:r>
          </w:p>
        </w:tc>
        <w:tc>
          <w:tcPr>
            <w:tcW w:w="1520" w:type="dxa"/>
            <w:tcBorders>
              <w:top w:val="nil"/>
              <w:left w:val="nil"/>
              <w:bottom w:val="single" w:sz="4" w:space="0" w:color="auto"/>
              <w:right w:val="single" w:sz="4" w:space="0" w:color="auto"/>
            </w:tcBorders>
            <w:vAlign w:val="center"/>
            <w:hideMark/>
          </w:tcPr>
          <w:p w14:paraId="42209FE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Biodegradable oil or Dry-type</w:t>
            </w:r>
          </w:p>
        </w:tc>
        <w:tc>
          <w:tcPr>
            <w:tcW w:w="1120" w:type="dxa"/>
            <w:tcBorders>
              <w:top w:val="nil"/>
              <w:left w:val="nil"/>
              <w:bottom w:val="single" w:sz="4" w:space="0" w:color="auto"/>
              <w:right w:val="single" w:sz="4" w:space="0" w:color="auto"/>
            </w:tcBorders>
            <w:noWrap/>
            <w:vAlign w:val="center"/>
            <w:hideMark/>
          </w:tcPr>
          <w:p w14:paraId="78A415B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2619EB4"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60D18DB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2.11</w:t>
            </w:r>
          </w:p>
        </w:tc>
        <w:tc>
          <w:tcPr>
            <w:tcW w:w="4900" w:type="dxa"/>
            <w:tcBorders>
              <w:top w:val="nil"/>
              <w:left w:val="nil"/>
              <w:bottom w:val="single" w:sz="4" w:space="0" w:color="auto"/>
              <w:right w:val="single" w:sz="4" w:space="0" w:color="auto"/>
            </w:tcBorders>
            <w:vAlign w:val="center"/>
            <w:hideMark/>
          </w:tcPr>
          <w:p w14:paraId="623661D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Transformer Cooling method</w:t>
            </w:r>
          </w:p>
        </w:tc>
        <w:tc>
          <w:tcPr>
            <w:tcW w:w="1280" w:type="dxa"/>
            <w:tcBorders>
              <w:top w:val="nil"/>
              <w:left w:val="nil"/>
              <w:bottom w:val="single" w:sz="4" w:space="0" w:color="auto"/>
              <w:right w:val="single" w:sz="4" w:space="0" w:color="auto"/>
            </w:tcBorders>
            <w:vAlign w:val="center"/>
            <w:hideMark/>
          </w:tcPr>
          <w:p w14:paraId="5B55914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7CB37F3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0D24A88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3C9765C"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0612359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2.12</w:t>
            </w:r>
          </w:p>
        </w:tc>
        <w:tc>
          <w:tcPr>
            <w:tcW w:w="4900" w:type="dxa"/>
            <w:tcBorders>
              <w:top w:val="nil"/>
              <w:left w:val="nil"/>
              <w:bottom w:val="single" w:sz="4" w:space="0" w:color="auto"/>
              <w:right w:val="single" w:sz="4" w:space="0" w:color="auto"/>
            </w:tcBorders>
            <w:vAlign w:val="center"/>
            <w:hideMark/>
          </w:tcPr>
          <w:p w14:paraId="039D847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IP Rating</w:t>
            </w:r>
          </w:p>
        </w:tc>
        <w:tc>
          <w:tcPr>
            <w:tcW w:w="1280" w:type="dxa"/>
            <w:tcBorders>
              <w:top w:val="nil"/>
              <w:left w:val="nil"/>
              <w:bottom w:val="single" w:sz="4" w:space="0" w:color="auto"/>
              <w:right w:val="single" w:sz="4" w:space="0" w:color="auto"/>
            </w:tcBorders>
            <w:vAlign w:val="center"/>
            <w:hideMark/>
          </w:tcPr>
          <w:p w14:paraId="4CEEC68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IP</w:t>
            </w:r>
          </w:p>
        </w:tc>
        <w:tc>
          <w:tcPr>
            <w:tcW w:w="1520" w:type="dxa"/>
            <w:tcBorders>
              <w:top w:val="nil"/>
              <w:left w:val="nil"/>
              <w:bottom w:val="single" w:sz="4" w:space="0" w:color="auto"/>
              <w:right w:val="single" w:sz="4" w:space="0" w:color="auto"/>
            </w:tcBorders>
            <w:vAlign w:val="center"/>
            <w:hideMark/>
          </w:tcPr>
          <w:p w14:paraId="7F4417D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IP55 for outdoor ≥IP4X for indoor</w:t>
            </w:r>
          </w:p>
        </w:tc>
        <w:tc>
          <w:tcPr>
            <w:tcW w:w="1120" w:type="dxa"/>
            <w:tcBorders>
              <w:top w:val="nil"/>
              <w:left w:val="nil"/>
              <w:bottom w:val="single" w:sz="4" w:space="0" w:color="auto"/>
              <w:right w:val="single" w:sz="4" w:space="0" w:color="auto"/>
            </w:tcBorders>
            <w:noWrap/>
            <w:vAlign w:val="center"/>
            <w:hideMark/>
          </w:tcPr>
          <w:p w14:paraId="72528BC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BF5BC8C"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2CE874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2.13</w:t>
            </w:r>
          </w:p>
        </w:tc>
        <w:tc>
          <w:tcPr>
            <w:tcW w:w="4900" w:type="dxa"/>
            <w:tcBorders>
              <w:top w:val="nil"/>
              <w:left w:val="nil"/>
              <w:bottom w:val="single" w:sz="4" w:space="0" w:color="auto"/>
              <w:right w:val="single" w:sz="4" w:space="0" w:color="auto"/>
            </w:tcBorders>
            <w:vAlign w:val="center"/>
            <w:hideMark/>
          </w:tcPr>
          <w:p w14:paraId="0827AEA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No-load losses</w:t>
            </w:r>
          </w:p>
        </w:tc>
        <w:tc>
          <w:tcPr>
            <w:tcW w:w="1280" w:type="dxa"/>
            <w:tcBorders>
              <w:top w:val="nil"/>
              <w:left w:val="nil"/>
              <w:bottom w:val="single" w:sz="4" w:space="0" w:color="auto"/>
              <w:right w:val="single" w:sz="4" w:space="0" w:color="auto"/>
            </w:tcBorders>
            <w:vAlign w:val="center"/>
            <w:hideMark/>
          </w:tcPr>
          <w:p w14:paraId="756498B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w:t>
            </w:r>
          </w:p>
        </w:tc>
        <w:tc>
          <w:tcPr>
            <w:tcW w:w="1520" w:type="dxa"/>
            <w:tcBorders>
              <w:top w:val="nil"/>
              <w:left w:val="nil"/>
              <w:bottom w:val="single" w:sz="4" w:space="0" w:color="auto"/>
              <w:right w:val="single" w:sz="4" w:space="0" w:color="auto"/>
            </w:tcBorders>
            <w:vAlign w:val="center"/>
            <w:hideMark/>
          </w:tcPr>
          <w:p w14:paraId="2F442A2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651118E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AAAB46B"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7D4F242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2.14</w:t>
            </w:r>
          </w:p>
        </w:tc>
        <w:tc>
          <w:tcPr>
            <w:tcW w:w="4900" w:type="dxa"/>
            <w:tcBorders>
              <w:top w:val="nil"/>
              <w:left w:val="nil"/>
              <w:bottom w:val="single" w:sz="4" w:space="0" w:color="auto"/>
              <w:right w:val="single" w:sz="4" w:space="0" w:color="auto"/>
            </w:tcBorders>
            <w:vAlign w:val="center"/>
            <w:hideMark/>
          </w:tcPr>
          <w:p w14:paraId="602A7EC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Load losses</w:t>
            </w:r>
          </w:p>
        </w:tc>
        <w:tc>
          <w:tcPr>
            <w:tcW w:w="1280" w:type="dxa"/>
            <w:tcBorders>
              <w:top w:val="nil"/>
              <w:left w:val="nil"/>
              <w:bottom w:val="single" w:sz="4" w:space="0" w:color="auto"/>
              <w:right w:val="single" w:sz="4" w:space="0" w:color="auto"/>
            </w:tcBorders>
            <w:vAlign w:val="center"/>
            <w:hideMark/>
          </w:tcPr>
          <w:p w14:paraId="594D676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w:t>
            </w:r>
          </w:p>
        </w:tc>
        <w:tc>
          <w:tcPr>
            <w:tcW w:w="1520" w:type="dxa"/>
            <w:tcBorders>
              <w:top w:val="nil"/>
              <w:left w:val="nil"/>
              <w:bottom w:val="single" w:sz="4" w:space="0" w:color="auto"/>
              <w:right w:val="single" w:sz="4" w:space="0" w:color="auto"/>
            </w:tcBorders>
            <w:vAlign w:val="center"/>
            <w:hideMark/>
          </w:tcPr>
          <w:p w14:paraId="0984206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CDCB8C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E3122F6"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1D830D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2.15</w:t>
            </w:r>
          </w:p>
        </w:tc>
        <w:tc>
          <w:tcPr>
            <w:tcW w:w="4900" w:type="dxa"/>
            <w:tcBorders>
              <w:top w:val="nil"/>
              <w:left w:val="nil"/>
              <w:bottom w:val="single" w:sz="4" w:space="0" w:color="auto"/>
              <w:right w:val="single" w:sz="4" w:space="0" w:color="auto"/>
            </w:tcBorders>
            <w:vAlign w:val="center"/>
            <w:hideMark/>
          </w:tcPr>
          <w:p w14:paraId="0DD62B8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Climatic class (dry-type transformer only)</w:t>
            </w:r>
          </w:p>
        </w:tc>
        <w:tc>
          <w:tcPr>
            <w:tcW w:w="1280" w:type="dxa"/>
            <w:tcBorders>
              <w:top w:val="nil"/>
              <w:left w:val="nil"/>
              <w:bottom w:val="single" w:sz="4" w:space="0" w:color="auto"/>
              <w:right w:val="single" w:sz="4" w:space="0" w:color="auto"/>
            </w:tcBorders>
            <w:vAlign w:val="center"/>
            <w:hideMark/>
          </w:tcPr>
          <w:p w14:paraId="6C51A7D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3A111B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C2</w:t>
            </w:r>
          </w:p>
        </w:tc>
        <w:tc>
          <w:tcPr>
            <w:tcW w:w="1120" w:type="dxa"/>
            <w:tcBorders>
              <w:top w:val="nil"/>
              <w:left w:val="nil"/>
              <w:bottom w:val="single" w:sz="4" w:space="0" w:color="auto"/>
              <w:right w:val="single" w:sz="4" w:space="0" w:color="auto"/>
            </w:tcBorders>
            <w:noWrap/>
            <w:vAlign w:val="center"/>
            <w:hideMark/>
          </w:tcPr>
          <w:p w14:paraId="25306F7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C3A5FD0"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E17257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2.16</w:t>
            </w:r>
          </w:p>
        </w:tc>
        <w:tc>
          <w:tcPr>
            <w:tcW w:w="4900" w:type="dxa"/>
            <w:tcBorders>
              <w:top w:val="nil"/>
              <w:left w:val="nil"/>
              <w:bottom w:val="single" w:sz="4" w:space="0" w:color="auto"/>
              <w:right w:val="single" w:sz="4" w:space="0" w:color="auto"/>
            </w:tcBorders>
            <w:vAlign w:val="center"/>
            <w:hideMark/>
          </w:tcPr>
          <w:p w14:paraId="69040D0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Environmental class (dry-type transformer only)</w:t>
            </w:r>
          </w:p>
        </w:tc>
        <w:tc>
          <w:tcPr>
            <w:tcW w:w="1280" w:type="dxa"/>
            <w:tcBorders>
              <w:top w:val="nil"/>
              <w:left w:val="nil"/>
              <w:bottom w:val="single" w:sz="4" w:space="0" w:color="auto"/>
              <w:right w:val="single" w:sz="4" w:space="0" w:color="auto"/>
            </w:tcBorders>
            <w:vAlign w:val="center"/>
            <w:hideMark/>
          </w:tcPr>
          <w:p w14:paraId="5B73DEF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73D906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E2</w:t>
            </w:r>
          </w:p>
        </w:tc>
        <w:tc>
          <w:tcPr>
            <w:tcW w:w="1120" w:type="dxa"/>
            <w:tcBorders>
              <w:top w:val="nil"/>
              <w:left w:val="nil"/>
              <w:bottom w:val="single" w:sz="4" w:space="0" w:color="auto"/>
              <w:right w:val="single" w:sz="4" w:space="0" w:color="auto"/>
            </w:tcBorders>
            <w:noWrap/>
            <w:vAlign w:val="center"/>
            <w:hideMark/>
          </w:tcPr>
          <w:p w14:paraId="5FD8D39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48D32AD"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067A702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2.17</w:t>
            </w:r>
          </w:p>
        </w:tc>
        <w:tc>
          <w:tcPr>
            <w:tcW w:w="4900" w:type="dxa"/>
            <w:tcBorders>
              <w:top w:val="nil"/>
              <w:left w:val="nil"/>
              <w:bottom w:val="single" w:sz="4" w:space="0" w:color="auto"/>
              <w:right w:val="single" w:sz="4" w:space="0" w:color="auto"/>
            </w:tcBorders>
            <w:vAlign w:val="center"/>
            <w:hideMark/>
          </w:tcPr>
          <w:p w14:paraId="222C52F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Fire class (dry-type transformer only)</w:t>
            </w:r>
          </w:p>
        </w:tc>
        <w:tc>
          <w:tcPr>
            <w:tcW w:w="1280" w:type="dxa"/>
            <w:tcBorders>
              <w:top w:val="nil"/>
              <w:left w:val="nil"/>
              <w:bottom w:val="single" w:sz="4" w:space="0" w:color="auto"/>
              <w:right w:val="single" w:sz="4" w:space="0" w:color="auto"/>
            </w:tcBorders>
            <w:vAlign w:val="center"/>
            <w:hideMark/>
          </w:tcPr>
          <w:p w14:paraId="1978AC2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571DBE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F1</w:t>
            </w:r>
          </w:p>
        </w:tc>
        <w:tc>
          <w:tcPr>
            <w:tcW w:w="1120" w:type="dxa"/>
            <w:tcBorders>
              <w:top w:val="nil"/>
              <w:left w:val="nil"/>
              <w:bottom w:val="single" w:sz="4" w:space="0" w:color="auto"/>
              <w:right w:val="single" w:sz="4" w:space="0" w:color="auto"/>
            </w:tcBorders>
            <w:noWrap/>
            <w:vAlign w:val="center"/>
            <w:hideMark/>
          </w:tcPr>
          <w:p w14:paraId="3C0E883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801942F"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07DDD84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2.18</w:t>
            </w:r>
          </w:p>
        </w:tc>
        <w:tc>
          <w:tcPr>
            <w:tcW w:w="4900" w:type="dxa"/>
            <w:tcBorders>
              <w:top w:val="nil"/>
              <w:left w:val="nil"/>
              <w:bottom w:val="single" w:sz="4" w:space="0" w:color="auto"/>
              <w:right w:val="single" w:sz="4" w:space="0" w:color="auto"/>
            </w:tcBorders>
            <w:vAlign w:val="center"/>
            <w:hideMark/>
          </w:tcPr>
          <w:p w14:paraId="64BE4BC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Insulation Class (dry-type transformer only)</w:t>
            </w:r>
          </w:p>
        </w:tc>
        <w:tc>
          <w:tcPr>
            <w:tcW w:w="1280" w:type="dxa"/>
            <w:tcBorders>
              <w:top w:val="nil"/>
              <w:left w:val="nil"/>
              <w:bottom w:val="single" w:sz="4" w:space="0" w:color="auto"/>
              <w:right w:val="single" w:sz="4" w:space="0" w:color="auto"/>
            </w:tcBorders>
            <w:vAlign w:val="center"/>
            <w:hideMark/>
          </w:tcPr>
          <w:p w14:paraId="736D9EB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F6E4CE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F</w:t>
            </w:r>
          </w:p>
        </w:tc>
        <w:tc>
          <w:tcPr>
            <w:tcW w:w="1120" w:type="dxa"/>
            <w:tcBorders>
              <w:top w:val="nil"/>
              <w:left w:val="nil"/>
              <w:bottom w:val="single" w:sz="4" w:space="0" w:color="auto"/>
              <w:right w:val="single" w:sz="4" w:space="0" w:color="auto"/>
            </w:tcBorders>
            <w:noWrap/>
            <w:vAlign w:val="center"/>
            <w:hideMark/>
          </w:tcPr>
          <w:p w14:paraId="558A5C3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8FF6318"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2F9EAAD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3</w:t>
            </w:r>
          </w:p>
        </w:tc>
        <w:tc>
          <w:tcPr>
            <w:tcW w:w="4900" w:type="dxa"/>
            <w:tcBorders>
              <w:top w:val="nil"/>
              <w:left w:val="nil"/>
              <w:bottom w:val="single" w:sz="4" w:space="0" w:color="auto"/>
              <w:right w:val="single" w:sz="4" w:space="0" w:color="auto"/>
            </w:tcBorders>
            <w:vAlign w:val="center"/>
            <w:hideMark/>
          </w:tcPr>
          <w:p w14:paraId="750DA75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Minimum required standards (to be proven by respective Certificate or Conformity Declaration)</w:t>
            </w:r>
          </w:p>
        </w:tc>
        <w:tc>
          <w:tcPr>
            <w:tcW w:w="1280" w:type="dxa"/>
            <w:tcBorders>
              <w:top w:val="nil"/>
              <w:left w:val="nil"/>
              <w:bottom w:val="single" w:sz="4" w:space="0" w:color="auto"/>
              <w:right w:val="single" w:sz="4" w:space="0" w:color="auto"/>
            </w:tcBorders>
            <w:vAlign w:val="center"/>
            <w:hideMark/>
          </w:tcPr>
          <w:p w14:paraId="27D8AFC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3EDB7D8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056B1B3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641F36B"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78897B5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4D4CA5F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As per Section 12.7 of the Employer’s Requirements [375-172742], indicating required minimum certificates and standards</w:t>
            </w:r>
          </w:p>
        </w:tc>
        <w:tc>
          <w:tcPr>
            <w:tcW w:w="1280" w:type="dxa"/>
            <w:tcBorders>
              <w:top w:val="nil"/>
              <w:left w:val="nil"/>
              <w:bottom w:val="single" w:sz="4" w:space="0" w:color="auto"/>
              <w:right w:val="single" w:sz="4" w:space="0" w:color="auto"/>
            </w:tcBorders>
            <w:noWrap/>
            <w:vAlign w:val="center"/>
            <w:hideMark/>
          </w:tcPr>
          <w:p w14:paraId="1088095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4DDA235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4489D1C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A9DEE0F"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5B24432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4</w:t>
            </w:r>
          </w:p>
        </w:tc>
        <w:tc>
          <w:tcPr>
            <w:tcW w:w="4900" w:type="dxa"/>
            <w:tcBorders>
              <w:top w:val="nil"/>
              <w:left w:val="nil"/>
              <w:bottom w:val="single" w:sz="4" w:space="0" w:color="auto"/>
              <w:right w:val="single" w:sz="4" w:space="0" w:color="auto"/>
            </w:tcBorders>
            <w:vAlign w:val="center"/>
            <w:hideMark/>
          </w:tcPr>
          <w:p w14:paraId="193250E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Monitoring system requirements</w:t>
            </w:r>
          </w:p>
        </w:tc>
        <w:tc>
          <w:tcPr>
            <w:tcW w:w="1280" w:type="dxa"/>
            <w:tcBorders>
              <w:top w:val="nil"/>
              <w:left w:val="nil"/>
              <w:bottom w:val="single" w:sz="4" w:space="0" w:color="auto"/>
              <w:right w:val="single" w:sz="4" w:space="0" w:color="auto"/>
            </w:tcBorders>
            <w:vAlign w:val="center"/>
            <w:hideMark/>
          </w:tcPr>
          <w:p w14:paraId="3A562D7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71B2AF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084CEFF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A39357B"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67C2727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29AD2D5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Continuous data logging to the CMS system for the defined transformer performance parameters including events and status.</w:t>
            </w:r>
          </w:p>
        </w:tc>
        <w:tc>
          <w:tcPr>
            <w:tcW w:w="1280" w:type="dxa"/>
            <w:tcBorders>
              <w:top w:val="nil"/>
              <w:left w:val="nil"/>
              <w:bottom w:val="single" w:sz="4" w:space="0" w:color="auto"/>
              <w:right w:val="single" w:sz="4" w:space="0" w:color="auto"/>
            </w:tcBorders>
            <w:noWrap/>
            <w:vAlign w:val="center"/>
            <w:hideMark/>
          </w:tcPr>
          <w:p w14:paraId="73B1701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792539F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242E2B2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0A848FB"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1FC574C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4.2</w:t>
            </w:r>
          </w:p>
        </w:tc>
        <w:tc>
          <w:tcPr>
            <w:tcW w:w="4900" w:type="dxa"/>
            <w:tcBorders>
              <w:top w:val="nil"/>
              <w:left w:val="nil"/>
              <w:bottom w:val="single" w:sz="4" w:space="0" w:color="auto"/>
              <w:right w:val="single" w:sz="4" w:space="0" w:color="auto"/>
            </w:tcBorders>
            <w:vAlign w:val="center"/>
            <w:hideMark/>
          </w:tcPr>
          <w:p w14:paraId="751D6F2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Connection interface to CMS system using protocols.</w:t>
            </w:r>
          </w:p>
        </w:tc>
        <w:tc>
          <w:tcPr>
            <w:tcW w:w="1280" w:type="dxa"/>
            <w:tcBorders>
              <w:top w:val="nil"/>
              <w:left w:val="nil"/>
              <w:bottom w:val="single" w:sz="4" w:space="0" w:color="auto"/>
              <w:right w:val="single" w:sz="4" w:space="0" w:color="auto"/>
            </w:tcBorders>
            <w:noWrap/>
            <w:vAlign w:val="center"/>
            <w:hideMark/>
          </w:tcPr>
          <w:p w14:paraId="053EE16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5858D30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62A575E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5F461BF"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53046B8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5</w:t>
            </w:r>
          </w:p>
        </w:tc>
        <w:tc>
          <w:tcPr>
            <w:tcW w:w="4900" w:type="dxa"/>
            <w:tcBorders>
              <w:top w:val="nil"/>
              <w:left w:val="nil"/>
              <w:bottom w:val="single" w:sz="4" w:space="0" w:color="auto"/>
              <w:right w:val="single" w:sz="4" w:space="0" w:color="auto"/>
            </w:tcBorders>
            <w:vAlign w:val="center"/>
            <w:hideMark/>
          </w:tcPr>
          <w:p w14:paraId="6B9EB3B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Supportive Documents</w:t>
            </w:r>
          </w:p>
        </w:tc>
        <w:tc>
          <w:tcPr>
            <w:tcW w:w="1280" w:type="dxa"/>
            <w:tcBorders>
              <w:top w:val="nil"/>
              <w:left w:val="nil"/>
              <w:bottom w:val="single" w:sz="4" w:space="0" w:color="auto"/>
              <w:right w:val="single" w:sz="4" w:space="0" w:color="auto"/>
            </w:tcBorders>
            <w:vAlign w:val="center"/>
            <w:hideMark/>
          </w:tcPr>
          <w:p w14:paraId="4260B72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35F97B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554BBF3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FDCD693"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1B56CD6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5.1</w:t>
            </w:r>
          </w:p>
        </w:tc>
        <w:tc>
          <w:tcPr>
            <w:tcW w:w="4900" w:type="dxa"/>
            <w:tcBorders>
              <w:top w:val="nil"/>
              <w:left w:val="nil"/>
              <w:bottom w:val="single" w:sz="4" w:space="0" w:color="auto"/>
              <w:right w:val="single" w:sz="4" w:space="0" w:color="auto"/>
            </w:tcBorders>
            <w:vAlign w:val="center"/>
            <w:hideMark/>
          </w:tcPr>
          <w:p w14:paraId="6C11D8C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Transformer Datasheet</w:t>
            </w:r>
          </w:p>
        </w:tc>
        <w:tc>
          <w:tcPr>
            <w:tcW w:w="1280" w:type="dxa"/>
            <w:tcBorders>
              <w:top w:val="nil"/>
              <w:left w:val="nil"/>
              <w:bottom w:val="single" w:sz="4" w:space="0" w:color="auto"/>
              <w:right w:val="single" w:sz="4" w:space="0" w:color="auto"/>
            </w:tcBorders>
            <w:vAlign w:val="center"/>
            <w:hideMark/>
          </w:tcPr>
          <w:p w14:paraId="03B642A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226E98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9DA1ED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08CB088"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6209B0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6</w:t>
            </w:r>
          </w:p>
        </w:tc>
        <w:tc>
          <w:tcPr>
            <w:tcW w:w="4900" w:type="dxa"/>
            <w:tcBorders>
              <w:top w:val="nil"/>
              <w:left w:val="nil"/>
              <w:bottom w:val="single" w:sz="4" w:space="0" w:color="auto"/>
              <w:right w:val="single" w:sz="4" w:space="0" w:color="auto"/>
            </w:tcBorders>
            <w:vAlign w:val="center"/>
            <w:hideMark/>
          </w:tcPr>
          <w:p w14:paraId="6BE8E66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Additional Information – To be listed by the Bidder</w:t>
            </w:r>
          </w:p>
        </w:tc>
        <w:tc>
          <w:tcPr>
            <w:tcW w:w="1280" w:type="dxa"/>
            <w:tcBorders>
              <w:top w:val="nil"/>
              <w:left w:val="nil"/>
              <w:bottom w:val="single" w:sz="4" w:space="0" w:color="auto"/>
              <w:right w:val="single" w:sz="4" w:space="0" w:color="auto"/>
            </w:tcBorders>
            <w:vAlign w:val="center"/>
            <w:hideMark/>
          </w:tcPr>
          <w:p w14:paraId="60DD30A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20A13C8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649C058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910AD58"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405D3CD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6.1</w:t>
            </w:r>
          </w:p>
        </w:tc>
        <w:tc>
          <w:tcPr>
            <w:tcW w:w="4900" w:type="dxa"/>
            <w:tcBorders>
              <w:top w:val="nil"/>
              <w:left w:val="nil"/>
              <w:bottom w:val="single" w:sz="4" w:space="0" w:color="auto"/>
              <w:right w:val="single" w:sz="4" w:space="0" w:color="auto"/>
            </w:tcBorders>
            <w:vAlign w:val="center"/>
            <w:hideMark/>
          </w:tcPr>
          <w:p w14:paraId="53F4632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defined by the Bidder</w:t>
            </w:r>
          </w:p>
        </w:tc>
        <w:tc>
          <w:tcPr>
            <w:tcW w:w="1280" w:type="dxa"/>
            <w:tcBorders>
              <w:top w:val="nil"/>
              <w:left w:val="nil"/>
              <w:bottom w:val="single" w:sz="4" w:space="0" w:color="auto"/>
              <w:right w:val="single" w:sz="4" w:space="0" w:color="auto"/>
            </w:tcBorders>
            <w:vAlign w:val="center"/>
            <w:hideMark/>
          </w:tcPr>
          <w:p w14:paraId="618D38A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01C2EB7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DD0A9D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bl>
    <w:p w14:paraId="29D75532" w14:textId="4EB7FBA8" w:rsidR="006B2A6A" w:rsidRDefault="006B2A6A" w:rsidP="006B2A6A">
      <w:pPr>
        <w:pStyle w:val="Heading3"/>
      </w:pPr>
      <w:r w:rsidRPr="006B2A6A">
        <w:t>MV/LV Auxiliary transformer</w:t>
      </w:r>
    </w:p>
    <w:p w14:paraId="4EC5BD46" w14:textId="74CFEA46" w:rsidR="006B2A6A" w:rsidRDefault="006B2A6A" w:rsidP="006B2A6A">
      <w:pPr>
        <w:pStyle w:val="Caption"/>
        <w:keepNext/>
        <w:jc w:val="left"/>
      </w:pPr>
      <w:r>
        <w:t xml:space="preserve">Table </w:t>
      </w:r>
      <w:r>
        <w:fldChar w:fldCharType="begin"/>
      </w:r>
      <w:r>
        <w:instrText xml:space="preserve"> SEQ Table \* ARABIC </w:instrText>
      </w:r>
      <w:r>
        <w:fldChar w:fldCharType="separate"/>
      </w:r>
      <w:r w:rsidR="00B020C3">
        <w:rPr>
          <w:noProof/>
        </w:rPr>
        <w:t>25</w:t>
      </w:r>
      <w:r>
        <w:fldChar w:fldCharType="end"/>
      </w:r>
      <w:r>
        <w:t xml:space="preserve"> </w:t>
      </w:r>
      <w:r w:rsidRPr="00F77C62">
        <w:t>MV/LV Auxiliary transformer Schedules</w:t>
      </w:r>
    </w:p>
    <w:tbl>
      <w:tblPr>
        <w:tblW w:w="9620" w:type="dxa"/>
        <w:tblLook w:val="04A0" w:firstRow="1" w:lastRow="0" w:firstColumn="1" w:lastColumn="0" w:noHBand="0" w:noVBand="1"/>
      </w:tblPr>
      <w:tblGrid>
        <w:gridCol w:w="794"/>
        <w:gridCol w:w="4835"/>
        <w:gridCol w:w="1268"/>
        <w:gridCol w:w="1514"/>
        <w:gridCol w:w="1209"/>
      </w:tblGrid>
      <w:tr w:rsidR="006B2A6A" w:rsidRPr="006B2A6A" w14:paraId="3421C5F2" w14:textId="77777777" w:rsidTr="006B2A6A">
        <w:trPr>
          <w:trHeight w:val="792"/>
        </w:trPr>
        <w:tc>
          <w:tcPr>
            <w:tcW w:w="79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3EB34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Item No.</w:t>
            </w:r>
          </w:p>
        </w:tc>
        <w:tc>
          <w:tcPr>
            <w:tcW w:w="4835" w:type="dxa"/>
            <w:tcBorders>
              <w:top w:val="single" w:sz="4" w:space="0" w:color="auto"/>
              <w:left w:val="nil"/>
              <w:bottom w:val="single" w:sz="4" w:space="0" w:color="auto"/>
              <w:right w:val="single" w:sz="4" w:space="0" w:color="auto"/>
            </w:tcBorders>
            <w:shd w:val="clear" w:color="000000" w:fill="D9D9D9"/>
            <w:vAlign w:val="center"/>
            <w:hideMark/>
          </w:tcPr>
          <w:p w14:paraId="2770978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Description</w:t>
            </w:r>
          </w:p>
        </w:tc>
        <w:tc>
          <w:tcPr>
            <w:tcW w:w="1268" w:type="dxa"/>
            <w:tcBorders>
              <w:top w:val="single" w:sz="4" w:space="0" w:color="auto"/>
              <w:left w:val="nil"/>
              <w:bottom w:val="single" w:sz="4" w:space="0" w:color="auto"/>
              <w:right w:val="single" w:sz="4" w:space="0" w:color="auto"/>
            </w:tcBorders>
            <w:shd w:val="clear" w:color="000000" w:fill="D9D9D9"/>
            <w:vAlign w:val="center"/>
            <w:hideMark/>
          </w:tcPr>
          <w:p w14:paraId="25716BE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Unit</w:t>
            </w:r>
          </w:p>
        </w:tc>
        <w:tc>
          <w:tcPr>
            <w:tcW w:w="1514" w:type="dxa"/>
            <w:tcBorders>
              <w:top w:val="single" w:sz="4" w:space="0" w:color="auto"/>
              <w:left w:val="nil"/>
              <w:bottom w:val="single" w:sz="4" w:space="0" w:color="auto"/>
              <w:right w:val="single" w:sz="4" w:space="0" w:color="auto"/>
            </w:tcBorders>
            <w:shd w:val="clear" w:color="000000" w:fill="D9D9D9"/>
            <w:vAlign w:val="center"/>
            <w:hideMark/>
          </w:tcPr>
          <w:p w14:paraId="0B46868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Required</w:t>
            </w:r>
          </w:p>
        </w:tc>
        <w:tc>
          <w:tcPr>
            <w:tcW w:w="1209" w:type="dxa"/>
            <w:tcBorders>
              <w:top w:val="single" w:sz="4" w:space="0" w:color="auto"/>
              <w:left w:val="nil"/>
              <w:bottom w:val="single" w:sz="4" w:space="0" w:color="auto"/>
              <w:right w:val="single" w:sz="4" w:space="0" w:color="auto"/>
            </w:tcBorders>
            <w:shd w:val="clear" w:color="000000" w:fill="D9D9D9"/>
            <w:vAlign w:val="center"/>
            <w:hideMark/>
          </w:tcPr>
          <w:p w14:paraId="2BA355D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 xml:space="preserve">Response from Bidder </w:t>
            </w:r>
          </w:p>
        </w:tc>
      </w:tr>
      <w:tr w:rsidR="006B2A6A" w:rsidRPr="006B2A6A" w14:paraId="7C6DF4B2"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0EB3936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1</w:t>
            </w:r>
          </w:p>
        </w:tc>
        <w:tc>
          <w:tcPr>
            <w:tcW w:w="4835" w:type="dxa"/>
            <w:tcBorders>
              <w:top w:val="nil"/>
              <w:left w:val="nil"/>
              <w:bottom w:val="single" w:sz="4" w:space="0" w:color="auto"/>
              <w:right w:val="single" w:sz="4" w:space="0" w:color="auto"/>
            </w:tcBorders>
            <w:vAlign w:val="center"/>
            <w:hideMark/>
          </w:tcPr>
          <w:p w14:paraId="1A2AC2F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Product information</w:t>
            </w:r>
          </w:p>
        </w:tc>
        <w:tc>
          <w:tcPr>
            <w:tcW w:w="1268" w:type="dxa"/>
            <w:tcBorders>
              <w:top w:val="nil"/>
              <w:left w:val="nil"/>
              <w:bottom w:val="single" w:sz="4" w:space="0" w:color="auto"/>
              <w:right w:val="single" w:sz="4" w:space="0" w:color="auto"/>
            </w:tcBorders>
            <w:vAlign w:val="center"/>
            <w:hideMark/>
          </w:tcPr>
          <w:p w14:paraId="7587455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14" w:type="dxa"/>
            <w:tcBorders>
              <w:top w:val="nil"/>
              <w:left w:val="nil"/>
              <w:bottom w:val="single" w:sz="4" w:space="0" w:color="auto"/>
              <w:right w:val="single" w:sz="4" w:space="0" w:color="auto"/>
            </w:tcBorders>
            <w:vAlign w:val="center"/>
            <w:hideMark/>
          </w:tcPr>
          <w:p w14:paraId="617B135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209" w:type="dxa"/>
            <w:tcBorders>
              <w:top w:val="nil"/>
              <w:left w:val="nil"/>
              <w:bottom w:val="single" w:sz="4" w:space="0" w:color="auto"/>
              <w:right w:val="single" w:sz="4" w:space="0" w:color="auto"/>
            </w:tcBorders>
            <w:noWrap/>
            <w:vAlign w:val="center"/>
            <w:hideMark/>
          </w:tcPr>
          <w:p w14:paraId="49A28FA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C79ABBD"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21515A9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1.1</w:t>
            </w:r>
          </w:p>
        </w:tc>
        <w:tc>
          <w:tcPr>
            <w:tcW w:w="4835" w:type="dxa"/>
            <w:tcBorders>
              <w:top w:val="nil"/>
              <w:left w:val="nil"/>
              <w:bottom w:val="single" w:sz="4" w:space="0" w:color="auto"/>
              <w:right w:val="single" w:sz="4" w:space="0" w:color="auto"/>
            </w:tcBorders>
            <w:vAlign w:val="center"/>
            <w:hideMark/>
          </w:tcPr>
          <w:p w14:paraId="490DD59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MV/LV Aux transformer manufacturer</w:t>
            </w:r>
          </w:p>
        </w:tc>
        <w:tc>
          <w:tcPr>
            <w:tcW w:w="1268" w:type="dxa"/>
            <w:tcBorders>
              <w:top w:val="nil"/>
              <w:left w:val="nil"/>
              <w:bottom w:val="single" w:sz="4" w:space="0" w:color="auto"/>
              <w:right w:val="single" w:sz="4" w:space="0" w:color="auto"/>
            </w:tcBorders>
            <w:noWrap/>
            <w:vAlign w:val="center"/>
            <w:hideMark/>
          </w:tcPr>
          <w:p w14:paraId="32C796D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Name</w:t>
            </w:r>
          </w:p>
        </w:tc>
        <w:tc>
          <w:tcPr>
            <w:tcW w:w="1514" w:type="dxa"/>
            <w:tcBorders>
              <w:top w:val="nil"/>
              <w:left w:val="nil"/>
              <w:bottom w:val="single" w:sz="4" w:space="0" w:color="auto"/>
              <w:right w:val="single" w:sz="4" w:space="0" w:color="auto"/>
            </w:tcBorders>
            <w:vAlign w:val="center"/>
            <w:hideMark/>
          </w:tcPr>
          <w:p w14:paraId="2DF2643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46FA541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24141B0"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32BE24E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2</w:t>
            </w:r>
          </w:p>
        </w:tc>
        <w:tc>
          <w:tcPr>
            <w:tcW w:w="4835" w:type="dxa"/>
            <w:tcBorders>
              <w:top w:val="nil"/>
              <w:left w:val="nil"/>
              <w:bottom w:val="single" w:sz="4" w:space="0" w:color="auto"/>
              <w:right w:val="single" w:sz="4" w:space="0" w:color="auto"/>
            </w:tcBorders>
            <w:vAlign w:val="center"/>
            <w:hideMark/>
          </w:tcPr>
          <w:p w14:paraId="439AE1C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Transformer Characteristics</w:t>
            </w:r>
          </w:p>
        </w:tc>
        <w:tc>
          <w:tcPr>
            <w:tcW w:w="1268" w:type="dxa"/>
            <w:tcBorders>
              <w:top w:val="nil"/>
              <w:left w:val="nil"/>
              <w:bottom w:val="single" w:sz="4" w:space="0" w:color="auto"/>
              <w:right w:val="single" w:sz="4" w:space="0" w:color="auto"/>
            </w:tcBorders>
            <w:vAlign w:val="center"/>
            <w:hideMark/>
          </w:tcPr>
          <w:p w14:paraId="27D44EA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14" w:type="dxa"/>
            <w:tcBorders>
              <w:top w:val="nil"/>
              <w:left w:val="nil"/>
              <w:bottom w:val="single" w:sz="4" w:space="0" w:color="auto"/>
              <w:right w:val="single" w:sz="4" w:space="0" w:color="auto"/>
            </w:tcBorders>
            <w:vAlign w:val="center"/>
            <w:hideMark/>
          </w:tcPr>
          <w:p w14:paraId="16DB5CA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209" w:type="dxa"/>
            <w:tcBorders>
              <w:top w:val="nil"/>
              <w:left w:val="nil"/>
              <w:bottom w:val="single" w:sz="4" w:space="0" w:color="auto"/>
              <w:right w:val="single" w:sz="4" w:space="0" w:color="auto"/>
            </w:tcBorders>
            <w:noWrap/>
            <w:vAlign w:val="center"/>
            <w:hideMark/>
          </w:tcPr>
          <w:p w14:paraId="787F2F2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3CF9340"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5C81D84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w:t>
            </w:r>
          </w:p>
        </w:tc>
        <w:tc>
          <w:tcPr>
            <w:tcW w:w="4835" w:type="dxa"/>
            <w:tcBorders>
              <w:top w:val="nil"/>
              <w:left w:val="nil"/>
              <w:bottom w:val="single" w:sz="4" w:space="0" w:color="auto"/>
              <w:right w:val="single" w:sz="4" w:space="0" w:color="auto"/>
            </w:tcBorders>
            <w:vAlign w:val="center"/>
            <w:hideMark/>
          </w:tcPr>
          <w:p w14:paraId="7C52DF6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Transformer Type</w:t>
            </w:r>
          </w:p>
        </w:tc>
        <w:tc>
          <w:tcPr>
            <w:tcW w:w="1268" w:type="dxa"/>
            <w:tcBorders>
              <w:top w:val="nil"/>
              <w:left w:val="nil"/>
              <w:bottom w:val="single" w:sz="4" w:space="0" w:color="auto"/>
              <w:right w:val="single" w:sz="4" w:space="0" w:color="auto"/>
            </w:tcBorders>
            <w:vAlign w:val="center"/>
            <w:hideMark/>
          </w:tcPr>
          <w:p w14:paraId="12505FF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307D299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4CB26B6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E5B7232"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7D5104F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2.2</w:t>
            </w:r>
          </w:p>
        </w:tc>
        <w:tc>
          <w:tcPr>
            <w:tcW w:w="4835" w:type="dxa"/>
            <w:tcBorders>
              <w:top w:val="nil"/>
              <w:left w:val="nil"/>
              <w:bottom w:val="single" w:sz="4" w:space="0" w:color="auto"/>
              <w:right w:val="single" w:sz="4" w:space="0" w:color="auto"/>
            </w:tcBorders>
            <w:vAlign w:val="center"/>
            <w:hideMark/>
          </w:tcPr>
          <w:p w14:paraId="28388EB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Rated Capacity</w:t>
            </w:r>
          </w:p>
        </w:tc>
        <w:tc>
          <w:tcPr>
            <w:tcW w:w="1268" w:type="dxa"/>
            <w:tcBorders>
              <w:top w:val="nil"/>
              <w:left w:val="nil"/>
              <w:bottom w:val="single" w:sz="4" w:space="0" w:color="auto"/>
              <w:right w:val="single" w:sz="4" w:space="0" w:color="auto"/>
            </w:tcBorders>
            <w:vAlign w:val="center"/>
            <w:hideMark/>
          </w:tcPr>
          <w:p w14:paraId="1CC7B64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MVA</w:t>
            </w:r>
          </w:p>
        </w:tc>
        <w:tc>
          <w:tcPr>
            <w:tcW w:w="1514" w:type="dxa"/>
            <w:tcBorders>
              <w:top w:val="nil"/>
              <w:left w:val="nil"/>
              <w:bottom w:val="single" w:sz="4" w:space="0" w:color="auto"/>
              <w:right w:val="single" w:sz="4" w:space="0" w:color="auto"/>
            </w:tcBorders>
            <w:vAlign w:val="center"/>
            <w:hideMark/>
          </w:tcPr>
          <w:p w14:paraId="34A7C92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23DCF2C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C058E72"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4538CC3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2.3</w:t>
            </w:r>
          </w:p>
        </w:tc>
        <w:tc>
          <w:tcPr>
            <w:tcW w:w="4835" w:type="dxa"/>
            <w:tcBorders>
              <w:top w:val="nil"/>
              <w:left w:val="nil"/>
              <w:bottom w:val="single" w:sz="4" w:space="0" w:color="auto"/>
              <w:right w:val="single" w:sz="4" w:space="0" w:color="auto"/>
            </w:tcBorders>
            <w:vAlign w:val="center"/>
            <w:hideMark/>
          </w:tcPr>
          <w:p w14:paraId="2EFE608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Nominal Voltage (Low voltage side)</w:t>
            </w:r>
          </w:p>
        </w:tc>
        <w:tc>
          <w:tcPr>
            <w:tcW w:w="1268" w:type="dxa"/>
            <w:tcBorders>
              <w:top w:val="nil"/>
              <w:left w:val="nil"/>
              <w:bottom w:val="single" w:sz="4" w:space="0" w:color="auto"/>
              <w:right w:val="single" w:sz="4" w:space="0" w:color="auto"/>
            </w:tcBorders>
            <w:vAlign w:val="center"/>
            <w:hideMark/>
          </w:tcPr>
          <w:p w14:paraId="6FC9BDA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V</w:t>
            </w:r>
          </w:p>
        </w:tc>
        <w:tc>
          <w:tcPr>
            <w:tcW w:w="1514" w:type="dxa"/>
            <w:tcBorders>
              <w:top w:val="nil"/>
              <w:left w:val="nil"/>
              <w:bottom w:val="single" w:sz="4" w:space="0" w:color="auto"/>
              <w:right w:val="single" w:sz="4" w:space="0" w:color="auto"/>
            </w:tcBorders>
            <w:vAlign w:val="center"/>
            <w:hideMark/>
          </w:tcPr>
          <w:p w14:paraId="297DD31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5B17D2F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D9F1993"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3C368C2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2.4</w:t>
            </w:r>
          </w:p>
        </w:tc>
        <w:tc>
          <w:tcPr>
            <w:tcW w:w="4835" w:type="dxa"/>
            <w:tcBorders>
              <w:top w:val="nil"/>
              <w:left w:val="nil"/>
              <w:bottom w:val="single" w:sz="4" w:space="0" w:color="auto"/>
              <w:right w:val="single" w:sz="4" w:space="0" w:color="auto"/>
            </w:tcBorders>
            <w:vAlign w:val="center"/>
            <w:hideMark/>
          </w:tcPr>
          <w:p w14:paraId="13AB546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Nominal Voltage (Medium voltage side)</w:t>
            </w:r>
          </w:p>
        </w:tc>
        <w:tc>
          <w:tcPr>
            <w:tcW w:w="1268" w:type="dxa"/>
            <w:tcBorders>
              <w:top w:val="nil"/>
              <w:left w:val="nil"/>
              <w:bottom w:val="single" w:sz="4" w:space="0" w:color="auto"/>
              <w:right w:val="single" w:sz="4" w:space="0" w:color="auto"/>
            </w:tcBorders>
            <w:vAlign w:val="center"/>
            <w:hideMark/>
          </w:tcPr>
          <w:p w14:paraId="2ED137D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kV</w:t>
            </w:r>
          </w:p>
        </w:tc>
        <w:tc>
          <w:tcPr>
            <w:tcW w:w="1514" w:type="dxa"/>
            <w:tcBorders>
              <w:top w:val="nil"/>
              <w:left w:val="nil"/>
              <w:bottom w:val="single" w:sz="4" w:space="0" w:color="auto"/>
              <w:right w:val="single" w:sz="4" w:space="0" w:color="auto"/>
            </w:tcBorders>
            <w:vAlign w:val="center"/>
            <w:hideMark/>
          </w:tcPr>
          <w:p w14:paraId="2B58708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7AE1A5B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48A97BF"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1BA4E9F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2.5</w:t>
            </w:r>
          </w:p>
        </w:tc>
        <w:tc>
          <w:tcPr>
            <w:tcW w:w="4835" w:type="dxa"/>
            <w:tcBorders>
              <w:top w:val="nil"/>
              <w:left w:val="nil"/>
              <w:bottom w:val="single" w:sz="4" w:space="0" w:color="auto"/>
              <w:right w:val="single" w:sz="4" w:space="0" w:color="auto"/>
            </w:tcBorders>
            <w:vAlign w:val="center"/>
            <w:hideMark/>
          </w:tcPr>
          <w:p w14:paraId="20B00F6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Rated Frequency</w:t>
            </w:r>
          </w:p>
        </w:tc>
        <w:tc>
          <w:tcPr>
            <w:tcW w:w="1268" w:type="dxa"/>
            <w:tcBorders>
              <w:top w:val="nil"/>
              <w:left w:val="nil"/>
              <w:bottom w:val="single" w:sz="4" w:space="0" w:color="auto"/>
              <w:right w:val="single" w:sz="4" w:space="0" w:color="auto"/>
            </w:tcBorders>
            <w:vAlign w:val="center"/>
            <w:hideMark/>
          </w:tcPr>
          <w:p w14:paraId="1D4BD37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Hz</w:t>
            </w:r>
          </w:p>
        </w:tc>
        <w:tc>
          <w:tcPr>
            <w:tcW w:w="1514" w:type="dxa"/>
            <w:tcBorders>
              <w:top w:val="nil"/>
              <w:left w:val="nil"/>
              <w:bottom w:val="single" w:sz="4" w:space="0" w:color="auto"/>
              <w:right w:val="single" w:sz="4" w:space="0" w:color="auto"/>
            </w:tcBorders>
            <w:vAlign w:val="center"/>
            <w:hideMark/>
          </w:tcPr>
          <w:p w14:paraId="00FD199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50</w:t>
            </w:r>
          </w:p>
        </w:tc>
        <w:tc>
          <w:tcPr>
            <w:tcW w:w="1209" w:type="dxa"/>
            <w:tcBorders>
              <w:top w:val="nil"/>
              <w:left w:val="nil"/>
              <w:bottom w:val="single" w:sz="4" w:space="0" w:color="auto"/>
              <w:right w:val="single" w:sz="4" w:space="0" w:color="auto"/>
            </w:tcBorders>
            <w:noWrap/>
            <w:vAlign w:val="center"/>
            <w:hideMark/>
          </w:tcPr>
          <w:p w14:paraId="08CA50C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547FFFF"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63EC667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2.6</w:t>
            </w:r>
          </w:p>
        </w:tc>
        <w:tc>
          <w:tcPr>
            <w:tcW w:w="4835" w:type="dxa"/>
            <w:tcBorders>
              <w:top w:val="nil"/>
              <w:left w:val="nil"/>
              <w:bottom w:val="single" w:sz="4" w:space="0" w:color="auto"/>
              <w:right w:val="single" w:sz="4" w:space="0" w:color="auto"/>
            </w:tcBorders>
            <w:vAlign w:val="center"/>
            <w:hideMark/>
          </w:tcPr>
          <w:p w14:paraId="7F23F74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Tap-Changer Type</w:t>
            </w:r>
          </w:p>
        </w:tc>
        <w:tc>
          <w:tcPr>
            <w:tcW w:w="1268" w:type="dxa"/>
            <w:tcBorders>
              <w:top w:val="nil"/>
              <w:left w:val="nil"/>
              <w:bottom w:val="single" w:sz="4" w:space="0" w:color="auto"/>
              <w:right w:val="single" w:sz="4" w:space="0" w:color="auto"/>
            </w:tcBorders>
            <w:vAlign w:val="center"/>
            <w:hideMark/>
          </w:tcPr>
          <w:p w14:paraId="21D2A8B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299FAF2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off-load</w:t>
            </w:r>
          </w:p>
        </w:tc>
        <w:tc>
          <w:tcPr>
            <w:tcW w:w="1209" w:type="dxa"/>
            <w:tcBorders>
              <w:top w:val="nil"/>
              <w:left w:val="nil"/>
              <w:bottom w:val="single" w:sz="4" w:space="0" w:color="auto"/>
              <w:right w:val="single" w:sz="4" w:space="0" w:color="auto"/>
            </w:tcBorders>
            <w:noWrap/>
            <w:vAlign w:val="center"/>
            <w:hideMark/>
          </w:tcPr>
          <w:p w14:paraId="6E0E4A5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B103BB2"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2634994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2.7</w:t>
            </w:r>
          </w:p>
        </w:tc>
        <w:tc>
          <w:tcPr>
            <w:tcW w:w="4835" w:type="dxa"/>
            <w:tcBorders>
              <w:top w:val="nil"/>
              <w:left w:val="nil"/>
              <w:bottom w:val="single" w:sz="4" w:space="0" w:color="auto"/>
              <w:right w:val="single" w:sz="4" w:space="0" w:color="auto"/>
            </w:tcBorders>
            <w:vAlign w:val="center"/>
            <w:hideMark/>
          </w:tcPr>
          <w:p w14:paraId="4AE80E4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Tap-changer - number of steps</w:t>
            </w:r>
          </w:p>
        </w:tc>
        <w:tc>
          <w:tcPr>
            <w:tcW w:w="1268" w:type="dxa"/>
            <w:tcBorders>
              <w:top w:val="nil"/>
              <w:left w:val="nil"/>
              <w:bottom w:val="single" w:sz="4" w:space="0" w:color="auto"/>
              <w:right w:val="single" w:sz="4" w:space="0" w:color="auto"/>
            </w:tcBorders>
            <w:noWrap/>
            <w:vAlign w:val="center"/>
            <w:hideMark/>
          </w:tcPr>
          <w:p w14:paraId="4377C3E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No.</w:t>
            </w:r>
          </w:p>
        </w:tc>
        <w:tc>
          <w:tcPr>
            <w:tcW w:w="1514" w:type="dxa"/>
            <w:tcBorders>
              <w:top w:val="nil"/>
              <w:left w:val="nil"/>
              <w:bottom w:val="single" w:sz="4" w:space="0" w:color="auto"/>
              <w:right w:val="single" w:sz="4" w:space="0" w:color="auto"/>
            </w:tcBorders>
            <w:vAlign w:val="center"/>
            <w:hideMark/>
          </w:tcPr>
          <w:p w14:paraId="64A4660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5</w:t>
            </w:r>
          </w:p>
        </w:tc>
        <w:tc>
          <w:tcPr>
            <w:tcW w:w="1209" w:type="dxa"/>
            <w:tcBorders>
              <w:top w:val="nil"/>
              <w:left w:val="nil"/>
              <w:bottom w:val="single" w:sz="4" w:space="0" w:color="auto"/>
              <w:right w:val="single" w:sz="4" w:space="0" w:color="auto"/>
            </w:tcBorders>
            <w:noWrap/>
            <w:vAlign w:val="center"/>
            <w:hideMark/>
          </w:tcPr>
          <w:p w14:paraId="11EA782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9BB5C50"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68CEF91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2.8</w:t>
            </w:r>
          </w:p>
        </w:tc>
        <w:tc>
          <w:tcPr>
            <w:tcW w:w="4835" w:type="dxa"/>
            <w:tcBorders>
              <w:top w:val="nil"/>
              <w:left w:val="nil"/>
              <w:bottom w:val="single" w:sz="4" w:space="0" w:color="auto"/>
              <w:right w:val="single" w:sz="4" w:space="0" w:color="auto"/>
            </w:tcBorders>
            <w:vAlign w:val="center"/>
            <w:hideMark/>
          </w:tcPr>
          <w:p w14:paraId="6737216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Tap-changer –Ratio of each step</w:t>
            </w:r>
          </w:p>
        </w:tc>
        <w:tc>
          <w:tcPr>
            <w:tcW w:w="1268" w:type="dxa"/>
            <w:tcBorders>
              <w:top w:val="nil"/>
              <w:left w:val="nil"/>
              <w:bottom w:val="single" w:sz="4" w:space="0" w:color="auto"/>
              <w:right w:val="single" w:sz="4" w:space="0" w:color="auto"/>
            </w:tcBorders>
            <w:vAlign w:val="center"/>
            <w:hideMark/>
          </w:tcPr>
          <w:p w14:paraId="490946C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03ED42B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-5% to 5%</w:t>
            </w:r>
          </w:p>
        </w:tc>
        <w:tc>
          <w:tcPr>
            <w:tcW w:w="1209" w:type="dxa"/>
            <w:tcBorders>
              <w:top w:val="nil"/>
              <w:left w:val="nil"/>
              <w:bottom w:val="single" w:sz="4" w:space="0" w:color="auto"/>
              <w:right w:val="single" w:sz="4" w:space="0" w:color="auto"/>
            </w:tcBorders>
            <w:noWrap/>
            <w:vAlign w:val="center"/>
            <w:hideMark/>
          </w:tcPr>
          <w:p w14:paraId="402655E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CB56A61"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43D11C2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2.9</w:t>
            </w:r>
          </w:p>
        </w:tc>
        <w:tc>
          <w:tcPr>
            <w:tcW w:w="4835" w:type="dxa"/>
            <w:tcBorders>
              <w:top w:val="nil"/>
              <w:left w:val="nil"/>
              <w:bottom w:val="single" w:sz="4" w:space="0" w:color="auto"/>
              <w:right w:val="single" w:sz="4" w:space="0" w:color="auto"/>
            </w:tcBorders>
            <w:vAlign w:val="center"/>
            <w:hideMark/>
          </w:tcPr>
          <w:p w14:paraId="48324C7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Type of protection</w:t>
            </w:r>
          </w:p>
        </w:tc>
        <w:tc>
          <w:tcPr>
            <w:tcW w:w="1268" w:type="dxa"/>
            <w:tcBorders>
              <w:top w:val="nil"/>
              <w:left w:val="nil"/>
              <w:bottom w:val="single" w:sz="4" w:space="0" w:color="auto"/>
              <w:right w:val="single" w:sz="4" w:space="0" w:color="auto"/>
            </w:tcBorders>
            <w:vAlign w:val="center"/>
            <w:hideMark/>
          </w:tcPr>
          <w:p w14:paraId="4CABC5C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74CF094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45A3EC8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9D33B05" w14:textId="77777777" w:rsidTr="006B2A6A">
        <w:trPr>
          <w:trHeight w:val="792"/>
        </w:trPr>
        <w:tc>
          <w:tcPr>
            <w:tcW w:w="794" w:type="dxa"/>
            <w:tcBorders>
              <w:top w:val="nil"/>
              <w:left w:val="single" w:sz="4" w:space="0" w:color="auto"/>
              <w:bottom w:val="single" w:sz="4" w:space="0" w:color="auto"/>
              <w:right w:val="single" w:sz="4" w:space="0" w:color="auto"/>
            </w:tcBorders>
            <w:vAlign w:val="center"/>
            <w:hideMark/>
          </w:tcPr>
          <w:p w14:paraId="16BEF0B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2.10.</w:t>
            </w:r>
          </w:p>
        </w:tc>
        <w:tc>
          <w:tcPr>
            <w:tcW w:w="4835" w:type="dxa"/>
            <w:tcBorders>
              <w:top w:val="nil"/>
              <w:left w:val="nil"/>
              <w:bottom w:val="single" w:sz="4" w:space="0" w:color="auto"/>
              <w:right w:val="single" w:sz="4" w:space="0" w:color="auto"/>
            </w:tcBorders>
            <w:vAlign w:val="center"/>
            <w:hideMark/>
          </w:tcPr>
          <w:p w14:paraId="36248DE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Transformer insulating medium</w:t>
            </w:r>
          </w:p>
        </w:tc>
        <w:tc>
          <w:tcPr>
            <w:tcW w:w="1268" w:type="dxa"/>
            <w:tcBorders>
              <w:top w:val="nil"/>
              <w:left w:val="nil"/>
              <w:bottom w:val="single" w:sz="4" w:space="0" w:color="auto"/>
              <w:right w:val="single" w:sz="4" w:space="0" w:color="auto"/>
            </w:tcBorders>
            <w:noWrap/>
            <w:vAlign w:val="center"/>
            <w:hideMark/>
          </w:tcPr>
          <w:p w14:paraId="33644AA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Type</w:t>
            </w:r>
          </w:p>
        </w:tc>
        <w:tc>
          <w:tcPr>
            <w:tcW w:w="1514" w:type="dxa"/>
            <w:tcBorders>
              <w:top w:val="nil"/>
              <w:left w:val="nil"/>
              <w:bottom w:val="single" w:sz="4" w:space="0" w:color="auto"/>
              <w:right w:val="single" w:sz="4" w:space="0" w:color="auto"/>
            </w:tcBorders>
            <w:vAlign w:val="center"/>
            <w:hideMark/>
          </w:tcPr>
          <w:p w14:paraId="298FE46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xml:space="preserve">Biodegradable oil or </w:t>
            </w:r>
            <w:r w:rsidRPr="006B2A6A">
              <w:rPr>
                <w:rFonts w:ascii="72" w:hAnsi="72" w:cs="72"/>
                <w:color w:val="000000"/>
                <w:sz w:val="20"/>
                <w:szCs w:val="20"/>
                <w:lang w:val="en-ZA" w:eastAsia="en-ZA"/>
              </w:rPr>
              <w:br/>
              <w:t xml:space="preserve">Dry-type </w:t>
            </w:r>
          </w:p>
        </w:tc>
        <w:tc>
          <w:tcPr>
            <w:tcW w:w="1209" w:type="dxa"/>
            <w:tcBorders>
              <w:top w:val="nil"/>
              <w:left w:val="nil"/>
              <w:bottom w:val="single" w:sz="4" w:space="0" w:color="auto"/>
              <w:right w:val="single" w:sz="4" w:space="0" w:color="auto"/>
            </w:tcBorders>
            <w:noWrap/>
            <w:vAlign w:val="center"/>
            <w:hideMark/>
          </w:tcPr>
          <w:p w14:paraId="103AC63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31C77B3"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778BFF2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2.11</w:t>
            </w:r>
          </w:p>
        </w:tc>
        <w:tc>
          <w:tcPr>
            <w:tcW w:w="4835" w:type="dxa"/>
            <w:tcBorders>
              <w:top w:val="nil"/>
              <w:left w:val="nil"/>
              <w:bottom w:val="single" w:sz="4" w:space="0" w:color="auto"/>
              <w:right w:val="single" w:sz="4" w:space="0" w:color="auto"/>
            </w:tcBorders>
            <w:vAlign w:val="center"/>
            <w:hideMark/>
          </w:tcPr>
          <w:p w14:paraId="50C7D72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Transformer Cooling method</w:t>
            </w:r>
          </w:p>
        </w:tc>
        <w:tc>
          <w:tcPr>
            <w:tcW w:w="1268" w:type="dxa"/>
            <w:tcBorders>
              <w:top w:val="nil"/>
              <w:left w:val="nil"/>
              <w:bottom w:val="single" w:sz="4" w:space="0" w:color="auto"/>
              <w:right w:val="single" w:sz="4" w:space="0" w:color="auto"/>
            </w:tcBorders>
            <w:vAlign w:val="center"/>
            <w:hideMark/>
          </w:tcPr>
          <w:p w14:paraId="1D94D8B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724BBCF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5E9E89E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12BAF38" w14:textId="77777777" w:rsidTr="006B2A6A">
        <w:trPr>
          <w:trHeight w:val="1056"/>
        </w:trPr>
        <w:tc>
          <w:tcPr>
            <w:tcW w:w="794" w:type="dxa"/>
            <w:tcBorders>
              <w:top w:val="nil"/>
              <w:left w:val="single" w:sz="4" w:space="0" w:color="auto"/>
              <w:bottom w:val="single" w:sz="4" w:space="0" w:color="auto"/>
              <w:right w:val="single" w:sz="4" w:space="0" w:color="auto"/>
            </w:tcBorders>
            <w:vAlign w:val="center"/>
            <w:hideMark/>
          </w:tcPr>
          <w:p w14:paraId="7628C44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2.12</w:t>
            </w:r>
          </w:p>
        </w:tc>
        <w:tc>
          <w:tcPr>
            <w:tcW w:w="4835" w:type="dxa"/>
            <w:tcBorders>
              <w:top w:val="nil"/>
              <w:left w:val="nil"/>
              <w:bottom w:val="single" w:sz="4" w:space="0" w:color="auto"/>
              <w:right w:val="single" w:sz="4" w:space="0" w:color="auto"/>
            </w:tcBorders>
            <w:vAlign w:val="center"/>
            <w:hideMark/>
          </w:tcPr>
          <w:p w14:paraId="14FE9EC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IP Rating</w:t>
            </w:r>
          </w:p>
        </w:tc>
        <w:tc>
          <w:tcPr>
            <w:tcW w:w="1268" w:type="dxa"/>
            <w:tcBorders>
              <w:top w:val="nil"/>
              <w:left w:val="nil"/>
              <w:bottom w:val="single" w:sz="4" w:space="0" w:color="auto"/>
              <w:right w:val="single" w:sz="4" w:space="0" w:color="auto"/>
            </w:tcBorders>
            <w:noWrap/>
            <w:vAlign w:val="center"/>
            <w:hideMark/>
          </w:tcPr>
          <w:p w14:paraId="071D1D1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IP</w:t>
            </w:r>
          </w:p>
        </w:tc>
        <w:tc>
          <w:tcPr>
            <w:tcW w:w="1514" w:type="dxa"/>
            <w:tcBorders>
              <w:top w:val="nil"/>
              <w:left w:val="nil"/>
              <w:bottom w:val="single" w:sz="4" w:space="0" w:color="auto"/>
              <w:right w:val="single" w:sz="4" w:space="0" w:color="auto"/>
            </w:tcBorders>
            <w:vAlign w:val="center"/>
            <w:hideMark/>
          </w:tcPr>
          <w:p w14:paraId="02F2DAE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xml:space="preserve">≥ IP55 for outdoor </w:t>
            </w:r>
            <w:r w:rsidRPr="006B2A6A">
              <w:rPr>
                <w:rFonts w:ascii="72" w:hAnsi="72" w:cs="72"/>
                <w:color w:val="000000"/>
                <w:sz w:val="20"/>
                <w:szCs w:val="20"/>
                <w:lang w:val="en-ZA" w:eastAsia="en-ZA"/>
              </w:rPr>
              <w:br/>
              <w:t xml:space="preserve">≥IP4X for indoor </w:t>
            </w:r>
          </w:p>
        </w:tc>
        <w:tc>
          <w:tcPr>
            <w:tcW w:w="1209" w:type="dxa"/>
            <w:tcBorders>
              <w:top w:val="nil"/>
              <w:left w:val="nil"/>
              <w:bottom w:val="single" w:sz="4" w:space="0" w:color="auto"/>
              <w:right w:val="single" w:sz="4" w:space="0" w:color="auto"/>
            </w:tcBorders>
            <w:noWrap/>
            <w:vAlign w:val="center"/>
            <w:hideMark/>
          </w:tcPr>
          <w:p w14:paraId="39C54D1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E93C0F6"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63EDE0D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2.13</w:t>
            </w:r>
          </w:p>
        </w:tc>
        <w:tc>
          <w:tcPr>
            <w:tcW w:w="4835" w:type="dxa"/>
            <w:tcBorders>
              <w:top w:val="nil"/>
              <w:left w:val="nil"/>
              <w:bottom w:val="single" w:sz="4" w:space="0" w:color="auto"/>
              <w:right w:val="single" w:sz="4" w:space="0" w:color="auto"/>
            </w:tcBorders>
            <w:vAlign w:val="center"/>
            <w:hideMark/>
          </w:tcPr>
          <w:p w14:paraId="37D78EB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No-load losses</w:t>
            </w:r>
          </w:p>
        </w:tc>
        <w:tc>
          <w:tcPr>
            <w:tcW w:w="1268" w:type="dxa"/>
            <w:tcBorders>
              <w:top w:val="nil"/>
              <w:left w:val="nil"/>
              <w:bottom w:val="single" w:sz="4" w:space="0" w:color="auto"/>
              <w:right w:val="single" w:sz="4" w:space="0" w:color="auto"/>
            </w:tcBorders>
            <w:noWrap/>
            <w:vAlign w:val="center"/>
            <w:hideMark/>
          </w:tcPr>
          <w:p w14:paraId="638AF0E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w:t>
            </w:r>
          </w:p>
        </w:tc>
        <w:tc>
          <w:tcPr>
            <w:tcW w:w="1514" w:type="dxa"/>
            <w:tcBorders>
              <w:top w:val="nil"/>
              <w:left w:val="nil"/>
              <w:bottom w:val="single" w:sz="4" w:space="0" w:color="auto"/>
              <w:right w:val="single" w:sz="4" w:space="0" w:color="auto"/>
            </w:tcBorders>
            <w:vAlign w:val="center"/>
            <w:hideMark/>
          </w:tcPr>
          <w:p w14:paraId="644983E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7355D33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No-load losses</w:t>
            </w:r>
          </w:p>
        </w:tc>
      </w:tr>
      <w:tr w:rsidR="006B2A6A" w:rsidRPr="006B2A6A" w14:paraId="0045825D"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455E863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2.14</w:t>
            </w:r>
          </w:p>
        </w:tc>
        <w:tc>
          <w:tcPr>
            <w:tcW w:w="4835" w:type="dxa"/>
            <w:tcBorders>
              <w:top w:val="nil"/>
              <w:left w:val="nil"/>
              <w:bottom w:val="single" w:sz="4" w:space="0" w:color="auto"/>
              <w:right w:val="single" w:sz="4" w:space="0" w:color="auto"/>
            </w:tcBorders>
            <w:vAlign w:val="center"/>
            <w:hideMark/>
          </w:tcPr>
          <w:p w14:paraId="564EE40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Load losses</w:t>
            </w:r>
          </w:p>
        </w:tc>
        <w:tc>
          <w:tcPr>
            <w:tcW w:w="1268" w:type="dxa"/>
            <w:tcBorders>
              <w:top w:val="nil"/>
              <w:left w:val="nil"/>
              <w:bottom w:val="single" w:sz="4" w:space="0" w:color="auto"/>
              <w:right w:val="single" w:sz="4" w:space="0" w:color="auto"/>
            </w:tcBorders>
            <w:noWrap/>
            <w:vAlign w:val="center"/>
            <w:hideMark/>
          </w:tcPr>
          <w:p w14:paraId="2B90009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w:t>
            </w:r>
          </w:p>
        </w:tc>
        <w:tc>
          <w:tcPr>
            <w:tcW w:w="1514" w:type="dxa"/>
            <w:tcBorders>
              <w:top w:val="nil"/>
              <w:left w:val="nil"/>
              <w:bottom w:val="single" w:sz="4" w:space="0" w:color="auto"/>
              <w:right w:val="single" w:sz="4" w:space="0" w:color="auto"/>
            </w:tcBorders>
            <w:vAlign w:val="center"/>
            <w:hideMark/>
          </w:tcPr>
          <w:p w14:paraId="4E74A03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6B3235C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Load losses</w:t>
            </w:r>
          </w:p>
        </w:tc>
      </w:tr>
      <w:tr w:rsidR="006B2A6A" w:rsidRPr="006B2A6A" w14:paraId="31246080"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05A6DB7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2.15</w:t>
            </w:r>
          </w:p>
        </w:tc>
        <w:tc>
          <w:tcPr>
            <w:tcW w:w="4835" w:type="dxa"/>
            <w:tcBorders>
              <w:top w:val="nil"/>
              <w:left w:val="nil"/>
              <w:bottom w:val="single" w:sz="4" w:space="0" w:color="auto"/>
              <w:right w:val="single" w:sz="4" w:space="0" w:color="auto"/>
            </w:tcBorders>
            <w:vAlign w:val="center"/>
            <w:hideMark/>
          </w:tcPr>
          <w:p w14:paraId="6D3E281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Climatic class (dry-type transformer only)</w:t>
            </w:r>
          </w:p>
        </w:tc>
        <w:tc>
          <w:tcPr>
            <w:tcW w:w="1268" w:type="dxa"/>
            <w:tcBorders>
              <w:top w:val="nil"/>
              <w:left w:val="nil"/>
              <w:bottom w:val="single" w:sz="4" w:space="0" w:color="auto"/>
              <w:right w:val="single" w:sz="4" w:space="0" w:color="auto"/>
            </w:tcBorders>
            <w:vAlign w:val="center"/>
            <w:hideMark/>
          </w:tcPr>
          <w:p w14:paraId="0495DE7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0484BE4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C2</w:t>
            </w:r>
          </w:p>
        </w:tc>
        <w:tc>
          <w:tcPr>
            <w:tcW w:w="1209" w:type="dxa"/>
            <w:tcBorders>
              <w:top w:val="nil"/>
              <w:left w:val="nil"/>
              <w:bottom w:val="single" w:sz="4" w:space="0" w:color="auto"/>
              <w:right w:val="single" w:sz="4" w:space="0" w:color="auto"/>
            </w:tcBorders>
            <w:noWrap/>
            <w:vAlign w:val="center"/>
            <w:hideMark/>
          </w:tcPr>
          <w:p w14:paraId="73842FA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43003CE"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5B96D1B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2.16</w:t>
            </w:r>
          </w:p>
        </w:tc>
        <w:tc>
          <w:tcPr>
            <w:tcW w:w="4835" w:type="dxa"/>
            <w:tcBorders>
              <w:top w:val="nil"/>
              <w:left w:val="nil"/>
              <w:bottom w:val="single" w:sz="4" w:space="0" w:color="auto"/>
              <w:right w:val="single" w:sz="4" w:space="0" w:color="auto"/>
            </w:tcBorders>
            <w:vAlign w:val="center"/>
            <w:hideMark/>
          </w:tcPr>
          <w:p w14:paraId="43F80A5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Environmental class (dry-type transformer only)</w:t>
            </w:r>
          </w:p>
        </w:tc>
        <w:tc>
          <w:tcPr>
            <w:tcW w:w="1268" w:type="dxa"/>
            <w:tcBorders>
              <w:top w:val="nil"/>
              <w:left w:val="nil"/>
              <w:bottom w:val="single" w:sz="4" w:space="0" w:color="auto"/>
              <w:right w:val="single" w:sz="4" w:space="0" w:color="auto"/>
            </w:tcBorders>
            <w:vAlign w:val="center"/>
            <w:hideMark/>
          </w:tcPr>
          <w:p w14:paraId="1DB1493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3552201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E2</w:t>
            </w:r>
          </w:p>
        </w:tc>
        <w:tc>
          <w:tcPr>
            <w:tcW w:w="1209" w:type="dxa"/>
            <w:tcBorders>
              <w:top w:val="nil"/>
              <w:left w:val="nil"/>
              <w:bottom w:val="single" w:sz="4" w:space="0" w:color="auto"/>
              <w:right w:val="single" w:sz="4" w:space="0" w:color="auto"/>
            </w:tcBorders>
            <w:noWrap/>
            <w:vAlign w:val="center"/>
            <w:hideMark/>
          </w:tcPr>
          <w:p w14:paraId="2AA4ED4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86948E0"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110EBA1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2.17</w:t>
            </w:r>
          </w:p>
        </w:tc>
        <w:tc>
          <w:tcPr>
            <w:tcW w:w="4835" w:type="dxa"/>
            <w:tcBorders>
              <w:top w:val="nil"/>
              <w:left w:val="nil"/>
              <w:bottom w:val="single" w:sz="4" w:space="0" w:color="auto"/>
              <w:right w:val="single" w:sz="4" w:space="0" w:color="auto"/>
            </w:tcBorders>
            <w:vAlign w:val="center"/>
            <w:hideMark/>
          </w:tcPr>
          <w:p w14:paraId="7D0616C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Fire class (dry-type transformer only)</w:t>
            </w:r>
          </w:p>
        </w:tc>
        <w:tc>
          <w:tcPr>
            <w:tcW w:w="1268" w:type="dxa"/>
            <w:tcBorders>
              <w:top w:val="nil"/>
              <w:left w:val="nil"/>
              <w:bottom w:val="single" w:sz="4" w:space="0" w:color="auto"/>
              <w:right w:val="single" w:sz="4" w:space="0" w:color="auto"/>
            </w:tcBorders>
            <w:vAlign w:val="center"/>
            <w:hideMark/>
          </w:tcPr>
          <w:p w14:paraId="6DA4343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4F7337A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F1</w:t>
            </w:r>
          </w:p>
        </w:tc>
        <w:tc>
          <w:tcPr>
            <w:tcW w:w="1209" w:type="dxa"/>
            <w:tcBorders>
              <w:top w:val="nil"/>
              <w:left w:val="nil"/>
              <w:bottom w:val="single" w:sz="4" w:space="0" w:color="auto"/>
              <w:right w:val="single" w:sz="4" w:space="0" w:color="auto"/>
            </w:tcBorders>
            <w:noWrap/>
            <w:vAlign w:val="center"/>
            <w:hideMark/>
          </w:tcPr>
          <w:p w14:paraId="122B0B9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FC75F98"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1A1D6DC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2.18</w:t>
            </w:r>
          </w:p>
        </w:tc>
        <w:tc>
          <w:tcPr>
            <w:tcW w:w="4835" w:type="dxa"/>
            <w:tcBorders>
              <w:top w:val="nil"/>
              <w:left w:val="nil"/>
              <w:bottom w:val="single" w:sz="4" w:space="0" w:color="auto"/>
              <w:right w:val="single" w:sz="4" w:space="0" w:color="auto"/>
            </w:tcBorders>
            <w:vAlign w:val="center"/>
            <w:hideMark/>
          </w:tcPr>
          <w:p w14:paraId="7608375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Insulation Class (dry-type transformer only)</w:t>
            </w:r>
          </w:p>
        </w:tc>
        <w:tc>
          <w:tcPr>
            <w:tcW w:w="1268" w:type="dxa"/>
            <w:tcBorders>
              <w:top w:val="nil"/>
              <w:left w:val="nil"/>
              <w:bottom w:val="single" w:sz="4" w:space="0" w:color="auto"/>
              <w:right w:val="single" w:sz="4" w:space="0" w:color="auto"/>
            </w:tcBorders>
            <w:vAlign w:val="center"/>
            <w:hideMark/>
          </w:tcPr>
          <w:p w14:paraId="343EECB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6D0C6E5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F</w:t>
            </w:r>
          </w:p>
        </w:tc>
        <w:tc>
          <w:tcPr>
            <w:tcW w:w="1209" w:type="dxa"/>
            <w:tcBorders>
              <w:top w:val="nil"/>
              <w:left w:val="nil"/>
              <w:bottom w:val="single" w:sz="4" w:space="0" w:color="auto"/>
              <w:right w:val="single" w:sz="4" w:space="0" w:color="auto"/>
            </w:tcBorders>
            <w:noWrap/>
            <w:vAlign w:val="center"/>
            <w:hideMark/>
          </w:tcPr>
          <w:p w14:paraId="10F2DAF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C55D29E"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2EAB1B9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3</w:t>
            </w:r>
          </w:p>
        </w:tc>
        <w:tc>
          <w:tcPr>
            <w:tcW w:w="4835" w:type="dxa"/>
            <w:tcBorders>
              <w:top w:val="nil"/>
              <w:left w:val="nil"/>
              <w:bottom w:val="single" w:sz="4" w:space="0" w:color="auto"/>
              <w:right w:val="single" w:sz="4" w:space="0" w:color="auto"/>
            </w:tcBorders>
            <w:vAlign w:val="center"/>
            <w:hideMark/>
          </w:tcPr>
          <w:p w14:paraId="754E53B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Minimum required standards (to be proven by respective Certificate or Conformity Declaration)</w:t>
            </w:r>
          </w:p>
        </w:tc>
        <w:tc>
          <w:tcPr>
            <w:tcW w:w="1268" w:type="dxa"/>
            <w:tcBorders>
              <w:top w:val="nil"/>
              <w:left w:val="nil"/>
              <w:bottom w:val="single" w:sz="4" w:space="0" w:color="auto"/>
              <w:right w:val="single" w:sz="4" w:space="0" w:color="auto"/>
            </w:tcBorders>
            <w:vAlign w:val="center"/>
            <w:hideMark/>
          </w:tcPr>
          <w:p w14:paraId="58EF320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14" w:type="dxa"/>
            <w:tcBorders>
              <w:top w:val="nil"/>
              <w:left w:val="nil"/>
              <w:bottom w:val="single" w:sz="4" w:space="0" w:color="auto"/>
              <w:right w:val="single" w:sz="4" w:space="0" w:color="auto"/>
            </w:tcBorders>
            <w:vAlign w:val="center"/>
            <w:hideMark/>
          </w:tcPr>
          <w:p w14:paraId="6B5E40F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209" w:type="dxa"/>
            <w:tcBorders>
              <w:top w:val="nil"/>
              <w:left w:val="nil"/>
              <w:bottom w:val="single" w:sz="4" w:space="0" w:color="auto"/>
              <w:right w:val="single" w:sz="4" w:space="0" w:color="auto"/>
            </w:tcBorders>
            <w:noWrap/>
            <w:vAlign w:val="center"/>
            <w:hideMark/>
          </w:tcPr>
          <w:p w14:paraId="19EFB74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46D91FA" w14:textId="77777777" w:rsidTr="006B2A6A">
        <w:trPr>
          <w:trHeight w:val="792"/>
        </w:trPr>
        <w:tc>
          <w:tcPr>
            <w:tcW w:w="794" w:type="dxa"/>
            <w:tcBorders>
              <w:top w:val="nil"/>
              <w:left w:val="single" w:sz="4" w:space="0" w:color="auto"/>
              <w:bottom w:val="single" w:sz="4" w:space="0" w:color="auto"/>
              <w:right w:val="single" w:sz="4" w:space="0" w:color="auto"/>
            </w:tcBorders>
            <w:vAlign w:val="center"/>
            <w:hideMark/>
          </w:tcPr>
          <w:p w14:paraId="237DAC0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w:t>
            </w:r>
          </w:p>
        </w:tc>
        <w:tc>
          <w:tcPr>
            <w:tcW w:w="4835" w:type="dxa"/>
            <w:tcBorders>
              <w:top w:val="nil"/>
              <w:left w:val="nil"/>
              <w:bottom w:val="single" w:sz="4" w:space="0" w:color="auto"/>
              <w:right w:val="single" w:sz="4" w:space="0" w:color="auto"/>
            </w:tcBorders>
            <w:vAlign w:val="center"/>
            <w:hideMark/>
          </w:tcPr>
          <w:p w14:paraId="273C431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As per Section 12.7 of the Employer’s Requirements [375-172742], indicating required minimum certificates and standards</w:t>
            </w:r>
          </w:p>
        </w:tc>
        <w:tc>
          <w:tcPr>
            <w:tcW w:w="1268" w:type="dxa"/>
            <w:tcBorders>
              <w:top w:val="nil"/>
              <w:left w:val="nil"/>
              <w:bottom w:val="single" w:sz="4" w:space="0" w:color="auto"/>
              <w:right w:val="single" w:sz="4" w:space="0" w:color="auto"/>
            </w:tcBorders>
            <w:noWrap/>
            <w:vAlign w:val="center"/>
            <w:hideMark/>
          </w:tcPr>
          <w:p w14:paraId="4DE74B1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14" w:type="dxa"/>
            <w:tcBorders>
              <w:top w:val="nil"/>
              <w:left w:val="nil"/>
              <w:bottom w:val="single" w:sz="4" w:space="0" w:color="auto"/>
              <w:right w:val="single" w:sz="4" w:space="0" w:color="auto"/>
            </w:tcBorders>
            <w:vAlign w:val="center"/>
            <w:hideMark/>
          </w:tcPr>
          <w:p w14:paraId="3D39450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209" w:type="dxa"/>
            <w:tcBorders>
              <w:top w:val="nil"/>
              <w:left w:val="nil"/>
              <w:bottom w:val="single" w:sz="4" w:space="0" w:color="auto"/>
              <w:right w:val="single" w:sz="4" w:space="0" w:color="auto"/>
            </w:tcBorders>
            <w:noWrap/>
            <w:vAlign w:val="center"/>
            <w:hideMark/>
          </w:tcPr>
          <w:p w14:paraId="59198E1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A60A97D"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3A85FA7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4</w:t>
            </w:r>
          </w:p>
        </w:tc>
        <w:tc>
          <w:tcPr>
            <w:tcW w:w="4835" w:type="dxa"/>
            <w:tcBorders>
              <w:top w:val="nil"/>
              <w:left w:val="nil"/>
              <w:bottom w:val="single" w:sz="4" w:space="0" w:color="auto"/>
              <w:right w:val="single" w:sz="4" w:space="0" w:color="auto"/>
            </w:tcBorders>
            <w:vAlign w:val="center"/>
            <w:hideMark/>
          </w:tcPr>
          <w:p w14:paraId="40E573A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Monitoring system requirements</w:t>
            </w:r>
          </w:p>
        </w:tc>
        <w:tc>
          <w:tcPr>
            <w:tcW w:w="1268" w:type="dxa"/>
            <w:tcBorders>
              <w:top w:val="nil"/>
              <w:left w:val="nil"/>
              <w:bottom w:val="single" w:sz="4" w:space="0" w:color="auto"/>
              <w:right w:val="single" w:sz="4" w:space="0" w:color="auto"/>
            </w:tcBorders>
            <w:vAlign w:val="center"/>
            <w:hideMark/>
          </w:tcPr>
          <w:p w14:paraId="3D91B24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14" w:type="dxa"/>
            <w:tcBorders>
              <w:top w:val="nil"/>
              <w:left w:val="nil"/>
              <w:bottom w:val="single" w:sz="4" w:space="0" w:color="auto"/>
              <w:right w:val="single" w:sz="4" w:space="0" w:color="auto"/>
            </w:tcBorders>
            <w:vAlign w:val="center"/>
            <w:hideMark/>
          </w:tcPr>
          <w:p w14:paraId="1970BF2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209" w:type="dxa"/>
            <w:tcBorders>
              <w:top w:val="nil"/>
              <w:left w:val="nil"/>
              <w:bottom w:val="single" w:sz="4" w:space="0" w:color="auto"/>
              <w:right w:val="single" w:sz="4" w:space="0" w:color="auto"/>
            </w:tcBorders>
            <w:noWrap/>
            <w:vAlign w:val="center"/>
            <w:hideMark/>
          </w:tcPr>
          <w:p w14:paraId="156337C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31C0F23" w14:textId="77777777" w:rsidTr="006B2A6A">
        <w:trPr>
          <w:trHeight w:val="792"/>
        </w:trPr>
        <w:tc>
          <w:tcPr>
            <w:tcW w:w="794" w:type="dxa"/>
            <w:tcBorders>
              <w:top w:val="nil"/>
              <w:left w:val="single" w:sz="4" w:space="0" w:color="auto"/>
              <w:bottom w:val="single" w:sz="4" w:space="0" w:color="auto"/>
              <w:right w:val="single" w:sz="4" w:space="0" w:color="auto"/>
            </w:tcBorders>
            <w:vAlign w:val="center"/>
            <w:hideMark/>
          </w:tcPr>
          <w:p w14:paraId="0952D71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4.1</w:t>
            </w:r>
          </w:p>
        </w:tc>
        <w:tc>
          <w:tcPr>
            <w:tcW w:w="4835" w:type="dxa"/>
            <w:tcBorders>
              <w:top w:val="nil"/>
              <w:left w:val="nil"/>
              <w:bottom w:val="single" w:sz="4" w:space="0" w:color="auto"/>
              <w:right w:val="single" w:sz="4" w:space="0" w:color="auto"/>
            </w:tcBorders>
            <w:vAlign w:val="center"/>
            <w:hideMark/>
          </w:tcPr>
          <w:p w14:paraId="4A13179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Continuous data logging to the CMS system for the defined transformer performance parameters including events and status.</w:t>
            </w:r>
          </w:p>
        </w:tc>
        <w:tc>
          <w:tcPr>
            <w:tcW w:w="1268" w:type="dxa"/>
            <w:tcBorders>
              <w:top w:val="nil"/>
              <w:left w:val="nil"/>
              <w:bottom w:val="single" w:sz="4" w:space="0" w:color="auto"/>
              <w:right w:val="single" w:sz="4" w:space="0" w:color="auto"/>
            </w:tcBorders>
            <w:noWrap/>
            <w:vAlign w:val="center"/>
            <w:hideMark/>
          </w:tcPr>
          <w:p w14:paraId="597C4A6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14" w:type="dxa"/>
            <w:tcBorders>
              <w:top w:val="nil"/>
              <w:left w:val="nil"/>
              <w:bottom w:val="single" w:sz="4" w:space="0" w:color="auto"/>
              <w:right w:val="single" w:sz="4" w:space="0" w:color="auto"/>
            </w:tcBorders>
            <w:vAlign w:val="center"/>
            <w:hideMark/>
          </w:tcPr>
          <w:p w14:paraId="103F2FC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209" w:type="dxa"/>
            <w:tcBorders>
              <w:top w:val="nil"/>
              <w:left w:val="nil"/>
              <w:bottom w:val="single" w:sz="4" w:space="0" w:color="auto"/>
              <w:right w:val="single" w:sz="4" w:space="0" w:color="auto"/>
            </w:tcBorders>
            <w:noWrap/>
            <w:vAlign w:val="center"/>
            <w:hideMark/>
          </w:tcPr>
          <w:p w14:paraId="6317CCE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FFF64C0"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067D700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4.2</w:t>
            </w:r>
          </w:p>
        </w:tc>
        <w:tc>
          <w:tcPr>
            <w:tcW w:w="4835" w:type="dxa"/>
            <w:tcBorders>
              <w:top w:val="nil"/>
              <w:left w:val="nil"/>
              <w:bottom w:val="single" w:sz="4" w:space="0" w:color="auto"/>
              <w:right w:val="single" w:sz="4" w:space="0" w:color="auto"/>
            </w:tcBorders>
            <w:vAlign w:val="center"/>
            <w:hideMark/>
          </w:tcPr>
          <w:p w14:paraId="1540A7B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Connection interface to CMS system using protocols.</w:t>
            </w:r>
          </w:p>
        </w:tc>
        <w:tc>
          <w:tcPr>
            <w:tcW w:w="1268" w:type="dxa"/>
            <w:tcBorders>
              <w:top w:val="nil"/>
              <w:left w:val="nil"/>
              <w:bottom w:val="single" w:sz="4" w:space="0" w:color="auto"/>
              <w:right w:val="single" w:sz="4" w:space="0" w:color="auto"/>
            </w:tcBorders>
            <w:noWrap/>
            <w:vAlign w:val="center"/>
            <w:hideMark/>
          </w:tcPr>
          <w:p w14:paraId="6C6F277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14" w:type="dxa"/>
            <w:tcBorders>
              <w:top w:val="nil"/>
              <w:left w:val="nil"/>
              <w:bottom w:val="single" w:sz="4" w:space="0" w:color="auto"/>
              <w:right w:val="single" w:sz="4" w:space="0" w:color="auto"/>
            </w:tcBorders>
            <w:vAlign w:val="center"/>
            <w:hideMark/>
          </w:tcPr>
          <w:p w14:paraId="7F4AEAF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209" w:type="dxa"/>
            <w:tcBorders>
              <w:top w:val="nil"/>
              <w:left w:val="nil"/>
              <w:bottom w:val="single" w:sz="4" w:space="0" w:color="auto"/>
              <w:right w:val="single" w:sz="4" w:space="0" w:color="auto"/>
            </w:tcBorders>
            <w:noWrap/>
            <w:vAlign w:val="center"/>
            <w:hideMark/>
          </w:tcPr>
          <w:p w14:paraId="78249F4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02C6F4F" w14:textId="77777777" w:rsidTr="006B2A6A">
        <w:trPr>
          <w:trHeight w:val="264"/>
        </w:trPr>
        <w:tc>
          <w:tcPr>
            <w:tcW w:w="794" w:type="dxa"/>
            <w:tcBorders>
              <w:top w:val="nil"/>
              <w:left w:val="single" w:sz="4" w:space="0" w:color="auto"/>
              <w:bottom w:val="single" w:sz="4" w:space="0" w:color="auto"/>
              <w:right w:val="single" w:sz="4" w:space="0" w:color="auto"/>
            </w:tcBorders>
            <w:vAlign w:val="center"/>
            <w:hideMark/>
          </w:tcPr>
          <w:p w14:paraId="73C8DA4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5</w:t>
            </w:r>
          </w:p>
        </w:tc>
        <w:tc>
          <w:tcPr>
            <w:tcW w:w="4835" w:type="dxa"/>
            <w:tcBorders>
              <w:top w:val="nil"/>
              <w:left w:val="nil"/>
              <w:bottom w:val="single" w:sz="4" w:space="0" w:color="auto"/>
              <w:right w:val="single" w:sz="4" w:space="0" w:color="auto"/>
            </w:tcBorders>
            <w:vAlign w:val="center"/>
            <w:hideMark/>
          </w:tcPr>
          <w:p w14:paraId="7B6A253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Supportive Documents</w:t>
            </w:r>
          </w:p>
        </w:tc>
        <w:tc>
          <w:tcPr>
            <w:tcW w:w="1268" w:type="dxa"/>
            <w:tcBorders>
              <w:top w:val="nil"/>
              <w:left w:val="nil"/>
              <w:bottom w:val="single" w:sz="4" w:space="0" w:color="auto"/>
              <w:right w:val="single" w:sz="4" w:space="0" w:color="auto"/>
            </w:tcBorders>
            <w:vAlign w:val="center"/>
            <w:hideMark/>
          </w:tcPr>
          <w:p w14:paraId="32237A6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14" w:type="dxa"/>
            <w:tcBorders>
              <w:top w:val="nil"/>
              <w:left w:val="nil"/>
              <w:bottom w:val="single" w:sz="4" w:space="0" w:color="auto"/>
              <w:right w:val="single" w:sz="4" w:space="0" w:color="auto"/>
            </w:tcBorders>
            <w:vAlign w:val="center"/>
            <w:hideMark/>
          </w:tcPr>
          <w:p w14:paraId="161B111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209" w:type="dxa"/>
            <w:tcBorders>
              <w:top w:val="nil"/>
              <w:left w:val="nil"/>
              <w:bottom w:val="single" w:sz="4" w:space="0" w:color="auto"/>
              <w:right w:val="single" w:sz="4" w:space="0" w:color="auto"/>
            </w:tcBorders>
            <w:noWrap/>
            <w:vAlign w:val="center"/>
            <w:hideMark/>
          </w:tcPr>
          <w:p w14:paraId="276B732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1B31D5BD"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23B71DF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5.1</w:t>
            </w:r>
          </w:p>
        </w:tc>
        <w:tc>
          <w:tcPr>
            <w:tcW w:w="4835" w:type="dxa"/>
            <w:tcBorders>
              <w:top w:val="nil"/>
              <w:left w:val="nil"/>
              <w:bottom w:val="single" w:sz="4" w:space="0" w:color="auto"/>
              <w:right w:val="single" w:sz="4" w:space="0" w:color="auto"/>
            </w:tcBorders>
            <w:vAlign w:val="center"/>
            <w:hideMark/>
          </w:tcPr>
          <w:p w14:paraId="4306492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Transformer Datasheet</w:t>
            </w:r>
          </w:p>
        </w:tc>
        <w:tc>
          <w:tcPr>
            <w:tcW w:w="1268" w:type="dxa"/>
            <w:tcBorders>
              <w:top w:val="nil"/>
              <w:left w:val="nil"/>
              <w:bottom w:val="single" w:sz="4" w:space="0" w:color="auto"/>
              <w:right w:val="single" w:sz="4" w:space="0" w:color="auto"/>
            </w:tcBorders>
            <w:vAlign w:val="center"/>
            <w:hideMark/>
          </w:tcPr>
          <w:p w14:paraId="633139A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727CB4D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3533B19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D72554B"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61E1773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6</w:t>
            </w:r>
          </w:p>
        </w:tc>
        <w:tc>
          <w:tcPr>
            <w:tcW w:w="4835" w:type="dxa"/>
            <w:tcBorders>
              <w:top w:val="nil"/>
              <w:left w:val="nil"/>
              <w:bottom w:val="single" w:sz="4" w:space="0" w:color="auto"/>
              <w:right w:val="single" w:sz="4" w:space="0" w:color="auto"/>
            </w:tcBorders>
            <w:vAlign w:val="center"/>
            <w:hideMark/>
          </w:tcPr>
          <w:p w14:paraId="21A87F9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Additional Information – To be listed by the Bidder</w:t>
            </w:r>
          </w:p>
        </w:tc>
        <w:tc>
          <w:tcPr>
            <w:tcW w:w="1268" w:type="dxa"/>
            <w:tcBorders>
              <w:top w:val="nil"/>
              <w:left w:val="nil"/>
              <w:bottom w:val="single" w:sz="4" w:space="0" w:color="auto"/>
              <w:right w:val="single" w:sz="4" w:space="0" w:color="auto"/>
            </w:tcBorders>
            <w:vAlign w:val="center"/>
            <w:hideMark/>
          </w:tcPr>
          <w:p w14:paraId="58334CD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14" w:type="dxa"/>
            <w:tcBorders>
              <w:top w:val="nil"/>
              <w:left w:val="nil"/>
              <w:bottom w:val="single" w:sz="4" w:space="0" w:color="auto"/>
              <w:right w:val="single" w:sz="4" w:space="0" w:color="auto"/>
            </w:tcBorders>
            <w:vAlign w:val="center"/>
            <w:hideMark/>
          </w:tcPr>
          <w:p w14:paraId="4317F2E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209" w:type="dxa"/>
            <w:tcBorders>
              <w:top w:val="nil"/>
              <w:left w:val="nil"/>
              <w:bottom w:val="single" w:sz="4" w:space="0" w:color="auto"/>
              <w:right w:val="single" w:sz="4" w:space="0" w:color="auto"/>
            </w:tcBorders>
            <w:noWrap/>
            <w:vAlign w:val="center"/>
            <w:hideMark/>
          </w:tcPr>
          <w:p w14:paraId="08CD779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FAF2F9F" w14:textId="77777777" w:rsidTr="006B2A6A">
        <w:trPr>
          <w:trHeight w:val="528"/>
        </w:trPr>
        <w:tc>
          <w:tcPr>
            <w:tcW w:w="794" w:type="dxa"/>
            <w:tcBorders>
              <w:top w:val="nil"/>
              <w:left w:val="single" w:sz="4" w:space="0" w:color="auto"/>
              <w:bottom w:val="single" w:sz="4" w:space="0" w:color="auto"/>
              <w:right w:val="single" w:sz="4" w:space="0" w:color="auto"/>
            </w:tcBorders>
            <w:vAlign w:val="center"/>
            <w:hideMark/>
          </w:tcPr>
          <w:p w14:paraId="363EEBD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6.1</w:t>
            </w:r>
          </w:p>
        </w:tc>
        <w:tc>
          <w:tcPr>
            <w:tcW w:w="4835" w:type="dxa"/>
            <w:tcBorders>
              <w:top w:val="nil"/>
              <w:left w:val="nil"/>
              <w:bottom w:val="single" w:sz="4" w:space="0" w:color="auto"/>
              <w:right w:val="single" w:sz="4" w:space="0" w:color="auto"/>
            </w:tcBorders>
            <w:vAlign w:val="center"/>
            <w:hideMark/>
          </w:tcPr>
          <w:p w14:paraId="26EBAAB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defined by the Bidder</w:t>
            </w:r>
          </w:p>
        </w:tc>
        <w:tc>
          <w:tcPr>
            <w:tcW w:w="1268" w:type="dxa"/>
            <w:tcBorders>
              <w:top w:val="nil"/>
              <w:left w:val="nil"/>
              <w:bottom w:val="single" w:sz="4" w:space="0" w:color="auto"/>
              <w:right w:val="single" w:sz="4" w:space="0" w:color="auto"/>
            </w:tcBorders>
            <w:vAlign w:val="center"/>
            <w:hideMark/>
          </w:tcPr>
          <w:p w14:paraId="3A0227F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14" w:type="dxa"/>
            <w:tcBorders>
              <w:top w:val="nil"/>
              <w:left w:val="nil"/>
              <w:bottom w:val="single" w:sz="4" w:space="0" w:color="auto"/>
              <w:right w:val="single" w:sz="4" w:space="0" w:color="auto"/>
            </w:tcBorders>
            <w:vAlign w:val="center"/>
            <w:hideMark/>
          </w:tcPr>
          <w:p w14:paraId="7FC432F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209" w:type="dxa"/>
            <w:tcBorders>
              <w:top w:val="nil"/>
              <w:left w:val="nil"/>
              <w:bottom w:val="single" w:sz="4" w:space="0" w:color="auto"/>
              <w:right w:val="single" w:sz="4" w:space="0" w:color="auto"/>
            </w:tcBorders>
            <w:noWrap/>
            <w:vAlign w:val="center"/>
            <w:hideMark/>
          </w:tcPr>
          <w:p w14:paraId="24E4918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bl>
    <w:p w14:paraId="481D24AE" w14:textId="3789550D" w:rsidR="006B2A6A" w:rsidRDefault="006B2A6A" w:rsidP="006B2A6A">
      <w:pPr>
        <w:pStyle w:val="Heading3"/>
      </w:pPr>
      <w:r w:rsidRPr="006B2A6A">
        <w:t>MV Primary Switchgear</w:t>
      </w:r>
    </w:p>
    <w:p w14:paraId="5BAE8BC5" w14:textId="3C90DF57" w:rsidR="006B2A6A" w:rsidRDefault="006B2A6A" w:rsidP="006B2A6A">
      <w:pPr>
        <w:pStyle w:val="Caption"/>
        <w:keepNext/>
        <w:jc w:val="left"/>
      </w:pPr>
      <w:r>
        <w:t xml:space="preserve">Table </w:t>
      </w:r>
      <w:r>
        <w:fldChar w:fldCharType="begin"/>
      </w:r>
      <w:r>
        <w:instrText xml:space="preserve"> SEQ Table \* ARABIC </w:instrText>
      </w:r>
      <w:r>
        <w:fldChar w:fldCharType="separate"/>
      </w:r>
      <w:r w:rsidR="00B020C3">
        <w:rPr>
          <w:noProof/>
        </w:rPr>
        <w:t>26</w:t>
      </w:r>
      <w:r>
        <w:fldChar w:fldCharType="end"/>
      </w:r>
      <w:r>
        <w:t xml:space="preserve"> </w:t>
      </w:r>
      <w:r w:rsidRPr="00EA0462">
        <w:t>MV Primary Switchgear Schedules</w:t>
      </w:r>
    </w:p>
    <w:tbl>
      <w:tblPr>
        <w:tblW w:w="9620" w:type="dxa"/>
        <w:tblLook w:val="04A0" w:firstRow="1" w:lastRow="0" w:firstColumn="1" w:lastColumn="0" w:noHBand="0" w:noVBand="1"/>
      </w:tblPr>
      <w:tblGrid>
        <w:gridCol w:w="800"/>
        <w:gridCol w:w="4900"/>
        <w:gridCol w:w="1280"/>
        <w:gridCol w:w="1520"/>
        <w:gridCol w:w="1120"/>
      </w:tblGrid>
      <w:tr w:rsidR="006B2A6A" w:rsidRPr="006B2A6A" w14:paraId="2C502B6D" w14:textId="77777777" w:rsidTr="006B2A6A">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2DFF2E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1475B9B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0361A33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53BFBF7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7E1FFD9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6B2A6A">
              <w:rPr>
                <w:rFonts w:ascii="72" w:hAnsi="72" w:cs="72"/>
                <w:b/>
                <w:bCs/>
                <w:color w:val="000000"/>
                <w:sz w:val="20"/>
                <w:szCs w:val="20"/>
                <w:lang w:val="en-ZA" w:eastAsia="en-ZA"/>
              </w:rPr>
              <w:t xml:space="preserve">Response from Bidder </w:t>
            </w:r>
          </w:p>
        </w:tc>
      </w:tr>
      <w:tr w:rsidR="006B2A6A" w:rsidRPr="006B2A6A" w14:paraId="6247B0A1"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1A9EB67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55CA99B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Product information</w:t>
            </w:r>
          </w:p>
        </w:tc>
        <w:tc>
          <w:tcPr>
            <w:tcW w:w="1280" w:type="dxa"/>
            <w:tcBorders>
              <w:top w:val="nil"/>
              <w:left w:val="nil"/>
              <w:bottom w:val="single" w:sz="4" w:space="0" w:color="auto"/>
              <w:right w:val="single" w:sz="4" w:space="0" w:color="auto"/>
            </w:tcBorders>
            <w:vAlign w:val="center"/>
            <w:hideMark/>
          </w:tcPr>
          <w:p w14:paraId="5878F5C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337A82E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7DFCB20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1297A3B"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734FFFE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5F1944F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Switchgear manufacturer</w:t>
            </w:r>
          </w:p>
        </w:tc>
        <w:tc>
          <w:tcPr>
            <w:tcW w:w="1280" w:type="dxa"/>
            <w:tcBorders>
              <w:top w:val="nil"/>
              <w:left w:val="nil"/>
              <w:bottom w:val="single" w:sz="4" w:space="0" w:color="auto"/>
              <w:right w:val="single" w:sz="4" w:space="0" w:color="auto"/>
            </w:tcBorders>
            <w:noWrap/>
            <w:vAlign w:val="center"/>
            <w:hideMark/>
          </w:tcPr>
          <w:p w14:paraId="6776AD7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Name</w:t>
            </w:r>
          </w:p>
        </w:tc>
        <w:tc>
          <w:tcPr>
            <w:tcW w:w="1520" w:type="dxa"/>
            <w:tcBorders>
              <w:top w:val="nil"/>
              <w:left w:val="nil"/>
              <w:bottom w:val="single" w:sz="4" w:space="0" w:color="auto"/>
              <w:right w:val="single" w:sz="4" w:space="0" w:color="auto"/>
            </w:tcBorders>
            <w:vAlign w:val="center"/>
            <w:hideMark/>
          </w:tcPr>
          <w:p w14:paraId="4EEA696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11D9875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129C1D1"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0F4305A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193D61F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Type/Model</w:t>
            </w:r>
          </w:p>
        </w:tc>
        <w:tc>
          <w:tcPr>
            <w:tcW w:w="1280" w:type="dxa"/>
            <w:tcBorders>
              <w:top w:val="nil"/>
              <w:left w:val="nil"/>
              <w:bottom w:val="single" w:sz="4" w:space="0" w:color="auto"/>
              <w:right w:val="single" w:sz="4" w:space="0" w:color="auto"/>
            </w:tcBorders>
            <w:noWrap/>
            <w:vAlign w:val="center"/>
            <w:hideMark/>
          </w:tcPr>
          <w:p w14:paraId="62E4095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Type</w:t>
            </w:r>
          </w:p>
        </w:tc>
        <w:tc>
          <w:tcPr>
            <w:tcW w:w="1520" w:type="dxa"/>
            <w:tcBorders>
              <w:top w:val="nil"/>
              <w:left w:val="nil"/>
              <w:bottom w:val="single" w:sz="4" w:space="0" w:color="auto"/>
              <w:right w:val="single" w:sz="4" w:space="0" w:color="auto"/>
            </w:tcBorders>
            <w:vAlign w:val="center"/>
            <w:hideMark/>
          </w:tcPr>
          <w:p w14:paraId="6147027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7C3610A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AF76ED6"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9FD3F2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036D696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Ratings</w:t>
            </w:r>
          </w:p>
        </w:tc>
        <w:tc>
          <w:tcPr>
            <w:tcW w:w="1280" w:type="dxa"/>
            <w:tcBorders>
              <w:top w:val="nil"/>
              <w:left w:val="nil"/>
              <w:bottom w:val="single" w:sz="4" w:space="0" w:color="auto"/>
              <w:right w:val="single" w:sz="4" w:space="0" w:color="auto"/>
            </w:tcBorders>
            <w:vAlign w:val="center"/>
            <w:hideMark/>
          </w:tcPr>
          <w:p w14:paraId="177270E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C626D3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0704B74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2279405"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163FE5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5421B12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Nominal voltage</w:t>
            </w:r>
          </w:p>
        </w:tc>
        <w:tc>
          <w:tcPr>
            <w:tcW w:w="1280" w:type="dxa"/>
            <w:tcBorders>
              <w:top w:val="nil"/>
              <w:left w:val="nil"/>
              <w:bottom w:val="single" w:sz="4" w:space="0" w:color="auto"/>
              <w:right w:val="single" w:sz="4" w:space="0" w:color="auto"/>
            </w:tcBorders>
            <w:noWrap/>
            <w:vAlign w:val="center"/>
            <w:hideMark/>
          </w:tcPr>
          <w:p w14:paraId="2B9581E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proofErr w:type="spellStart"/>
            <w:r w:rsidRPr="006B2A6A">
              <w:rPr>
                <w:rFonts w:ascii="72" w:hAnsi="72" w:cs="72"/>
                <w:color w:val="000000"/>
                <w:sz w:val="20"/>
                <w:szCs w:val="20"/>
                <w:lang w:val="en-ZA" w:eastAsia="en-ZA"/>
              </w:rPr>
              <w:t>kVrms</w:t>
            </w:r>
            <w:proofErr w:type="spellEnd"/>
          </w:p>
        </w:tc>
        <w:tc>
          <w:tcPr>
            <w:tcW w:w="1520" w:type="dxa"/>
            <w:tcBorders>
              <w:top w:val="nil"/>
              <w:left w:val="nil"/>
              <w:bottom w:val="single" w:sz="4" w:space="0" w:color="auto"/>
              <w:right w:val="single" w:sz="4" w:space="0" w:color="auto"/>
            </w:tcBorders>
            <w:vAlign w:val="center"/>
            <w:hideMark/>
          </w:tcPr>
          <w:p w14:paraId="21A4596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33kV</w:t>
            </w:r>
          </w:p>
        </w:tc>
        <w:tc>
          <w:tcPr>
            <w:tcW w:w="1120" w:type="dxa"/>
            <w:tcBorders>
              <w:top w:val="nil"/>
              <w:left w:val="nil"/>
              <w:bottom w:val="single" w:sz="4" w:space="0" w:color="auto"/>
              <w:right w:val="single" w:sz="4" w:space="0" w:color="auto"/>
            </w:tcBorders>
            <w:noWrap/>
            <w:vAlign w:val="center"/>
            <w:hideMark/>
          </w:tcPr>
          <w:p w14:paraId="39057A0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4288E675"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63665B1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68C20C1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Rated voltage</w:t>
            </w:r>
          </w:p>
        </w:tc>
        <w:tc>
          <w:tcPr>
            <w:tcW w:w="1280" w:type="dxa"/>
            <w:tcBorders>
              <w:top w:val="nil"/>
              <w:left w:val="nil"/>
              <w:bottom w:val="single" w:sz="4" w:space="0" w:color="auto"/>
              <w:right w:val="single" w:sz="4" w:space="0" w:color="auto"/>
            </w:tcBorders>
            <w:noWrap/>
            <w:vAlign w:val="center"/>
            <w:hideMark/>
          </w:tcPr>
          <w:p w14:paraId="77570D7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proofErr w:type="spellStart"/>
            <w:r w:rsidRPr="006B2A6A">
              <w:rPr>
                <w:rFonts w:ascii="72" w:hAnsi="72" w:cs="72"/>
                <w:color w:val="000000"/>
                <w:sz w:val="20"/>
                <w:szCs w:val="20"/>
                <w:lang w:val="en-ZA" w:eastAsia="en-ZA"/>
              </w:rPr>
              <w:t>kVrms</w:t>
            </w:r>
            <w:proofErr w:type="spellEnd"/>
          </w:p>
        </w:tc>
        <w:tc>
          <w:tcPr>
            <w:tcW w:w="1520" w:type="dxa"/>
            <w:tcBorders>
              <w:top w:val="nil"/>
              <w:left w:val="nil"/>
              <w:bottom w:val="single" w:sz="4" w:space="0" w:color="auto"/>
              <w:right w:val="single" w:sz="4" w:space="0" w:color="auto"/>
            </w:tcBorders>
            <w:vAlign w:val="center"/>
            <w:hideMark/>
          </w:tcPr>
          <w:p w14:paraId="61ADA8F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5E38C27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5FE161C4"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18FDFC2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62C05D3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System frequency</w:t>
            </w:r>
          </w:p>
        </w:tc>
        <w:tc>
          <w:tcPr>
            <w:tcW w:w="1280" w:type="dxa"/>
            <w:tcBorders>
              <w:top w:val="nil"/>
              <w:left w:val="nil"/>
              <w:bottom w:val="single" w:sz="4" w:space="0" w:color="auto"/>
              <w:right w:val="single" w:sz="4" w:space="0" w:color="auto"/>
            </w:tcBorders>
            <w:vAlign w:val="center"/>
            <w:hideMark/>
          </w:tcPr>
          <w:p w14:paraId="08C494B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Hz</w:t>
            </w:r>
          </w:p>
        </w:tc>
        <w:tc>
          <w:tcPr>
            <w:tcW w:w="1520" w:type="dxa"/>
            <w:tcBorders>
              <w:top w:val="nil"/>
              <w:left w:val="nil"/>
              <w:bottom w:val="single" w:sz="4" w:space="0" w:color="auto"/>
              <w:right w:val="single" w:sz="4" w:space="0" w:color="auto"/>
            </w:tcBorders>
            <w:vAlign w:val="center"/>
            <w:hideMark/>
          </w:tcPr>
          <w:p w14:paraId="78892D5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50</w:t>
            </w:r>
          </w:p>
        </w:tc>
        <w:tc>
          <w:tcPr>
            <w:tcW w:w="1120" w:type="dxa"/>
            <w:tcBorders>
              <w:top w:val="nil"/>
              <w:left w:val="nil"/>
              <w:bottom w:val="single" w:sz="4" w:space="0" w:color="auto"/>
              <w:right w:val="single" w:sz="4" w:space="0" w:color="auto"/>
            </w:tcBorders>
            <w:noWrap/>
            <w:vAlign w:val="center"/>
            <w:hideMark/>
          </w:tcPr>
          <w:p w14:paraId="419DDAD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F04085B"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6470791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3</w:t>
            </w:r>
          </w:p>
        </w:tc>
        <w:tc>
          <w:tcPr>
            <w:tcW w:w="4900" w:type="dxa"/>
            <w:tcBorders>
              <w:top w:val="nil"/>
              <w:left w:val="nil"/>
              <w:bottom w:val="single" w:sz="4" w:space="0" w:color="auto"/>
              <w:right w:val="single" w:sz="4" w:space="0" w:color="auto"/>
            </w:tcBorders>
            <w:vAlign w:val="center"/>
            <w:hideMark/>
          </w:tcPr>
          <w:p w14:paraId="49E3305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Design</w:t>
            </w:r>
          </w:p>
        </w:tc>
        <w:tc>
          <w:tcPr>
            <w:tcW w:w="1280" w:type="dxa"/>
            <w:tcBorders>
              <w:top w:val="nil"/>
              <w:left w:val="nil"/>
              <w:bottom w:val="single" w:sz="4" w:space="0" w:color="auto"/>
              <w:right w:val="single" w:sz="4" w:space="0" w:color="auto"/>
            </w:tcBorders>
            <w:vAlign w:val="center"/>
            <w:hideMark/>
          </w:tcPr>
          <w:p w14:paraId="2BC3500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7EE1FA2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3E4598C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2A4049F3"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28C145A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1999F32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Indoor/Outdoor application</w:t>
            </w:r>
          </w:p>
        </w:tc>
        <w:tc>
          <w:tcPr>
            <w:tcW w:w="1280" w:type="dxa"/>
            <w:tcBorders>
              <w:top w:val="nil"/>
              <w:left w:val="nil"/>
              <w:bottom w:val="single" w:sz="4" w:space="0" w:color="auto"/>
              <w:right w:val="single" w:sz="4" w:space="0" w:color="auto"/>
            </w:tcBorders>
            <w:vAlign w:val="center"/>
            <w:hideMark/>
          </w:tcPr>
          <w:p w14:paraId="4212170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4B0B3F8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Indoor</w:t>
            </w:r>
          </w:p>
        </w:tc>
        <w:tc>
          <w:tcPr>
            <w:tcW w:w="1120" w:type="dxa"/>
            <w:tcBorders>
              <w:top w:val="nil"/>
              <w:left w:val="nil"/>
              <w:bottom w:val="single" w:sz="4" w:space="0" w:color="auto"/>
              <w:right w:val="single" w:sz="4" w:space="0" w:color="auto"/>
            </w:tcBorders>
            <w:noWrap/>
            <w:vAlign w:val="center"/>
            <w:hideMark/>
          </w:tcPr>
          <w:p w14:paraId="0991679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1F1753D"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F61C24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3.2</w:t>
            </w:r>
          </w:p>
        </w:tc>
        <w:tc>
          <w:tcPr>
            <w:tcW w:w="4900" w:type="dxa"/>
            <w:tcBorders>
              <w:top w:val="nil"/>
              <w:left w:val="nil"/>
              <w:bottom w:val="single" w:sz="4" w:space="0" w:color="auto"/>
              <w:right w:val="single" w:sz="4" w:space="0" w:color="auto"/>
            </w:tcBorders>
            <w:vAlign w:val="center"/>
            <w:hideMark/>
          </w:tcPr>
          <w:p w14:paraId="6467C15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Insulating medium</w:t>
            </w:r>
          </w:p>
        </w:tc>
        <w:tc>
          <w:tcPr>
            <w:tcW w:w="1280" w:type="dxa"/>
            <w:tcBorders>
              <w:top w:val="nil"/>
              <w:left w:val="nil"/>
              <w:bottom w:val="single" w:sz="4" w:space="0" w:color="auto"/>
              <w:right w:val="single" w:sz="4" w:space="0" w:color="auto"/>
            </w:tcBorders>
            <w:vAlign w:val="center"/>
            <w:hideMark/>
          </w:tcPr>
          <w:p w14:paraId="7B70F77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37D1F69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AIS</w:t>
            </w:r>
          </w:p>
        </w:tc>
        <w:tc>
          <w:tcPr>
            <w:tcW w:w="1120" w:type="dxa"/>
            <w:tcBorders>
              <w:top w:val="nil"/>
              <w:left w:val="nil"/>
              <w:bottom w:val="single" w:sz="4" w:space="0" w:color="auto"/>
              <w:right w:val="single" w:sz="4" w:space="0" w:color="auto"/>
            </w:tcBorders>
            <w:noWrap/>
            <w:vAlign w:val="center"/>
            <w:hideMark/>
          </w:tcPr>
          <w:p w14:paraId="0CEE6DA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E5606E5" w14:textId="77777777" w:rsidTr="006B2A6A">
        <w:trPr>
          <w:trHeight w:val="792"/>
        </w:trPr>
        <w:tc>
          <w:tcPr>
            <w:tcW w:w="800" w:type="dxa"/>
            <w:tcBorders>
              <w:top w:val="nil"/>
              <w:left w:val="single" w:sz="4" w:space="0" w:color="auto"/>
              <w:bottom w:val="single" w:sz="4" w:space="0" w:color="auto"/>
              <w:right w:val="single" w:sz="4" w:space="0" w:color="auto"/>
            </w:tcBorders>
            <w:vAlign w:val="center"/>
            <w:hideMark/>
          </w:tcPr>
          <w:p w14:paraId="172B694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3.3</w:t>
            </w:r>
          </w:p>
        </w:tc>
        <w:tc>
          <w:tcPr>
            <w:tcW w:w="4900" w:type="dxa"/>
            <w:tcBorders>
              <w:top w:val="nil"/>
              <w:left w:val="nil"/>
              <w:bottom w:val="single" w:sz="4" w:space="0" w:color="auto"/>
              <w:right w:val="single" w:sz="4" w:space="0" w:color="auto"/>
            </w:tcBorders>
            <w:vAlign w:val="center"/>
            <w:hideMark/>
          </w:tcPr>
          <w:p w14:paraId="77725A2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Type</w:t>
            </w:r>
          </w:p>
        </w:tc>
        <w:tc>
          <w:tcPr>
            <w:tcW w:w="1280" w:type="dxa"/>
            <w:tcBorders>
              <w:top w:val="nil"/>
              <w:left w:val="nil"/>
              <w:bottom w:val="single" w:sz="4" w:space="0" w:color="auto"/>
              <w:right w:val="single" w:sz="4" w:space="0" w:color="auto"/>
            </w:tcBorders>
            <w:vAlign w:val="center"/>
            <w:hideMark/>
          </w:tcPr>
          <w:p w14:paraId="78FA4F9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xml:space="preserve">Withdraw able or -Fixed patten </w:t>
            </w:r>
          </w:p>
        </w:tc>
        <w:tc>
          <w:tcPr>
            <w:tcW w:w="1520" w:type="dxa"/>
            <w:tcBorders>
              <w:top w:val="nil"/>
              <w:left w:val="nil"/>
              <w:bottom w:val="single" w:sz="4" w:space="0" w:color="auto"/>
              <w:right w:val="single" w:sz="4" w:space="0" w:color="auto"/>
            </w:tcBorders>
            <w:vAlign w:val="center"/>
            <w:hideMark/>
          </w:tcPr>
          <w:p w14:paraId="35CBDBE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Withdrawable</w:t>
            </w:r>
          </w:p>
        </w:tc>
        <w:tc>
          <w:tcPr>
            <w:tcW w:w="1120" w:type="dxa"/>
            <w:tcBorders>
              <w:top w:val="nil"/>
              <w:left w:val="nil"/>
              <w:bottom w:val="single" w:sz="4" w:space="0" w:color="auto"/>
              <w:right w:val="single" w:sz="4" w:space="0" w:color="auto"/>
            </w:tcBorders>
            <w:noWrap/>
            <w:vAlign w:val="center"/>
            <w:hideMark/>
          </w:tcPr>
          <w:p w14:paraId="68BEE4A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04FFA6E"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45537C8C"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3.4</w:t>
            </w:r>
          </w:p>
        </w:tc>
        <w:tc>
          <w:tcPr>
            <w:tcW w:w="4900" w:type="dxa"/>
            <w:tcBorders>
              <w:top w:val="nil"/>
              <w:left w:val="nil"/>
              <w:bottom w:val="single" w:sz="4" w:space="0" w:color="auto"/>
              <w:right w:val="single" w:sz="4" w:space="0" w:color="auto"/>
            </w:tcBorders>
            <w:vAlign w:val="center"/>
            <w:hideMark/>
          </w:tcPr>
          <w:p w14:paraId="2EDDDC5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Interrupting technology</w:t>
            </w:r>
          </w:p>
        </w:tc>
        <w:tc>
          <w:tcPr>
            <w:tcW w:w="1280" w:type="dxa"/>
            <w:tcBorders>
              <w:top w:val="nil"/>
              <w:left w:val="nil"/>
              <w:bottom w:val="single" w:sz="4" w:space="0" w:color="auto"/>
              <w:right w:val="single" w:sz="4" w:space="0" w:color="auto"/>
            </w:tcBorders>
            <w:vAlign w:val="center"/>
            <w:hideMark/>
          </w:tcPr>
          <w:p w14:paraId="105B4C3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198722C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Vacuum</w:t>
            </w:r>
          </w:p>
        </w:tc>
        <w:tc>
          <w:tcPr>
            <w:tcW w:w="1120" w:type="dxa"/>
            <w:tcBorders>
              <w:top w:val="nil"/>
              <w:left w:val="nil"/>
              <w:bottom w:val="single" w:sz="4" w:space="0" w:color="auto"/>
              <w:right w:val="single" w:sz="4" w:space="0" w:color="auto"/>
            </w:tcBorders>
            <w:noWrap/>
            <w:vAlign w:val="center"/>
            <w:hideMark/>
          </w:tcPr>
          <w:p w14:paraId="704D4B55"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7FA75CD"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7474638"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4</w:t>
            </w:r>
          </w:p>
        </w:tc>
        <w:tc>
          <w:tcPr>
            <w:tcW w:w="4900" w:type="dxa"/>
            <w:tcBorders>
              <w:top w:val="nil"/>
              <w:left w:val="nil"/>
              <w:bottom w:val="single" w:sz="4" w:space="0" w:color="auto"/>
              <w:right w:val="single" w:sz="4" w:space="0" w:color="auto"/>
            </w:tcBorders>
            <w:vAlign w:val="center"/>
            <w:hideMark/>
          </w:tcPr>
          <w:p w14:paraId="045DC0A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Supportive Documentation</w:t>
            </w:r>
          </w:p>
        </w:tc>
        <w:tc>
          <w:tcPr>
            <w:tcW w:w="1280" w:type="dxa"/>
            <w:tcBorders>
              <w:top w:val="nil"/>
              <w:left w:val="nil"/>
              <w:bottom w:val="single" w:sz="4" w:space="0" w:color="auto"/>
              <w:right w:val="single" w:sz="4" w:space="0" w:color="auto"/>
            </w:tcBorders>
            <w:vAlign w:val="center"/>
            <w:hideMark/>
          </w:tcPr>
          <w:p w14:paraId="1BB4157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66A75CED"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3DA4D7E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3ACA4929"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E8639F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5E6AF31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Switchgear datasheet/Catalogue</w:t>
            </w:r>
          </w:p>
        </w:tc>
        <w:tc>
          <w:tcPr>
            <w:tcW w:w="1280" w:type="dxa"/>
            <w:tcBorders>
              <w:top w:val="nil"/>
              <w:left w:val="nil"/>
              <w:bottom w:val="single" w:sz="4" w:space="0" w:color="auto"/>
              <w:right w:val="single" w:sz="4" w:space="0" w:color="auto"/>
            </w:tcBorders>
            <w:vAlign w:val="center"/>
            <w:hideMark/>
          </w:tcPr>
          <w:p w14:paraId="47FC162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2CEA2EA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provided by Bidder</w:t>
            </w:r>
          </w:p>
        </w:tc>
        <w:tc>
          <w:tcPr>
            <w:tcW w:w="1120" w:type="dxa"/>
            <w:tcBorders>
              <w:top w:val="nil"/>
              <w:left w:val="nil"/>
              <w:bottom w:val="single" w:sz="4" w:space="0" w:color="auto"/>
              <w:right w:val="single" w:sz="4" w:space="0" w:color="auto"/>
            </w:tcBorders>
            <w:noWrap/>
            <w:vAlign w:val="center"/>
            <w:hideMark/>
          </w:tcPr>
          <w:p w14:paraId="2F0DAD9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61CE1EE8"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D657DA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5</w:t>
            </w:r>
          </w:p>
        </w:tc>
        <w:tc>
          <w:tcPr>
            <w:tcW w:w="4900" w:type="dxa"/>
            <w:tcBorders>
              <w:top w:val="nil"/>
              <w:left w:val="nil"/>
              <w:bottom w:val="single" w:sz="4" w:space="0" w:color="auto"/>
              <w:right w:val="single" w:sz="4" w:space="0" w:color="auto"/>
            </w:tcBorders>
            <w:vAlign w:val="center"/>
            <w:hideMark/>
          </w:tcPr>
          <w:p w14:paraId="3992BF7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Minimum required standards</w:t>
            </w:r>
          </w:p>
        </w:tc>
        <w:tc>
          <w:tcPr>
            <w:tcW w:w="1280" w:type="dxa"/>
            <w:tcBorders>
              <w:top w:val="nil"/>
              <w:left w:val="nil"/>
              <w:bottom w:val="single" w:sz="4" w:space="0" w:color="auto"/>
              <w:right w:val="single" w:sz="4" w:space="0" w:color="auto"/>
            </w:tcBorders>
            <w:vAlign w:val="center"/>
            <w:hideMark/>
          </w:tcPr>
          <w:p w14:paraId="4DC7466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70E52DB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2317C43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D3FA39B"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3B849056"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5.1</w:t>
            </w:r>
          </w:p>
        </w:tc>
        <w:tc>
          <w:tcPr>
            <w:tcW w:w="4900" w:type="dxa"/>
            <w:tcBorders>
              <w:top w:val="nil"/>
              <w:left w:val="nil"/>
              <w:bottom w:val="single" w:sz="4" w:space="0" w:color="auto"/>
              <w:right w:val="single" w:sz="4" w:space="0" w:color="auto"/>
            </w:tcBorders>
            <w:vAlign w:val="center"/>
            <w:hideMark/>
          </w:tcPr>
          <w:p w14:paraId="67A1F5D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As per Section 12.9 of the Employer’s Requirements [375-172742], indicating required minimum standards</w:t>
            </w:r>
          </w:p>
        </w:tc>
        <w:tc>
          <w:tcPr>
            <w:tcW w:w="1280" w:type="dxa"/>
            <w:tcBorders>
              <w:top w:val="nil"/>
              <w:left w:val="nil"/>
              <w:bottom w:val="single" w:sz="4" w:space="0" w:color="auto"/>
              <w:right w:val="single" w:sz="4" w:space="0" w:color="auto"/>
            </w:tcBorders>
            <w:noWrap/>
            <w:vAlign w:val="center"/>
            <w:hideMark/>
          </w:tcPr>
          <w:p w14:paraId="4B619864"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7A201941"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3C75C62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75F95000" w14:textId="77777777" w:rsidTr="006B2A6A">
        <w:trPr>
          <w:trHeight w:val="528"/>
        </w:trPr>
        <w:tc>
          <w:tcPr>
            <w:tcW w:w="800" w:type="dxa"/>
            <w:tcBorders>
              <w:top w:val="nil"/>
              <w:left w:val="single" w:sz="4" w:space="0" w:color="auto"/>
              <w:bottom w:val="single" w:sz="4" w:space="0" w:color="auto"/>
              <w:right w:val="single" w:sz="4" w:space="0" w:color="auto"/>
            </w:tcBorders>
            <w:vAlign w:val="center"/>
            <w:hideMark/>
          </w:tcPr>
          <w:p w14:paraId="5D743830"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6B2A6A">
              <w:rPr>
                <w:rFonts w:ascii="72" w:hAnsi="72" w:cs="72"/>
                <w:b/>
                <w:bCs/>
                <w:color w:val="000000"/>
                <w:sz w:val="20"/>
                <w:szCs w:val="20"/>
                <w:lang w:val="en-ZA" w:eastAsia="en-ZA"/>
              </w:rPr>
              <w:t>6</w:t>
            </w:r>
          </w:p>
        </w:tc>
        <w:tc>
          <w:tcPr>
            <w:tcW w:w="4900" w:type="dxa"/>
            <w:tcBorders>
              <w:top w:val="nil"/>
              <w:left w:val="nil"/>
              <w:bottom w:val="single" w:sz="4" w:space="0" w:color="auto"/>
              <w:right w:val="single" w:sz="4" w:space="0" w:color="auto"/>
            </w:tcBorders>
            <w:vAlign w:val="center"/>
            <w:hideMark/>
          </w:tcPr>
          <w:p w14:paraId="4E9C8332"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6B2A6A">
              <w:rPr>
                <w:rFonts w:ascii="72" w:hAnsi="72" w:cs="72"/>
                <w:b/>
                <w:bCs/>
                <w:color w:val="000000"/>
                <w:sz w:val="20"/>
                <w:szCs w:val="20"/>
                <w:lang w:val="en-ZA" w:eastAsia="en-ZA"/>
              </w:rPr>
              <w:t>Additional Information – To be listed by the Bidder</w:t>
            </w:r>
          </w:p>
        </w:tc>
        <w:tc>
          <w:tcPr>
            <w:tcW w:w="1280" w:type="dxa"/>
            <w:tcBorders>
              <w:top w:val="nil"/>
              <w:left w:val="nil"/>
              <w:bottom w:val="single" w:sz="4" w:space="0" w:color="auto"/>
              <w:right w:val="single" w:sz="4" w:space="0" w:color="auto"/>
            </w:tcBorders>
            <w:noWrap/>
            <w:vAlign w:val="center"/>
            <w:hideMark/>
          </w:tcPr>
          <w:p w14:paraId="6561F55F"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7A0F200A"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314D1A5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r w:rsidR="006B2A6A" w:rsidRPr="006B2A6A" w14:paraId="02560F4B" w14:textId="77777777" w:rsidTr="006B2A6A">
        <w:trPr>
          <w:trHeight w:val="264"/>
        </w:trPr>
        <w:tc>
          <w:tcPr>
            <w:tcW w:w="800" w:type="dxa"/>
            <w:tcBorders>
              <w:top w:val="nil"/>
              <w:left w:val="single" w:sz="4" w:space="0" w:color="auto"/>
              <w:bottom w:val="single" w:sz="4" w:space="0" w:color="auto"/>
              <w:right w:val="single" w:sz="4" w:space="0" w:color="auto"/>
            </w:tcBorders>
            <w:vAlign w:val="center"/>
            <w:hideMark/>
          </w:tcPr>
          <w:p w14:paraId="787F179E"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6B2A6A">
              <w:rPr>
                <w:rFonts w:ascii="72" w:hAnsi="72" w:cs="72"/>
                <w:color w:val="000000"/>
                <w:sz w:val="20"/>
                <w:szCs w:val="20"/>
                <w:lang w:val="en-ZA" w:eastAsia="en-ZA"/>
              </w:rPr>
              <w:t>6.1</w:t>
            </w:r>
          </w:p>
        </w:tc>
        <w:tc>
          <w:tcPr>
            <w:tcW w:w="4900" w:type="dxa"/>
            <w:tcBorders>
              <w:top w:val="nil"/>
              <w:left w:val="nil"/>
              <w:bottom w:val="single" w:sz="4" w:space="0" w:color="auto"/>
              <w:right w:val="single" w:sz="4" w:space="0" w:color="auto"/>
            </w:tcBorders>
            <w:vAlign w:val="center"/>
            <w:hideMark/>
          </w:tcPr>
          <w:p w14:paraId="3EB9FFE9"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To be defined by the Bidder</w:t>
            </w:r>
          </w:p>
        </w:tc>
        <w:tc>
          <w:tcPr>
            <w:tcW w:w="1280" w:type="dxa"/>
            <w:tcBorders>
              <w:top w:val="nil"/>
              <w:left w:val="nil"/>
              <w:bottom w:val="single" w:sz="4" w:space="0" w:color="auto"/>
              <w:right w:val="single" w:sz="4" w:space="0" w:color="auto"/>
            </w:tcBorders>
            <w:vAlign w:val="center"/>
            <w:hideMark/>
          </w:tcPr>
          <w:p w14:paraId="009B5CB3"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6B2A6A">
              <w:rPr>
                <w:rFonts w:ascii="72" w:hAnsi="72" w:cs="72"/>
                <w:color w:val="000000"/>
                <w:sz w:val="20"/>
                <w:szCs w:val="20"/>
                <w:lang w:val="en-ZA" w:eastAsia="en-ZA"/>
              </w:rPr>
              <w:t>-</w:t>
            </w:r>
          </w:p>
        </w:tc>
        <w:tc>
          <w:tcPr>
            <w:tcW w:w="1520" w:type="dxa"/>
            <w:tcBorders>
              <w:top w:val="nil"/>
              <w:left w:val="nil"/>
              <w:bottom w:val="single" w:sz="4" w:space="0" w:color="auto"/>
              <w:right w:val="single" w:sz="4" w:space="0" w:color="auto"/>
            </w:tcBorders>
            <w:vAlign w:val="center"/>
            <w:hideMark/>
          </w:tcPr>
          <w:p w14:paraId="633FE457"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2527C8FB" w14:textId="77777777" w:rsidR="006B2A6A" w:rsidRPr="006B2A6A" w:rsidRDefault="006B2A6A" w:rsidP="006B2A6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6B2A6A">
              <w:rPr>
                <w:rFonts w:ascii="72" w:hAnsi="72" w:cs="72"/>
                <w:color w:val="000000"/>
                <w:sz w:val="20"/>
                <w:szCs w:val="20"/>
                <w:lang w:val="en-ZA" w:eastAsia="en-ZA"/>
              </w:rPr>
              <w:t> </w:t>
            </w:r>
          </w:p>
        </w:tc>
      </w:tr>
    </w:tbl>
    <w:p w14:paraId="39B0BDB8" w14:textId="5DA13537" w:rsidR="006B2A6A" w:rsidRDefault="00414554" w:rsidP="00414554">
      <w:pPr>
        <w:pStyle w:val="Heading3"/>
      </w:pPr>
      <w:r w:rsidRPr="00414554">
        <w:t>Grid Code Compliance</w:t>
      </w:r>
    </w:p>
    <w:p w14:paraId="288A7FDB" w14:textId="291D1DB1" w:rsidR="00414554" w:rsidRDefault="00414554" w:rsidP="00414554">
      <w:pPr>
        <w:pStyle w:val="Caption"/>
        <w:keepNext/>
        <w:jc w:val="left"/>
      </w:pPr>
      <w:r>
        <w:t xml:space="preserve">Table </w:t>
      </w:r>
      <w:r>
        <w:fldChar w:fldCharType="begin"/>
      </w:r>
      <w:r>
        <w:instrText xml:space="preserve"> SEQ Table \* ARABIC </w:instrText>
      </w:r>
      <w:r>
        <w:fldChar w:fldCharType="separate"/>
      </w:r>
      <w:r w:rsidR="00B020C3">
        <w:rPr>
          <w:noProof/>
        </w:rPr>
        <w:t>27</w:t>
      </w:r>
      <w:r>
        <w:fldChar w:fldCharType="end"/>
      </w:r>
      <w:r>
        <w:t xml:space="preserve"> </w:t>
      </w:r>
      <w:r w:rsidRPr="002C25E4">
        <w:t>Grid Code Compliance</w:t>
      </w:r>
    </w:p>
    <w:tbl>
      <w:tblPr>
        <w:tblW w:w="9620" w:type="dxa"/>
        <w:tblLook w:val="04A0" w:firstRow="1" w:lastRow="0" w:firstColumn="1" w:lastColumn="0" w:noHBand="0" w:noVBand="1"/>
      </w:tblPr>
      <w:tblGrid>
        <w:gridCol w:w="800"/>
        <w:gridCol w:w="4900"/>
        <w:gridCol w:w="1280"/>
        <w:gridCol w:w="1520"/>
        <w:gridCol w:w="1120"/>
      </w:tblGrid>
      <w:tr w:rsidR="00414554" w:rsidRPr="00414554" w14:paraId="50C68DFD" w14:textId="77777777" w:rsidTr="00414554">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11AB8D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Item No.</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5930F0B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Description</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459028B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Unit</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4677258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Required</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63E7DAE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Response from Bidder </w:t>
            </w:r>
          </w:p>
        </w:tc>
      </w:tr>
      <w:tr w:rsidR="00414554" w:rsidRPr="00414554" w14:paraId="6F0AE2DE"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6C41FF3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3AE8FF2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Minimum Plant Technical Grid Code Requirements for category C Plant</w:t>
            </w:r>
          </w:p>
        </w:tc>
        <w:tc>
          <w:tcPr>
            <w:tcW w:w="1280" w:type="dxa"/>
            <w:tcBorders>
              <w:top w:val="nil"/>
              <w:left w:val="nil"/>
              <w:bottom w:val="single" w:sz="4" w:space="0" w:color="auto"/>
              <w:right w:val="single" w:sz="4" w:space="0" w:color="auto"/>
            </w:tcBorders>
            <w:vAlign w:val="center"/>
            <w:hideMark/>
          </w:tcPr>
          <w:p w14:paraId="1791661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00661E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4FE7148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4B89DA49"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0FAE537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2DC4B69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Voltage range as per Category C in the renewable Grid Code of South Africa</w:t>
            </w:r>
          </w:p>
        </w:tc>
        <w:tc>
          <w:tcPr>
            <w:tcW w:w="1280" w:type="dxa"/>
            <w:tcBorders>
              <w:top w:val="nil"/>
              <w:left w:val="nil"/>
              <w:bottom w:val="single" w:sz="4" w:space="0" w:color="auto"/>
              <w:right w:val="single" w:sz="4" w:space="0" w:color="auto"/>
            </w:tcBorders>
            <w:noWrap/>
            <w:vAlign w:val="center"/>
            <w:hideMark/>
          </w:tcPr>
          <w:p w14:paraId="6E9DF88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3D5430E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61E5E4D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2B84D100"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028800D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36959F5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Frequency as per Category C in the renewable Grid Code of South Africa</w:t>
            </w:r>
          </w:p>
        </w:tc>
        <w:tc>
          <w:tcPr>
            <w:tcW w:w="1280" w:type="dxa"/>
            <w:tcBorders>
              <w:top w:val="nil"/>
              <w:left w:val="nil"/>
              <w:bottom w:val="single" w:sz="4" w:space="0" w:color="auto"/>
              <w:right w:val="single" w:sz="4" w:space="0" w:color="auto"/>
            </w:tcBorders>
            <w:noWrap/>
            <w:vAlign w:val="center"/>
            <w:hideMark/>
          </w:tcPr>
          <w:p w14:paraId="250E6E8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35B3EC9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52874C3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6CF1D765"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2152A4C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1.3</w:t>
            </w:r>
          </w:p>
        </w:tc>
        <w:tc>
          <w:tcPr>
            <w:tcW w:w="4900" w:type="dxa"/>
            <w:tcBorders>
              <w:top w:val="nil"/>
              <w:left w:val="nil"/>
              <w:bottom w:val="single" w:sz="4" w:space="0" w:color="auto"/>
              <w:right w:val="single" w:sz="4" w:space="0" w:color="auto"/>
            </w:tcBorders>
            <w:vAlign w:val="center"/>
            <w:hideMark/>
          </w:tcPr>
          <w:p w14:paraId="7A87129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Voltage ride through as per Category C in the renewable Grid Code of South Africa</w:t>
            </w:r>
          </w:p>
        </w:tc>
        <w:tc>
          <w:tcPr>
            <w:tcW w:w="1280" w:type="dxa"/>
            <w:tcBorders>
              <w:top w:val="nil"/>
              <w:left w:val="nil"/>
              <w:bottom w:val="single" w:sz="4" w:space="0" w:color="auto"/>
              <w:right w:val="single" w:sz="4" w:space="0" w:color="auto"/>
            </w:tcBorders>
            <w:noWrap/>
            <w:vAlign w:val="center"/>
            <w:hideMark/>
          </w:tcPr>
          <w:p w14:paraId="2AE2326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42B589B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49701C1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573099AA"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14E13D5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1.4</w:t>
            </w:r>
          </w:p>
        </w:tc>
        <w:tc>
          <w:tcPr>
            <w:tcW w:w="4900" w:type="dxa"/>
            <w:tcBorders>
              <w:top w:val="nil"/>
              <w:left w:val="nil"/>
              <w:bottom w:val="single" w:sz="4" w:space="0" w:color="auto"/>
              <w:right w:val="single" w:sz="4" w:space="0" w:color="auto"/>
            </w:tcBorders>
            <w:vAlign w:val="center"/>
            <w:hideMark/>
          </w:tcPr>
          <w:p w14:paraId="1FFC2CC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Power Quality as per Category C in the renewable Grid Code of South Africa</w:t>
            </w:r>
          </w:p>
        </w:tc>
        <w:tc>
          <w:tcPr>
            <w:tcW w:w="1280" w:type="dxa"/>
            <w:tcBorders>
              <w:top w:val="nil"/>
              <w:left w:val="nil"/>
              <w:bottom w:val="single" w:sz="4" w:space="0" w:color="auto"/>
              <w:right w:val="single" w:sz="4" w:space="0" w:color="auto"/>
            </w:tcBorders>
            <w:noWrap/>
            <w:vAlign w:val="center"/>
            <w:hideMark/>
          </w:tcPr>
          <w:p w14:paraId="284E517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5F9727A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44D9161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6839CB6E"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7E83E28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1.5</w:t>
            </w:r>
          </w:p>
        </w:tc>
        <w:tc>
          <w:tcPr>
            <w:tcW w:w="4900" w:type="dxa"/>
            <w:tcBorders>
              <w:top w:val="nil"/>
              <w:left w:val="nil"/>
              <w:bottom w:val="single" w:sz="4" w:space="0" w:color="auto"/>
              <w:right w:val="single" w:sz="4" w:space="0" w:color="auto"/>
            </w:tcBorders>
            <w:vAlign w:val="center"/>
            <w:hideMark/>
          </w:tcPr>
          <w:p w14:paraId="249631B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Power Frequency response as per Category C in the renewable Grid Code of South Africa</w:t>
            </w:r>
          </w:p>
        </w:tc>
        <w:tc>
          <w:tcPr>
            <w:tcW w:w="1280" w:type="dxa"/>
            <w:tcBorders>
              <w:top w:val="nil"/>
              <w:left w:val="nil"/>
              <w:bottom w:val="single" w:sz="4" w:space="0" w:color="auto"/>
              <w:right w:val="single" w:sz="4" w:space="0" w:color="auto"/>
            </w:tcBorders>
            <w:noWrap/>
            <w:vAlign w:val="center"/>
            <w:hideMark/>
          </w:tcPr>
          <w:p w14:paraId="30FEA0E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3370CE0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099D079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466DCDFB"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0C3E1A0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1.6</w:t>
            </w:r>
          </w:p>
        </w:tc>
        <w:tc>
          <w:tcPr>
            <w:tcW w:w="4900" w:type="dxa"/>
            <w:tcBorders>
              <w:top w:val="nil"/>
              <w:left w:val="nil"/>
              <w:bottom w:val="single" w:sz="4" w:space="0" w:color="auto"/>
              <w:right w:val="single" w:sz="4" w:space="0" w:color="auto"/>
            </w:tcBorders>
            <w:vAlign w:val="center"/>
            <w:hideMark/>
          </w:tcPr>
          <w:p w14:paraId="457A051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Reactive Power Capabilities as per Category C in the renewable Grid Code of South Africa </w:t>
            </w:r>
          </w:p>
        </w:tc>
        <w:tc>
          <w:tcPr>
            <w:tcW w:w="1280" w:type="dxa"/>
            <w:tcBorders>
              <w:top w:val="nil"/>
              <w:left w:val="nil"/>
              <w:bottom w:val="single" w:sz="4" w:space="0" w:color="auto"/>
              <w:right w:val="single" w:sz="4" w:space="0" w:color="auto"/>
            </w:tcBorders>
            <w:noWrap/>
            <w:vAlign w:val="center"/>
            <w:hideMark/>
          </w:tcPr>
          <w:p w14:paraId="75222F2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3B78B9C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217CA90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1DF15209" w14:textId="77777777" w:rsidTr="00414554">
        <w:trPr>
          <w:trHeight w:val="540"/>
        </w:trPr>
        <w:tc>
          <w:tcPr>
            <w:tcW w:w="800" w:type="dxa"/>
            <w:tcBorders>
              <w:top w:val="nil"/>
              <w:left w:val="single" w:sz="4" w:space="0" w:color="auto"/>
              <w:bottom w:val="single" w:sz="4" w:space="0" w:color="auto"/>
              <w:right w:val="single" w:sz="4" w:space="0" w:color="auto"/>
            </w:tcBorders>
            <w:vAlign w:val="center"/>
            <w:hideMark/>
          </w:tcPr>
          <w:p w14:paraId="7D83FED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1.7</w:t>
            </w:r>
          </w:p>
        </w:tc>
        <w:tc>
          <w:tcPr>
            <w:tcW w:w="4900" w:type="dxa"/>
            <w:tcBorders>
              <w:top w:val="nil"/>
              <w:left w:val="nil"/>
              <w:bottom w:val="single" w:sz="4" w:space="0" w:color="auto"/>
              <w:right w:val="single" w:sz="4" w:space="0" w:color="auto"/>
            </w:tcBorders>
            <w:vAlign w:val="center"/>
            <w:hideMark/>
          </w:tcPr>
          <w:p w14:paraId="4BD50E3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Protection and fault levels as per Category C in the renewable Grid Code of South Africa</w:t>
            </w:r>
          </w:p>
        </w:tc>
        <w:tc>
          <w:tcPr>
            <w:tcW w:w="1280" w:type="dxa"/>
            <w:tcBorders>
              <w:top w:val="nil"/>
              <w:left w:val="nil"/>
              <w:bottom w:val="single" w:sz="4" w:space="0" w:color="auto"/>
              <w:right w:val="single" w:sz="4" w:space="0" w:color="auto"/>
            </w:tcBorders>
            <w:noWrap/>
            <w:vAlign w:val="center"/>
            <w:hideMark/>
          </w:tcPr>
          <w:p w14:paraId="479055F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Yes/No</w:t>
            </w:r>
          </w:p>
        </w:tc>
        <w:tc>
          <w:tcPr>
            <w:tcW w:w="1520" w:type="dxa"/>
            <w:tcBorders>
              <w:top w:val="nil"/>
              <w:left w:val="nil"/>
              <w:bottom w:val="single" w:sz="4" w:space="0" w:color="auto"/>
              <w:right w:val="single" w:sz="4" w:space="0" w:color="auto"/>
            </w:tcBorders>
            <w:vAlign w:val="center"/>
            <w:hideMark/>
          </w:tcPr>
          <w:p w14:paraId="073DA3D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Yes</w:t>
            </w:r>
          </w:p>
        </w:tc>
        <w:tc>
          <w:tcPr>
            <w:tcW w:w="1120" w:type="dxa"/>
            <w:tcBorders>
              <w:top w:val="nil"/>
              <w:left w:val="nil"/>
              <w:bottom w:val="single" w:sz="4" w:space="0" w:color="auto"/>
              <w:right w:val="single" w:sz="4" w:space="0" w:color="auto"/>
            </w:tcBorders>
            <w:noWrap/>
            <w:vAlign w:val="center"/>
            <w:hideMark/>
          </w:tcPr>
          <w:p w14:paraId="62C440A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4AE6FB09" w14:textId="77777777" w:rsidTr="00414554">
        <w:trPr>
          <w:trHeight w:val="276"/>
        </w:trPr>
        <w:tc>
          <w:tcPr>
            <w:tcW w:w="800" w:type="dxa"/>
            <w:tcBorders>
              <w:top w:val="nil"/>
              <w:left w:val="single" w:sz="4" w:space="0" w:color="auto"/>
              <w:bottom w:val="single" w:sz="4" w:space="0" w:color="auto"/>
              <w:right w:val="single" w:sz="4" w:space="0" w:color="auto"/>
            </w:tcBorders>
            <w:vAlign w:val="center"/>
            <w:hideMark/>
          </w:tcPr>
          <w:p w14:paraId="4DE4F76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63F476A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Plant Required Control Functions </w:t>
            </w:r>
          </w:p>
        </w:tc>
        <w:tc>
          <w:tcPr>
            <w:tcW w:w="1280" w:type="dxa"/>
            <w:tcBorders>
              <w:top w:val="nil"/>
              <w:left w:val="nil"/>
              <w:bottom w:val="single" w:sz="4" w:space="0" w:color="auto"/>
              <w:right w:val="single" w:sz="4" w:space="0" w:color="auto"/>
            </w:tcBorders>
            <w:vAlign w:val="center"/>
            <w:hideMark/>
          </w:tcPr>
          <w:p w14:paraId="3479842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34D03DB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33DD468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043B985D"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A39743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292D3E8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Voltage Control </w:t>
            </w:r>
          </w:p>
        </w:tc>
        <w:tc>
          <w:tcPr>
            <w:tcW w:w="1280" w:type="dxa"/>
            <w:tcBorders>
              <w:top w:val="nil"/>
              <w:left w:val="nil"/>
              <w:bottom w:val="single" w:sz="4" w:space="0" w:color="auto"/>
              <w:right w:val="single" w:sz="4" w:space="0" w:color="auto"/>
            </w:tcBorders>
            <w:vAlign w:val="center"/>
            <w:hideMark/>
          </w:tcPr>
          <w:p w14:paraId="47C55A6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929D73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53242D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D38C48A"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D50E23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2303BEF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Power Factor Control </w:t>
            </w:r>
          </w:p>
        </w:tc>
        <w:tc>
          <w:tcPr>
            <w:tcW w:w="1280" w:type="dxa"/>
            <w:tcBorders>
              <w:top w:val="nil"/>
              <w:left w:val="nil"/>
              <w:bottom w:val="single" w:sz="4" w:space="0" w:color="auto"/>
              <w:right w:val="single" w:sz="4" w:space="0" w:color="auto"/>
            </w:tcBorders>
            <w:vAlign w:val="center"/>
            <w:hideMark/>
          </w:tcPr>
          <w:p w14:paraId="61C2A36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302DEA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023EC9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BC098AA"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25D89E8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024663F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Reactive Power Control </w:t>
            </w:r>
          </w:p>
        </w:tc>
        <w:tc>
          <w:tcPr>
            <w:tcW w:w="1280" w:type="dxa"/>
            <w:tcBorders>
              <w:top w:val="nil"/>
              <w:left w:val="nil"/>
              <w:bottom w:val="single" w:sz="4" w:space="0" w:color="auto"/>
              <w:right w:val="single" w:sz="4" w:space="0" w:color="auto"/>
            </w:tcBorders>
            <w:vAlign w:val="center"/>
            <w:hideMark/>
          </w:tcPr>
          <w:p w14:paraId="6175695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0574FC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09C6AF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9E0F333"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6AD932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3</w:t>
            </w:r>
          </w:p>
        </w:tc>
        <w:tc>
          <w:tcPr>
            <w:tcW w:w="4900" w:type="dxa"/>
            <w:tcBorders>
              <w:top w:val="nil"/>
              <w:left w:val="nil"/>
              <w:bottom w:val="single" w:sz="4" w:space="0" w:color="auto"/>
              <w:right w:val="single" w:sz="4" w:space="0" w:color="auto"/>
            </w:tcBorders>
            <w:vAlign w:val="center"/>
            <w:hideMark/>
          </w:tcPr>
          <w:p w14:paraId="5BF3913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Minimum required standards  </w:t>
            </w:r>
          </w:p>
        </w:tc>
        <w:tc>
          <w:tcPr>
            <w:tcW w:w="1280" w:type="dxa"/>
            <w:tcBorders>
              <w:top w:val="nil"/>
              <w:left w:val="nil"/>
              <w:bottom w:val="single" w:sz="4" w:space="0" w:color="auto"/>
              <w:right w:val="single" w:sz="4" w:space="0" w:color="auto"/>
            </w:tcBorders>
            <w:vAlign w:val="center"/>
            <w:hideMark/>
          </w:tcPr>
          <w:p w14:paraId="2A15E3F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24D7221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6C42CDE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6FAEAD40"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25DEC9D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6EF2F10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Grid Connection Code for Renewable </w:t>
            </w:r>
          </w:p>
        </w:tc>
        <w:tc>
          <w:tcPr>
            <w:tcW w:w="1280" w:type="dxa"/>
            <w:tcBorders>
              <w:top w:val="nil"/>
              <w:left w:val="nil"/>
              <w:bottom w:val="single" w:sz="4" w:space="0" w:color="auto"/>
              <w:right w:val="single" w:sz="4" w:space="0" w:color="auto"/>
            </w:tcBorders>
            <w:vAlign w:val="center"/>
            <w:hideMark/>
          </w:tcPr>
          <w:p w14:paraId="7916BB1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81552A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5119C8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880A20F"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1B3951A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4900" w:type="dxa"/>
            <w:tcBorders>
              <w:top w:val="nil"/>
              <w:left w:val="nil"/>
              <w:bottom w:val="single" w:sz="4" w:space="0" w:color="auto"/>
              <w:right w:val="single" w:sz="4" w:space="0" w:color="auto"/>
            </w:tcBorders>
            <w:vAlign w:val="center"/>
            <w:hideMark/>
          </w:tcPr>
          <w:p w14:paraId="00FE78F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Power Plants (RPPs) Connected to the Electricity Transmission system (TS) or the Distribution System (DS) in South Africa </w:t>
            </w:r>
          </w:p>
        </w:tc>
        <w:tc>
          <w:tcPr>
            <w:tcW w:w="1280" w:type="dxa"/>
            <w:tcBorders>
              <w:top w:val="nil"/>
              <w:left w:val="nil"/>
              <w:bottom w:val="single" w:sz="4" w:space="0" w:color="auto"/>
              <w:right w:val="single" w:sz="4" w:space="0" w:color="auto"/>
            </w:tcBorders>
            <w:vAlign w:val="center"/>
            <w:hideMark/>
          </w:tcPr>
          <w:p w14:paraId="3D737AE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23E4A8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7ABE103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4867876B"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29D60D5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4</w:t>
            </w:r>
          </w:p>
        </w:tc>
        <w:tc>
          <w:tcPr>
            <w:tcW w:w="4900" w:type="dxa"/>
            <w:tcBorders>
              <w:top w:val="nil"/>
              <w:left w:val="nil"/>
              <w:bottom w:val="single" w:sz="4" w:space="0" w:color="auto"/>
              <w:right w:val="single" w:sz="4" w:space="0" w:color="auto"/>
            </w:tcBorders>
            <w:vAlign w:val="center"/>
            <w:hideMark/>
          </w:tcPr>
          <w:p w14:paraId="13CB828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Additional Information – To be listed by the Bidder </w:t>
            </w:r>
          </w:p>
        </w:tc>
        <w:tc>
          <w:tcPr>
            <w:tcW w:w="1280" w:type="dxa"/>
            <w:tcBorders>
              <w:top w:val="nil"/>
              <w:left w:val="nil"/>
              <w:bottom w:val="single" w:sz="4" w:space="0" w:color="auto"/>
              <w:right w:val="single" w:sz="4" w:space="0" w:color="auto"/>
            </w:tcBorders>
            <w:noWrap/>
            <w:vAlign w:val="center"/>
            <w:hideMark/>
          </w:tcPr>
          <w:p w14:paraId="015C25E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727D29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w:t>
            </w:r>
          </w:p>
        </w:tc>
        <w:tc>
          <w:tcPr>
            <w:tcW w:w="1120" w:type="dxa"/>
            <w:tcBorders>
              <w:top w:val="nil"/>
              <w:left w:val="nil"/>
              <w:bottom w:val="single" w:sz="4" w:space="0" w:color="auto"/>
              <w:right w:val="single" w:sz="4" w:space="0" w:color="auto"/>
            </w:tcBorders>
            <w:noWrap/>
            <w:vAlign w:val="center"/>
            <w:hideMark/>
          </w:tcPr>
          <w:p w14:paraId="5DC7788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w:t>
            </w:r>
          </w:p>
        </w:tc>
      </w:tr>
      <w:tr w:rsidR="00414554" w:rsidRPr="00414554" w14:paraId="7F4D3D1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6C2EC7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3EF552F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defined by the Bidder </w:t>
            </w:r>
          </w:p>
        </w:tc>
        <w:tc>
          <w:tcPr>
            <w:tcW w:w="1280" w:type="dxa"/>
            <w:tcBorders>
              <w:top w:val="nil"/>
              <w:left w:val="nil"/>
              <w:bottom w:val="single" w:sz="4" w:space="0" w:color="auto"/>
              <w:right w:val="single" w:sz="4" w:space="0" w:color="auto"/>
            </w:tcBorders>
            <w:vAlign w:val="center"/>
            <w:hideMark/>
          </w:tcPr>
          <w:p w14:paraId="647D86A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3EA2BCB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120" w:type="dxa"/>
            <w:tcBorders>
              <w:top w:val="nil"/>
              <w:left w:val="nil"/>
              <w:bottom w:val="single" w:sz="4" w:space="0" w:color="auto"/>
              <w:right w:val="single" w:sz="4" w:space="0" w:color="auto"/>
            </w:tcBorders>
            <w:vAlign w:val="center"/>
            <w:hideMark/>
          </w:tcPr>
          <w:p w14:paraId="042E4D0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bl>
    <w:p w14:paraId="54A22164" w14:textId="77777777" w:rsidR="00414554" w:rsidRDefault="00414554" w:rsidP="00414554">
      <w:pPr>
        <w:pStyle w:val="BodyText"/>
      </w:pPr>
    </w:p>
    <w:p w14:paraId="6EBEFB43" w14:textId="578DC316" w:rsidR="00414554" w:rsidRDefault="00414554" w:rsidP="00414554">
      <w:pPr>
        <w:pStyle w:val="Heading1"/>
      </w:pPr>
      <w:r w:rsidRPr="00414554">
        <w:t>CONTROL AND MONITORING SYSTEM (CMS)</w:t>
      </w:r>
    </w:p>
    <w:p w14:paraId="4986E47A" w14:textId="1F17C30F" w:rsidR="00414554" w:rsidRDefault="00414554" w:rsidP="00414554">
      <w:pPr>
        <w:pStyle w:val="Heading2"/>
      </w:pPr>
      <w:r w:rsidRPr="00414554">
        <w:t>CMS CRITERIA</w:t>
      </w:r>
    </w:p>
    <w:p w14:paraId="223B0489" w14:textId="5CBE10EA" w:rsidR="00414554" w:rsidRDefault="00414554" w:rsidP="00414554">
      <w:pPr>
        <w:pStyle w:val="Caption"/>
        <w:keepNext/>
        <w:jc w:val="left"/>
      </w:pPr>
      <w:r>
        <w:t xml:space="preserve">Table </w:t>
      </w:r>
      <w:r>
        <w:fldChar w:fldCharType="begin"/>
      </w:r>
      <w:r>
        <w:instrText xml:space="preserve"> SEQ Table \* ARABIC </w:instrText>
      </w:r>
      <w:r>
        <w:fldChar w:fldCharType="separate"/>
      </w:r>
      <w:r w:rsidR="00B020C3">
        <w:rPr>
          <w:noProof/>
        </w:rPr>
        <w:t>28</w:t>
      </w:r>
      <w:r>
        <w:fldChar w:fldCharType="end"/>
      </w:r>
      <w:r>
        <w:t xml:space="preserve"> </w:t>
      </w:r>
      <w:r w:rsidRPr="001C0EA4">
        <w:t>CMS CRITERIA</w:t>
      </w:r>
    </w:p>
    <w:tbl>
      <w:tblPr>
        <w:tblW w:w="9620" w:type="dxa"/>
        <w:tblLook w:val="04A0" w:firstRow="1" w:lastRow="0" w:firstColumn="1" w:lastColumn="0" w:noHBand="0" w:noVBand="1"/>
      </w:tblPr>
      <w:tblGrid>
        <w:gridCol w:w="800"/>
        <w:gridCol w:w="4900"/>
        <w:gridCol w:w="1280"/>
        <w:gridCol w:w="1520"/>
        <w:gridCol w:w="1120"/>
      </w:tblGrid>
      <w:tr w:rsidR="00414554" w:rsidRPr="00414554" w14:paraId="4D13EA0C" w14:textId="77777777" w:rsidTr="00414554">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9E3693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04483E0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628013E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6687F60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08F57EF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Response from Bidder </w:t>
            </w:r>
          </w:p>
        </w:tc>
      </w:tr>
      <w:tr w:rsidR="00414554" w:rsidRPr="00414554" w14:paraId="3A9CC76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006A9E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w:t>
            </w:r>
          </w:p>
        </w:tc>
        <w:tc>
          <w:tcPr>
            <w:tcW w:w="8820" w:type="dxa"/>
            <w:gridSpan w:val="4"/>
            <w:tcBorders>
              <w:top w:val="single" w:sz="4" w:space="0" w:color="auto"/>
              <w:left w:val="nil"/>
              <w:bottom w:val="single" w:sz="4" w:space="0" w:color="auto"/>
              <w:right w:val="single" w:sz="4" w:space="0" w:color="auto"/>
            </w:tcBorders>
            <w:vAlign w:val="center"/>
            <w:hideMark/>
          </w:tcPr>
          <w:p w14:paraId="6AB19B3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Experience in CMS or SCADA systems for Utility scale PV plant applications </w:t>
            </w:r>
          </w:p>
        </w:tc>
      </w:tr>
      <w:tr w:rsidR="00414554" w:rsidRPr="00414554" w14:paraId="773939D8" w14:textId="77777777" w:rsidTr="00414554">
        <w:trPr>
          <w:trHeight w:val="1584"/>
        </w:trPr>
        <w:tc>
          <w:tcPr>
            <w:tcW w:w="800" w:type="dxa"/>
            <w:tcBorders>
              <w:top w:val="nil"/>
              <w:left w:val="single" w:sz="4" w:space="0" w:color="auto"/>
              <w:bottom w:val="single" w:sz="4" w:space="0" w:color="auto"/>
              <w:right w:val="single" w:sz="4" w:space="0" w:color="auto"/>
            </w:tcBorders>
            <w:vAlign w:val="center"/>
            <w:hideMark/>
          </w:tcPr>
          <w:p w14:paraId="2B9A914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63C37ED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Bidder shall provide proof of successful installation of the proposed CMS/SCADA network on PV plants. Proof shall be provided in a table of references with plant name, plant capacity, year commissioned, CMS system details.  </w:t>
            </w:r>
          </w:p>
        </w:tc>
        <w:tc>
          <w:tcPr>
            <w:tcW w:w="1280" w:type="dxa"/>
            <w:tcBorders>
              <w:top w:val="nil"/>
              <w:left w:val="nil"/>
              <w:bottom w:val="single" w:sz="4" w:space="0" w:color="auto"/>
              <w:right w:val="single" w:sz="4" w:space="0" w:color="auto"/>
            </w:tcBorders>
            <w:vAlign w:val="center"/>
            <w:hideMark/>
          </w:tcPr>
          <w:p w14:paraId="5DE5231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3A7F28C7" w14:textId="72F7AF8C"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Five (5) PV plants around the world, of ≥ </w:t>
            </w:r>
            <w:del w:id="108" w:author="Onkgopotse Leeuw" w:date="2025-12-09T09:40:00Z" w16du:dateUtc="2025-12-09T07:40:00Z">
              <w:r w:rsidR="00E80ACA" w:rsidDel="00DC230C">
                <w:rPr>
                  <w:rFonts w:ascii="72" w:hAnsi="72" w:cs="72"/>
                  <w:color w:val="000000"/>
                  <w:sz w:val="20"/>
                  <w:szCs w:val="20"/>
                  <w:lang w:val="en-ZA" w:eastAsia="en-ZA"/>
                </w:rPr>
                <w:delText>2</w:delText>
              </w:r>
            </w:del>
            <w:ins w:id="109" w:author="Onkgopotse Leeuw" w:date="2025-12-09T09:40:00Z" w16du:dateUtc="2025-12-09T07:40:00Z">
              <w:r w:rsidR="00DC230C">
                <w:rPr>
                  <w:rFonts w:ascii="72" w:hAnsi="72" w:cs="72"/>
                  <w:color w:val="000000"/>
                  <w:sz w:val="20"/>
                  <w:szCs w:val="20"/>
                  <w:lang w:val="en-ZA" w:eastAsia="en-ZA"/>
                </w:rPr>
                <w:t>1</w:t>
              </w:r>
            </w:ins>
            <w:r w:rsidRPr="00414554">
              <w:rPr>
                <w:rFonts w:ascii="72" w:hAnsi="72" w:cs="72"/>
                <w:color w:val="000000"/>
                <w:sz w:val="20"/>
                <w:szCs w:val="20"/>
                <w:lang w:val="en-ZA" w:eastAsia="en-ZA"/>
              </w:rPr>
              <w:t xml:space="preserve">0MWac each, during the past 7 years </w:t>
            </w:r>
          </w:p>
        </w:tc>
        <w:tc>
          <w:tcPr>
            <w:tcW w:w="1120" w:type="dxa"/>
            <w:tcBorders>
              <w:top w:val="nil"/>
              <w:left w:val="nil"/>
              <w:bottom w:val="single" w:sz="4" w:space="0" w:color="auto"/>
              <w:right w:val="single" w:sz="4" w:space="0" w:color="auto"/>
            </w:tcBorders>
            <w:vAlign w:val="center"/>
            <w:hideMark/>
          </w:tcPr>
          <w:p w14:paraId="3B4C3FD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2754093" w14:textId="77777777" w:rsidTr="00414554">
        <w:trPr>
          <w:trHeight w:val="2640"/>
        </w:trPr>
        <w:tc>
          <w:tcPr>
            <w:tcW w:w="800" w:type="dxa"/>
            <w:tcBorders>
              <w:top w:val="nil"/>
              <w:left w:val="single" w:sz="4" w:space="0" w:color="auto"/>
              <w:bottom w:val="single" w:sz="4" w:space="0" w:color="auto"/>
              <w:right w:val="single" w:sz="4" w:space="0" w:color="auto"/>
            </w:tcBorders>
            <w:vAlign w:val="center"/>
            <w:hideMark/>
          </w:tcPr>
          <w:p w14:paraId="696D1C8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19EBAFF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Bidder provides proof of experience with the proposed software. </w:t>
            </w:r>
            <w:r w:rsidRPr="00414554">
              <w:rPr>
                <w:rFonts w:ascii="72" w:hAnsi="72" w:cs="72"/>
                <w:color w:val="000000"/>
                <w:sz w:val="20"/>
                <w:szCs w:val="20"/>
                <w:lang w:val="en-ZA" w:eastAsia="en-ZA"/>
              </w:rPr>
              <w:br/>
              <w:t xml:space="preserve">Proof shall be provided in a table of references with plant name, plant capacity, year commissioned, CMS system details, The CMS details shall include network layout, CMS overview report including Original Equipment Manufacturer (OEM) equipment information of all hardware and software, operator Human Machine Interface (HMI) screen dumps of the various display tabs. </w:t>
            </w:r>
          </w:p>
        </w:tc>
        <w:tc>
          <w:tcPr>
            <w:tcW w:w="1280" w:type="dxa"/>
            <w:tcBorders>
              <w:top w:val="nil"/>
              <w:left w:val="nil"/>
              <w:bottom w:val="single" w:sz="4" w:space="0" w:color="auto"/>
              <w:right w:val="single" w:sz="4" w:space="0" w:color="auto"/>
            </w:tcBorders>
            <w:vAlign w:val="center"/>
            <w:hideMark/>
          </w:tcPr>
          <w:p w14:paraId="01CAA9E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56E45FC7" w14:textId="370F46F0"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Two (2) PV plants ≥ </w:t>
            </w:r>
            <w:del w:id="110" w:author="Onkgopotse Leeuw" w:date="2025-12-09T09:41:00Z" w16du:dateUtc="2025-12-09T07:41:00Z">
              <w:r w:rsidRPr="00414554" w:rsidDel="004B4B41">
                <w:rPr>
                  <w:rFonts w:ascii="72" w:hAnsi="72" w:cs="72"/>
                  <w:color w:val="000000"/>
                  <w:sz w:val="20"/>
                  <w:szCs w:val="20"/>
                  <w:lang w:val="en-ZA" w:eastAsia="en-ZA"/>
                </w:rPr>
                <w:delText>5</w:delText>
              </w:r>
            </w:del>
            <w:ins w:id="111" w:author="Onkgopotse Leeuw" w:date="2025-12-09T09:41:00Z" w16du:dateUtc="2025-12-09T07:41:00Z">
              <w:r w:rsidR="004B4B41">
                <w:rPr>
                  <w:rFonts w:ascii="72" w:hAnsi="72" w:cs="72"/>
                  <w:color w:val="000000"/>
                  <w:sz w:val="20"/>
                  <w:szCs w:val="20"/>
                  <w:lang w:val="en-ZA" w:eastAsia="en-ZA"/>
                </w:rPr>
                <w:t>1</w:t>
              </w:r>
            </w:ins>
            <w:r w:rsidRPr="00414554">
              <w:rPr>
                <w:rFonts w:ascii="72" w:hAnsi="72" w:cs="72"/>
                <w:color w:val="000000"/>
                <w:sz w:val="20"/>
                <w:szCs w:val="20"/>
                <w:lang w:val="en-ZA" w:eastAsia="en-ZA"/>
              </w:rPr>
              <w:t xml:space="preserve">0MW each, during the past 5 years </w:t>
            </w:r>
          </w:p>
        </w:tc>
        <w:tc>
          <w:tcPr>
            <w:tcW w:w="1120" w:type="dxa"/>
            <w:tcBorders>
              <w:top w:val="nil"/>
              <w:left w:val="nil"/>
              <w:bottom w:val="single" w:sz="4" w:space="0" w:color="auto"/>
              <w:right w:val="single" w:sz="4" w:space="0" w:color="auto"/>
            </w:tcBorders>
            <w:vAlign w:val="center"/>
            <w:hideMark/>
          </w:tcPr>
          <w:p w14:paraId="123B27D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96F21EA"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73B017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2</w:t>
            </w:r>
          </w:p>
        </w:tc>
        <w:tc>
          <w:tcPr>
            <w:tcW w:w="8820" w:type="dxa"/>
            <w:gridSpan w:val="4"/>
            <w:tcBorders>
              <w:top w:val="single" w:sz="4" w:space="0" w:color="auto"/>
              <w:left w:val="nil"/>
              <w:bottom w:val="single" w:sz="4" w:space="0" w:color="auto"/>
              <w:right w:val="single" w:sz="4" w:space="0" w:color="auto"/>
            </w:tcBorders>
            <w:vAlign w:val="center"/>
            <w:hideMark/>
          </w:tcPr>
          <w:p w14:paraId="5DB4500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CMS Compliance </w:t>
            </w:r>
          </w:p>
        </w:tc>
      </w:tr>
      <w:tr w:rsidR="00414554" w:rsidRPr="00414554" w14:paraId="0EDAD18F"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6774F42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0CC6AC4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CMS network single line diagram showing Plant Interface architecture (high level) </w:t>
            </w:r>
          </w:p>
        </w:tc>
        <w:tc>
          <w:tcPr>
            <w:tcW w:w="1280" w:type="dxa"/>
            <w:tcBorders>
              <w:top w:val="nil"/>
              <w:left w:val="nil"/>
              <w:bottom w:val="single" w:sz="4" w:space="0" w:color="auto"/>
              <w:right w:val="single" w:sz="4" w:space="0" w:color="auto"/>
            </w:tcBorders>
            <w:vAlign w:val="center"/>
            <w:hideMark/>
          </w:tcPr>
          <w:p w14:paraId="3CCCA15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155AC1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EB7DE6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AEAF8BE"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7BA615C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2D9DF09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CMS equipment and cable list in tabular format (basic) </w:t>
            </w:r>
          </w:p>
        </w:tc>
        <w:tc>
          <w:tcPr>
            <w:tcW w:w="1280" w:type="dxa"/>
            <w:tcBorders>
              <w:top w:val="nil"/>
              <w:left w:val="nil"/>
              <w:bottom w:val="single" w:sz="4" w:space="0" w:color="auto"/>
              <w:right w:val="single" w:sz="4" w:space="0" w:color="auto"/>
            </w:tcBorders>
            <w:vAlign w:val="center"/>
            <w:hideMark/>
          </w:tcPr>
          <w:p w14:paraId="1F23E2B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EBE5F9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86662D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9E2A891"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2355900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248331E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Field wiring philosophy (basic) </w:t>
            </w:r>
          </w:p>
        </w:tc>
        <w:tc>
          <w:tcPr>
            <w:tcW w:w="1280" w:type="dxa"/>
            <w:tcBorders>
              <w:top w:val="nil"/>
              <w:left w:val="nil"/>
              <w:bottom w:val="single" w:sz="4" w:space="0" w:color="auto"/>
              <w:right w:val="single" w:sz="4" w:space="0" w:color="auto"/>
            </w:tcBorders>
            <w:vAlign w:val="center"/>
            <w:hideMark/>
          </w:tcPr>
          <w:p w14:paraId="581DA70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49DC86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41D0F5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B3AC2AB"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6769975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2.4</w:t>
            </w:r>
          </w:p>
        </w:tc>
        <w:tc>
          <w:tcPr>
            <w:tcW w:w="4900" w:type="dxa"/>
            <w:tcBorders>
              <w:top w:val="nil"/>
              <w:left w:val="nil"/>
              <w:bottom w:val="single" w:sz="4" w:space="0" w:color="auto"/>
              <w:right w:val="single" w:sz="4" w:space="0" w:color="auto"/>
            </w:tcBorders>
            <w:vAlign w:val="center"/>
            <w:hideMark/>
          </w:tcPr>
          <w:p w14:paraId="58DFEE8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CMS power supply and power distribution diagram, showing UPS and battery bank sizing (high level) </w:t>
            </w:r>
          </w:p>
        </w:tc>
        <w:tc>
          <w:tcPr>
            <w:tcW w:w="1280" w:type="dxa"/>
            <w:tcBorders>
              <w:top w:val="nil"/>
              <w:left w:val="nil"/>
              <w:bottom w:val="single" w:sz="4" w:space="0" w:color="auto"/>
              <w:right w:val="single" w:sz="4" w:space="0" w:color="auto"/>
            </w:tcBorders>
            <w:vAlign w:val="center"/>
            <w:hideMark/>
          </w:tcPr>
          <w:p w14:paraId="21CF5A1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ABECC3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4AC260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B0A1671"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684AC68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2.5</w:t>
            </w:r>
          </w:p>
        </w:tc>
        <w:tc>
          <w:tcPr>
            <w:tcW w:w="4900" w:type="dxa"/>
            <w:tcBorders>
              <w:top w:val="nil"/>
              <w:left w:val="nil"/>
              <w:bottom w:val="single" w:sz="4" w:space="0" w:color="auto"/>
              <w:right w:val="single" w:sz="4" w:space="0" w:color="auto"/>
            </w:tcBorders>
            <w:vAlign w:val="center"/>
            <w:hideMark/>
          </w:tcPr>
          <w:p w14:paraId="17B0046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rFonts w:ascii="72" w:hAnsi="72" w:cs="72"/>
                <w:color w:val="000000"/>
                <w:sz w:val="20"/>
                <w:szCs w:val="20"/>
                <w:lang w:val="en-ZA" w:eastAsia="en-ZA"/>
              </w:rPr>
            </w:pPr>
            <w:r w:rsidRPr="00414554">
              <w:rPr>
                <w:rFonts w:ascii="72" w:hAnsi="72" w:cs="72"/>
                <w:color w:val="000000"/>
                <w:sz w:val="20"/>
                <w:szCs w:val="20"/>
                <w:lang w:val="en-ZA" w:eastAsia="en-ZA"/>
              </w:rPr>
              <w:t xml:space="preserve">19” network cabinet specifications and general arrangement drawing (basic) </w:t>
            </w:r>
          </w:p>
        </w:tc>
        <w:tc>
          <w:tcPr>
            <w:tcW w:w="1280" w:type="dxa"/>
            <w:tcBorders>
              <w:top w:val="nil"/>
              <w:left w:val="nil"/>
              <w:bottom w:val="single" w:sz="4" w:space="0" w:color="auto"/>
              <w:right w:val="single" w:sz="4" w:space="0" w:color="auto"/>
            </w:tcBorders>
            <w:vAlign w:val="center"/>
            <w:hideMark/>
          </w:tcPr>
          <w:p w14:paraId="56A60D4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B58548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6AFA2E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3B9F9B7"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2D0BDDA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2.6</w:t>
            </w:r>
          </w:p>
        </w:tc>
        <w:tc>
          <w:tcPr>
            <w:tcW w:w="4900" w:type="dxa"/>
            <w:tcBorders>
              <w:top w:val="nil"/>
              <w:left w:val="nil"/>
              <w:bottom w:val="single" w:sz="4" w:space="0" w:color="auto"/>
              <w:right w:val="single" w:sz="4" w:space="0" w:color="auto"/>
            </w:tcBorders>
            <w:vAlign w:val="center"/>
            <w:hideMark/>
          </w:tcPr>
          <w:p w14:paraId="3B43C32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CMS equipment panel specifications and general arrangement drawings (basic) </w:t>
            </w:r>
          </w:p>
        </w:tc>
        <w:tc>
          <w:tcPr>
            <w:tcW w:w="1280" w:type="dxa"/>
            <w:tcBorders>
              <w:top w:val="nil"/>
              <w:left w:val="nil"/>
              <w:bottom w:val="single" w:sz="4" w:space="0" w:color="auto"/>
              <w:right w:val="single" w:sz="4" w:space="0" w:color="auto"/>
            </w:tcBorders>
            <w:vAlign w:val="center"/>
            <w:hideMark/>
          </w:tcPr>
          <w:p w14:paraId="31A3C8A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3557BB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1772B0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A3C8EE9"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50ADC35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2.7</w:t>
            </w:r>
          </w:p>
        </w:tc>
        <w:tc>
          <w:tcPr>
            <w:tcW w:w="4900" w:type="dxa"/>
            <w:tcBorders>
              <w:top w:val="nil"/>
              <w:left w:val="nil"/>
              <w:bottom w:val="single" w:sz="4" w:space="0" w:color="auto"/>
              <w:right w:val="single" w:sz="4" w:space="0" w:color="auto"/>
            </w:tcBorders>
            <w:vAlign w:val="center"/>
            <w:hideMark/>
          </w:tcPr>
          <w:p w14:paraId="352B9CA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CMS design report describing the hardware and software, the operating philosophy, information servers and data analysis tools (basic philosophy) </w:t>
            </w:r>
          </w:p>
        </w:tc>
        <w:tc>
          <w:tcPr>
            <w:tcW w:w="1280" w:type="dxa"/>
            <w:tcBorders>
              <w:top w:val="nil"/>
              <w:left w:val="nil"/>
              <w:bottom w:val="single" w:sz="4" w:space="0" w:color="auto"/>
              <w:right w:val="single" w:sz="4" w:space="0" w:color="auto"/>
            </w:tcBorders>
            <w:vAlign w:val="center"/>
            <w:hideMark/>
          </w:tcPr>
          <w:p w14:paraId="65246C8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16579E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D023F2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5D49BCC"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04343D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2.8</w:t>
            </w:r>
          </w:p>
        </w:tc>
        <w:tc>
          <w:tcPr>
            <w:tcW w:w="4900" w:type="dxa"/>
            <w:tcBorders>
              <w:top w:val="nil"/>
              <w:left w:val="nil"/>
              <w:bottom w:val="single" w:sz="4" w:space="0" w:color="auto"/>
              <w:right w:val="single" w:sz="4" w:space="0" w:color="auto"/>
            </w:tcBorders>
            <w:vAlign w:val="center"/>
            <w:hideMark/>
          </w:tcPr>
          <w:p w14:paraId="3F8EFFC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Control and server room layout drawing (high-level) </w:t>
            </w:r>
          </w:p>
        </w:tc>
        <w:tc>
          <w:tcPr>
            <w:tcW w:w="1280" w:type="dxa"/>
            <w:tcBorders>
              <w:top w:val="nil"/>
              <w:left w:val="nil"/>
              <w:bottom w:val="single" w:sz="4" w:space="0" w:color="auto"/>
              <w:right w:val="single" w:sz="4" w:space="0" w:color="auto"/>
            </w:tcBorders>
            <w:vAlign w:val="center"/>
            <w:hideMark/>
          </w:tcPr>
          <w:p w14:paraId="6BF7394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65C42C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C7B00A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585E43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869C37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3</w:t>
            </w:r>
          </w:p>
        </w:tc>
        <w:tc>
          <w:tcPr>
            <w:tcW w:w="8820" w:type="dxa"/>
            <w:gridSpan w:val="4"/>
            <w:tcBorders>
              <w:top w:val="single" w:sz="4" w:space="0" w:color="auto"/>
              <w:left w:val="nil"/>
              <w:bottom w:val="single" w:sz="4" w:space="0" w:color="auto"/>
              <w:right w:val="single" w:sz="4" w:space="0" w:color="auto"/>
            </w:tcBorders>
            <w:vAlign w:val="center"/>
            <w:hideMark/>
          </w:tcPr>
          <w:p w14:paraId="4C7D7F3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C&amp;I Design Criteria </w:t>
            </w:r>
          </w:p>
        </w:tc>
      </w:tr>
      <w:tr w:rsidR="00414554" w:rsidRPr="00414554" w14:paraId="666C0467"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7C90717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4C5D9C2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system shall be designed to ensure high availability, i.e., greater than 99.9%. </w:t>
            </w:r>
          </w:p>
        </w:tc>
        <w:tc>
          <w:tcPr>
            <w:tcW w:w="1280" w:type="dxa"/>
            <w:tcBorders>
              <w:top w:val="nil"/>
              <w:left w:val="nil"/>
              <w:bottom w:val="single" w:sz="4" w:space="0" w:color="auto"/>
              <w:right w:val="single" w:sz="4" w:space="0" w:color="auto"/>
            </w:tcBorders>
            <w:vAlign w:val="center"/>
            <w:hideMark/>
          </w:tcPr>
          <w:p w14:paraId="3E3C476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98B2B7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B0EEB7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9B43415"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58F1CAE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3.2</w:t>
            </w:r>
          </w:p>
        </w:tc>
        <w:tc>
          <w:tcPr>
            <w:tcW w:w="4900" w:type="dxa"/>
            <w:tcBorders>
              <w:top w:val="nil"/>
              <w:left w:val="nil"/>
              <w:bottom w:val="single" w:sz="4" w:space="0" w:color="auto"/>
              <w:right w:val="single" w:sz="4" w:space="0" w:color="auto"/>
            </w:tcBorders>
            <w:vAlign w:val="center"/>
            <w:hideMark/>
          </w:tcPr>
          <w:p w14:paraId="4F01871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Data shall be stored locally and externally, with periodic backups performed with external hard drives which are to be kept in a secure location. </w:t>
            </w:r>
          </w:p>
        </w:tc>
        <w:tc>
          <w:tcPr>
            <w:tcW w:w="1280" w:type="dxa"/>
            <w:tcBorders>
              <w:top w:val="nil"/>
              <w:left w:val="nil"/>
              <w:bottom w:val="single" w:sz="4" w:space="0" w:color="auto"/>
              <w:right w:val="single" w:sz="4" w:space="0" w:color="auto"/>
            </w:tcBorders>
            <w:vAlign w:val="center"/>
            <w:hideMark/>
          </w:tcPr>
          <w:p w14:paraId="08A927C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C6882C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06E7CB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90C43A3" w14:textId="77777777" w:rsidTr="00414554">
        <w:trPr>
          <w:trHeight w:val="2112"/>
        </w:trPr>
        <w:tc>
          <w:tcPr>
            <w:tcW w:w="800" w:type="dxa"/>
            <w:tcBorders>
              <w:top w:val="nil"/>
              <w:left w:val="single" w:sz="4" w:space="0" w:color="auto"/>
              <w:bottom w:val="single" w:sz="4" w:space="0" w:color="auto"/>
              <w:right w:val="single" w:sz="4" w:space="0" w:color="auto"/>
            </w:tcBorders>
            <w:vAlign w:val="center"/>
            <w:hideMark/>
          </w:tcPr>
          <w:p w14:paraId="313EBFC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3.3</w:t>
            </w:r>
          </w:p>
        </w:tc>
        <w:tc>
          <w:tcPr>
            <w:tcW w:w="4900" w:type="dxa"/>
            <w:tcBorders>
              <w:top w:val="nil"/>
              <w:left w:val="nil"/>
              <w:bottom w:val="single" w:sz="4" w:space="0" w:color="auto"/>
              <w:right w:val="single" w:sz="4" w:space="0" w:color="auto"/>
            </w:tcBorders>
            <w:vAlign w:val="center"/>
            <w:hideMark/>
          </w:tcPr>
          <w:p w14:paraId="4F5101D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Compliance with Eskom’s Standard for Demilitarised Zone (DMZ) Designs for Operational Technology (24079669677), Information Security – IT/OT and Third Party Remote Access Standard (32-373), Eskom Cyber Security Standard for Operation Technology (240-55410927), and Human Machine Interface Design Requirements Standard (24056355728)</w:t>
            </w:r>
          </w:p>
        </w:tc>
        <w:tc>
          <w:tcPr>
            <w:tcW w:w="1280" w:type="dxa"/>
            <w:tcBorders>
              <w:top w:val="nil"/>
              <w:left w:val="nil"/>
              <w:bottom w:val="single" w:sz="4" w:space="0" w:color="auto"/>
              <w:right w:val="single" w:sz="4" w:space="0" w:color="auto"/>
            </w:tcBorders>
            <w:vAlign w:val="center"/>
            <w:hideMark/>
          </w:tcPr>
          <w:p w14:paraId="71BFDA2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8204C6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A20D80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7B1E8C0" w14:textId="77777777" w:rsidTr="00414554">
        <w:trPr>
          <w:trHeight w:val="1056"/>
        </w:trPr>
        <w:tc>
          <w:tcPr>
            <w:tcW w:w="800" w:type="dxa"/>
            <w:tcBorders>
              <w:top w:val="nil"/>
              <w:left w:val="single" w:sz="4" w:space="0" w:color="auto"/>
              <w:bottom w:val="single" w:sz="4" w:space="0" w:color="auto"/>
              <w:right w:val="single" w:sz="4" w:space="0" w:color="auto"/>
            </w:tcBorders>
            <w:vAlign w:val="center"/>
            <w:hideMark/>
          </w:tcPr>
          <w:p w14:paraId="068B757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3.4</w:t>
            </w:r>
          </w:p>
        </w:tc>
        <w:tc>
          <w:tcPr>
            <w:tcW w:w="4900" w:type="dxa"/>
            <w:tcBorders>
              <w:top w:val="nil"/>
              <w:left w:val="nil"/>
              <w:bottom w:val="single" w:sz="4" w:space="0" w:color="auto"/>
              <w:right w:val="single" w:sz="4" w:space="0" w:color="auto"/>
            </w:tcBorders>
            <w:vAlign w:val="center"/>
            <w:hideMark/>
          </w:tcPr>
          <w:p w14:paraId="2F2556D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Open data exchange: data exchange interface must make it possible for the Employer’s centralized control and monitoring system to exchange data with the SCADA system for both real time and historical data. </w:t>
            </w:r>
          </w:p>
        </w:tc>
        <w:tc>
          <w:tcPr>
            <w:tcW w:w="1280" w:type="dxa"/>
            <w:tcBorders>
              <w:top w:val="nil"/>
              <w:left w:val="nil"/>
              <w:bottom w:val="single" w:sz="4" w:space="0" w:color="auto"/>
              <w:right w:val="single" w:sz="4" w:space="0" w:color="auto"/>
            </w:tcBorders>
            <w:vAlign w:val="center"/>
            <w:hideMark/>
          </w:tcPr>
          <w:p w14:paraId="4681CB2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C5A73F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520002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F8BFB83"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6F3AE3C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3.5</w:t>
            </w:r>
          </w:p>
        </w:tc>
        <w:tc>
          <w:tcPr>
            <w:tcW w:w="4900" w:type="dxa"/>
            <w:tcBorders>
              <w:top w:val="nil"/>
              <w:left w:val="nil"/>
              <w:bottom w:val="single" w:sz="4" w:space="0" w:color="auto"/>
              <w:right w:val="single" w:sz="4" w:space="0" w:color="auto"/>
            </w:tcBorders>
            <w:vAlign w:val="center"/>
            <w:hideMark/>
          </w:tcPr>
          <w:p w14:paraId="4140C42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Plant SCADA system and field control system shall allow for automatic start-up and shut down of the Plant. </w:t>
            </w:r>
          </w:p>
        </w:tc>
        <w:tc>
          <w:tcPr>
            <w:tcW w:w="1280" w:type="dxa"/>
            <w:tcBorders>
              <w:top w:val="nil"/>
              <w:left w:val="nil"/>
              <w:bottom w:val="single" w:sz="4" w:space="0" w:color="auto"/>
              <w:right w:val="single" w:sz="4" w:space="0" w:color="auto"/>
            </w:tcBorders>
            <w:vAlign w:val="center"/>
            <w:hideMark/>
          </w:tcPr>
          <w:p w14:paraId="6CB0C51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4859F1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534A43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52B1BB0"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683CB94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3.6</w:t>
            </w:r>
          </w:p>
        </w:tc>
        <w:tc>
          <w:tcPr>
            <w:tcW w:w="4900" w:type="dxa"/>
            <w:tcBorders>
              <w:top w:val="nil"/>
              <w:left w:val="nil"/>
              <w:bottom w:val="single" w:sz="4" w:space="0" w:color="auto"/>
              <w:right w:val="single" w:sz="4" w:space="0" w:color="auto"/>
            </w:tcBorders>
            <w:vAlign w:val="center"/>
            <w:hideMark/>
          </w:tcPr>
          <w:p w14:paraId="7C9C361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field control system shall be designed to ensure normal operation even in the event of loss of software communication link. </w:t>
            </w:r>
          </w:p>
        </w:tc>
        <w:tc>
          <w:tcPr>
            <w:tcW w:w="1280" w:type="dxa"/>
            <w:tcBorders>
              <w:top w:val="nil"/>
              <w:left w:val="nil"/>
              <w:bottom w:val="single" w:sz="4" w:space="0" w:color="auto"/>
              <w:right w:val="single" w:sz="4" w:space="0" w:color="auto"/>
            </w:tcBorders>
            <w:vAlign w:val="center"/>
            <w:hideMark/>
          </w:tcPr>
          <w:p w14:paraId="0FD4597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078F1C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AE097C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1D950DA" w14:textId="77777777" w:rsidTr="00414554">
        <w:trPr>
          <w:trHeight w:val="1848"/>
        </w:trPr>
        <w:tc>
          <w:tcPr>
            <w:tcW w:w="800" w:type="dxa"/>
            <w:tcBorders>
              <w:top w:val="nil"/>
              <w:left w:val="single" w:sz="4" w:space="0" w:color="auto"/>
              <w:bottom w:val="single" w:sz="4" w:space="0" w:color="auto"/>
              <w:right w:val="single" w:sz="4" w:space="0" w:color="auto"/>
            </w:tcBorders>
            <w:vAlign w:val="center"/>
            <w:hideMark/>
          </w:tcPr>
          <w:p w14:paraId="51D1EE7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3.7</w:t>
            </w:r>
          </w:p>
        </w:tc>
        <w:tc>
          <w:tcPr>
            <w:tcW w:w="4900" w:type="dxa"/>
            <w:tcBorders>
              <w:top w:val="nil"/>
              <w:left w:val="nil"/>
              <w:bottom w:val="single" w:sz="4" w:space="0" w:color="auto"/>
              <w:right w:val="single" w:sz="4" w:space="0" w:color="auto"/>
            </w:tcBorders>
            <w:vAlign w:val="center"/>
            <w:hideMark/>
          </w:tcPr>
          <w:p w14:paraId="7DB6995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Contractor shall ensure that the SCADA system has an operational life span of 25 years from the Plant’s Commercial Operations Date (COD), which involves being capable of adapting to software updates. The Contract shall provide a lifecycle management plan for the SCADA system hardware and the OS and APP software. </w:t>
            </w:r>
          </w:p>
        </w:tc>
        <w:tc>
          <w:tcPr>
            <w:tcW w:w="1280" w:type="dxa"/>
            <w:tcBorders>
              <w:top w:val="nil"/>
              <w:left w:val="nil"/>
              <w:bottom w:val="single" w:sz="4" w:space="0" w:color="auto"/>
              <w:right w:val="single" w:sz="4" w:space="0" w:color="auto"/>
            </w:tcBorders>
            <w:vAlign w:val="center"/>
            <w:hideMark/>
          </w:tcPr>
          <w:p w14:paraId="61262C7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085E87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C33FF6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945149F" w14:textId="77777777" w:rsidTr="00414554">
        <w:trPr>
          <w:trHeight w:val="1584"/>
        </w:trPr>
        <w:tc>
          <w:tcPr>
            <w:tcW w:w="800" w:type="dxa"/>
            <w:tcBorders>
              <w:top w:val="nil"/>
              <w:left w:val="single" w:sz="4" w:space="0" w:color="auto"/>
              <w:bottom w:val="single" w:sz="4" w:space="0" w:color="auto"/>
              <w:right w:val="single" w:sz="4" w:space="0" w:color="auto"/>
            </w:tcBorders>
            <w:vAlign w:val="center"/>
            <w:hideMark/>
          </w:tcPr>
          <w:p w14:paraId="38FFBDF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3.8</w:t>
            </w:r>
          </w:p>
        </w:tc>
        <w:tc>
          <w:tcPr>
            <w:tcW w:w="4900" w:type="dxa"/>
            <w:tcBorders>
              <w:top w:val="nil"/>
              <w:left w:val="nil"/>
              <w:bottom w:val="single" w:sz="4" w:space="0" w:color="auto"/>
              <w:right w:val="single" w:sz="4" w:space="0" w:color="auto"/>
            </w:tcBorders>
            <w:vAlign w:val="center"/>
            <w:hideMark/>
          </w:tcPr>
          <w:p w14:paraId="4626C568" w14:textId="5FA53005"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A minimum of ten (10) user licenses shall be provided to the Employer, and it shall be possible to restrict user</w:t>
            </w:r>
            <w:ins w:id="112" w:author="Onkgopotse Leeuw" w:date="2025-12-09T09:41:00Z" w16du:dateUtc="2025-12-09T07:41:00Z">
              <w:r w:rsidR="00B521E1">
                <w:rPr>
                  <w:rFonts w:ascii="72" w:hAnsi="72" w:cs="72"/>
                  <w:color w:val="000000"/>
                  <w:sz w:val="20"/>
                  <w:szCs w:val="20"/>
                  <w:lang w:val="en-ZA" w:eastAsia="en-ZA"/>
                </w:rPr>
                <w:t xml:space="preserve"> </w:t>
              </w:r>
            </w:ins>
            <w:r w:rsidRPr="00414554">
              <w:rPr>
                <w:rFonts w:ascii="72" w:hAnsi="72" w:cs="72"/>
                <w:color w:val="000000"/>
                <w:sz w:val="20"/>
                <w:szCs w:val="20"/>
                <w:lang w:val="en-ZA" w:eastAsia="en-ZA"/>
              </w:rPr>
              <w:t xml:space="preserve">access to rational levels </w:t>
            </w:r>
            <w:proofErr w:type="gramStart"/>
            <w:r w:rsidRPr="00414554">
              <w:rPr>
                <w:rFonts w:ascii="72" w:hAnsi="72" w:cs="72"/>
                <w:color w:val="000000"/>
                <w:sz w:val="20"/>
                <w:szCs w:val="20"/>
                <w:lang w:val="en-ZA" w:eastAsia="en-ZA"/>
              </w:rPr>
              <w:t>so as to</w:t>
            </w:r>
            <w:proofErr w:type="gramEnd"/>
            <w:r w:rsidRPr="00414554">
              <w:rPr>
                <w:rFonts w:ascii="72" w:hAnsi="72" w:cs="72"/>
                <w:color w:val="000000"/>
                <w:sz w:val="20"/>
                <w:szCs w:val="20"/>
                <w:lang w:val="en-ZA" w:eastAsia="en-ZA"/>
              </w:rPr>
              <w:t xml:space="preserve"> protect the integrity of the system and prevent unwanted, unwarranted, and/or unsafe Project configuration changes </w:t>
            </w:r>
          </w:p>
        </w:tc>
        <w:tc>
          <w:tcPr>
            <w:tcW w:w="1280" w:type="dxa"/>
            <w:tcBorders>
              <w:top w:val="nil"/>
              <w:left w:val="nil"/>
              <w:bottom w:val="single" w:sz="4" w:space="0" w:color="auto"/>
              <w:right w:val="single" w:sz="4" w:space="0" w:color="auto"/>
            </w:tcBorders>
            <w:vAlign w:val="center"/>
            <w:hideMark/>
          </w:tcPr>
          <w:p w14:paraId="586FEE1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90EA56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1EB41B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5BC94AC" w14:textId="77777777" w:rsidTr="00414554">
        <w:trPr>
          <w:trHeight w:val="1320"/>
        </w:trPr>
        <w:tc>
          <w:tcPr>
            <w:tcW w:w="800" w:type="dxa"/>
            <w:tcBorders>
              <w:top w:val="nil"/>
              <w:left w:val="single" w:sz="4" w:space="0" w:color="auto"/>
              <w:bottom w:val="single" w:sz="4" w:space="0" w:color="auto"/>
              <w:right w:val="single" w:sz="4" w:space="0" w:color="auto"/>
            </w:tcBorders>
            <w:vAlign w:val="center"/>
            <w:hideMark/>
          </w:tcPr>
          <w:p w14:paraId="4A34FD5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3.9</w:t>
            </w:r>
          </w:p>
        </w:tc>
        <w:tc>
          <w:tcPr>
            <w:tcW w:w="4900" w:type="dxa"/>
            <w:tcBorders>
              <w:top w:val="nil"/>
              <w:left w:val="nil"/>
              <w:bottom w:val="single" w:sz="4" w:space="0" w:color="auto"/>
              <w:right w:val="single" w:sz="4" w:space="0" w:color="auto"/>
            </w:tcBorders>
            <w:vAlign w:val="center"/>
            <w:hideMark/>
          </w:tcPr>
          <w:p w14:paraId="6DE8BE4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SCADA system vendor must be able to offer technical support for the operational life of the system. The Contractor shall provide a lifecycle management plan for the SCADA hardware and OS and APP software </w:t>
            </w:r>
          </w:p>
        </w:tc>
        <w:tc>
          <w:tcPr>
            <w:tcW w:w="1280" w:type="dxa"/>
            <w:tcBorders>
              <w:top w:val="nil"/>
              <w:left w:val="nil"/>
              <w:bottom w:val="single" w:sz="4" w:space="0" w:color="auto"/>
              <w:right w:val="single" w:sz="4" w:space="0" w:color="auto"/>
            </w:tcBorders>
            <w:vAlign w:val="center"/>
            <w:hideMark/>
          </w:tcPr>
          <w:p w14:paraId="14D9E1A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5B1739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3AC581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5A956E3"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2EA038F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53B540B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Employer will require licenses and access to make changes to the SCADA system/PLC system and all programmable devices as and when required. </w:t>
            </w:r>
          </w:p>
        </w:tc>
        <w:tc>
          <w:tcPr>
            <w:tcW w:w="1280" w:type="dxa"/>
            <w:tcBorders>
              <w:top w:val="nil"/>
              <w:left w:val="nil"/>
              <w:bottom w:val="single" w:sz="4" w:space="0" w:color="auto"/>
              <w:right w:val="single" w:sz="4" w:space="0" w:color="auto"/>
            </w:tcBorders>
            <w:vAlign w:val="center"/>
            <w:hideMark/>
          </w:tcPr>
          <w:p w14:paraId="6B801A5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C7FA3D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7BC80E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FEFFF0C"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C7714C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4</w:t>
            </w:r>
          </w:p>
        </w:tc>
        <w:tc>
          <w:tcPr>
            <w:tcW w:w="8820" w:type="dxa"/>
            <w:gridSpan w:val="4"/>
            <w:tcBorders>
              <w:top w:val="single" w:sz="4" w:space="0" w:color="auto"/>
              <w:left w:val="nil"/>
              <w:bottom w:val="single" w:sz="4" w:space="0" w:color="auto"/>
              <w:right w:val="single" w:sz="4" w:space="0" w:color="auto"/>
            </w:tcBorders>
            <w:vAlign w:val="center"/>
            <w:hideMark/>
          </w:tcPr>
          <w:p w14:paraId="5F663AF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High-level plant interface Architecture</w:t>
            </w:r>
            <w:r w:rsidRPr="00414554">
              <w:rPr>
                <w:rFonts w:ascii="72" w:hAnsi="72" w:cs="72"/>
                <w:color w:val="000000"/>
                <w:sz w:val="20"/>
                <w:szCs w:val="20"/>
                <w:lang w:val="en-ZA" w:eastAsia="en-ZA"/>
              </w:rPr>
              <w:t xml:space="preserve"> </w:t>
            </w:r>
          </w:p>
        </w:tc>
      </w:tr>
      <w:tr w:rsidR="00414554" w:rsidRPr="00414554" w14:paraId="3636717A"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651864D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73E1AB7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Bidder will provide a High-level Plant Interface Architecture </w:t>
            </w:r>
          </w:p>
        </w:tc>
        <w:tc>
          <w:tcPr>
            <w:tcW w:w="1280" w:type="dxa"/>
            <w:tcBorders>
              <w:top w:val="nil"/>
              <w:left w:val="nil"/>
              <w:bottom w:val="single" w:sz="4" w:space="0" w:color="auto"/>
              <w:right w:val="single" w:sz="4" w:space="0" w:color="auto"/>
            </w:tcBorders>
            <w:vAlign w:val="center"/>
            <w:hideMark/>
          </w:tcPr>
          <w:p w14:paraId="337C4E9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42DF1C9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0457C53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bl>
    <w:p w14:paraId="6E7751BF" w14:textId="3A6FE9E9" w:rsidR="00414554" w:rsidRDefault="00414554" w:rsidP="00414554">
      <w:pPr>
        <w:pStyle w:val="Heading1"/>
      </w:pPr>
      <w:r w:rsidRPr="00414554">
        <w:t>TECHNICAL SCHEDULES</w:t>
      </w:r>
    </w:p>
    <w:p w14:paraId="14B3FE84" w14:textId="64C15AD0" w:rsidR="00414554" w:rsidRDefault="00414554" w:rsidP="00414554">
      <w:pPr>
        <w:pStyle w:val="Caption"/>
        <w:keepNext/>
        <w:jc w:val="left"/>
      </w:pPr>
      <w:r>
        <w:t xml:space="preserve">Table </w:t>
      </w:r>
      <w:r>
        <w:fldChar w:fldCharType="begin"/>
      </w:r>
      <w:r>
        <w:instrText xml:space="preserve"> SEQ Table \* ARABIC </w:instrText>
      </w:r>
      <w:r>
        <w:fldChar w:fldCharType="separate"/>
      </w:r>
      <w:r w:rsidR="00B020C3">
        <w:rPr>
          <w:noProof/>
        </w:rPr>
        <w:t>29</w:t>
      </w:r>
      <w:r>
        <w:fldChar w:fldCharType="end"/>
      </w:r>
      <w:r>
        <w:t xml:space="preserve"> </w:t>
      </w:r>
      <w:r w:rsidRPr="006C24AE">
        <w:t>Control and Monitoring Systems Schedules</w:t>
      </w:r>
    </w:p>
    <w:tbl>
      <w:tblPr>
        <w:tblW w:w="9620" w:type="dxa"/>
        <w:tblLook w:val="04A0" w:firstRow="1" w:lastRow="0" w:firstColumn="1" w:lastColumn="0" w:noHBand="0" w:noVBand="1"/>
      </w:tblPr>
      <w:tblGrid>
        <w:gridCol w:w="800"/>
        <w:gridCol w:w="4900"/>
        <w:gridCol w:w="1280"/>
        <w:gridCol w:w="1520"/>
        <w:gridCol w:w="1120"/>
      </w:tblGrid>
      <w:tr w:rsidR="00414554" w:rsidRPr="00414554" w14:paraId="428DC0D8" w14:textId="77777777" w:rsidTr="00414554">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6C674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72C2DB9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386F371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1DA1B50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5FAB1D3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Response from Bidder </w:t>
            </w:r>
          </w:p>
        </w:tc>
      </w:tr>
      <w:tr w:rsidR="00414554" w:rsidRPr="00414554" w14:paraId="76EB8E5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32BF8D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58F5DF7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Data Sheets and Manuals </w:t>
            </w:r>
          </w:p>
        </w:tc>
        <w:tc>
          <w:tcPr>
            <w:tcW w:w="1280" w:type="dxa"/>
            <w:tcBorders>
              <w:top w:val="nil"/>
              <w:left w:val="nil"/>
              <w:bottom w:val="single" w:sz="4" w:space="0" w:color="auto"/>
              <w:right w:val="single" w:sz="4" w:space="0" w:color="auto"/>
            </w:tcBorders>
            <w:vAlign w:val="center"/>
            <w:hideMark/>
          </w:tcPr>
          <w:p w14:paraId="6B8ABB2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439FE9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7FE7B3D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1638A719"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5C1231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1D6BB75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CMS Servers </w:t>
            </w:r>
          </w:p>
        </w:tc>
        <w:tc>
          <w:tcPr>
            <w:tcW w:w="1280" w:type="dxa"/>
            <w:tcBorders>
              <w:top w:val="nil"/>
              <w:left w:val="nil"/>
              <w:bottom w:val="single" w:sz="4" w:space="0" w:color="auto"/>
              <w:right w:val="single" w:sz="4" w:space="0" w:color="auto"/>
            </w:tcBorders>
            <w:vAlign w:val="center"/>
            <w:hideMark/>
          </w:tcPr>
          <w:p w14:paraId="486669B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BF25FC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C514E6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1B01614"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66F24F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40EA5BD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Network Switches </w:t>
            </w:r>
          </w:p>
        </w:tc>
        <w:tc>
          <w:tcPr>
            <w:tcW w:w="1280" w:type="dxa"/>
            <w:tcBorders>
              <w:top w:val="nil"/>
              <w:left w:val="nil"/>
              <w:bottom w:val="single" w:sz="4" w:space="0" w:color="auto"/>
              <w:right w:val="single" w:sz="4" w:space="0" w:color="auto"/>
            </w:tcBorders>
            <w:vAlign w:val="center"/>
            <w:hideMark/>
          </w:tcPr>
          <w:p w14:paraId="79D1485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CD08B7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783430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570B5B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B4BB44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1.3</w:t>
            </w:r>
          </w:p>
        </w:tc>
        <w:tc>
          <w:tcPr>
            <w:tcW w:w="4900" w:type="dxa"/>
            <w:tcBorders>
              <w:top w:val="nil"/>
              <w:left w:val="nil"/>
              <w:bottom w:val="single" w:sz="4" w:space="0" w:color="auto"/>
              <w:right w:val="single" w:sz="4" w:space="0" w:color="auto"/>
            </w:tcBorders>
            <w:vAlign w:val="center"/>
            <w:hideMark/>
          </w:tcPr>
          <w:p w14:paraId="224F549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GPS time server </w:t>
            </w:r>
          </w:p>
        </w:tc>
        <w:tc>
          <w:tcPr>
            <w:tcW w:w="1280" w:type="dxa"/>
            <w:tcBorders>
              <w:top w:val="nil"/>
              <w:left w:val="nil"/>
              <w:bottom w:val="single" w:sz="4" w:space="0" w:color="auto"/>
              <w:right w:val="single" w:sz="4" w:space="0" w:color="auto"/>
            </w:tcBorders>
            <w:vAlign w:val="center"/>
            <w:hideMark/>
          </w:tcPr>
          <w:p w14:paraId="586E08F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05BB8B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9CA000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D231332"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FF7C96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1.4</w:t>
            </w:r>
          </w:p>
        </w:tc>
        <w:tc>
          <w:tcPr>
            <w:tcW w:w="4900" w:type="dxa"/>
            <w:tcBorders>
              <w:top w:val="nil"/>
              <w:left w:val="nil"/>
              <w:bottom w:val="single" w:sz="4" w:space="0" w:color="auto"/>
              <w:right w:val="single" w:sz="4" w:space="0" w:color="auto"/>
            </w:tcBorders>
            <w:vAlign w:val="center"/>
            <w:hideMark/>
          </w:tcPr>
          <w:p w14:paraId="2FF7514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Thin clients (CPU, monitors, keyboard, mouse) </w:t>
            </w:r>
          </w:p>
        </w:tc>
        <w:tc>
          <w:tcPr>
            <w:tcW w:w="1280" w:type="dxa"/>
            <w:tcBorders>
              <w:top w:val="nil"/>
              <w:left w:val="nil"/>
              <w:bottom w:val="single" w:sz="4" w:space="0" w:color="auto"/>
              <w:right w:val="single" w:sz="4" w:space="0" w:color="auto"/>
            </w:tcBorders>
            <w:vAlign w:val="center"/>
            <w:hideMark/>
          </w:tcPr>
          <w:p w14:paraId="3DF62C9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818A8B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50D5FD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D27CF82"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5A45FA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1.5</w:t>
            </w:r>
          </w:p>
        </w:tc>
        <w:tc>
          <w:tcPr>
            <w:tcW w:w="4900" w:type="dxa"/>
            <w:tcBorders>
              <w:top w:val="nil"/>
              <w:left w:val="nil"/>
              <w:bottom w:val="single" w:sz="4" w:space="0" w:color="auto"/>
              <w:right w:val="single" w:sz="4" w:space="0" w:color="auto"/>
            </w:tcBorders>
            <w:vAlign w:val="center"/>
            <w:hideMark/>
          </w:tcPr>
          <w:p w14:paraId="4DF722B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KVM extenders </w:t>
            </w:r>
          </w:p>
        </w:tc>
        <w:tc>
          <w:tcPr>
            <w:tcW w:w="1280" w:type="dxa"/>
            <w:tcBorders>
              <w:top w:val="nil"/>
              <w:left w:val="nil"/>
              <w:bottom w:val="single" w:sz="4" w:space="0" w:color="auto"/>
              <w:right w:val="single" w:sz="4" w:space="0" w:color="auto"/>
            </w:tcBorders>
            <w:vAlign w:val="center"/>
            <w:hideMark/>
          </w:tcPr>
          <w:p w14:paraId="1CFBF9D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9AD40E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6A0429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235C8D6"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B50859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1.6</w:t>
            </w:r>
          </w:p>
        </w:tc>
        <w:tc>
          <w:tcPr>
            <w:tcW w:w="4900" w:type="dxa"/>
            <w:tcBorders>
              <w:top w:val="nil"/>
              <w:left w:val="nil"/>
              <w:bottom w:val="single" w:sz="4" w:space="0" w:color="auto"/>
              <w:right w:val="single" w:sz="4" w:space="0" w:color="auto"/>
            </w:tcBorders>
            <w:vAlign w:val="center"/>
            <w:hideMark/>
          </w:tcPr>
          <w:p w14:paraId="3B21EA1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Firewall gateway </w:t>
            </w:r>
          </w:p>
        </w:tc>
        <w:tc>
          <w:tcPr>
            <w:tcW w:w="1280" w:type="dxa"/>
            <w:tcBorders>
              <w:top w:val="nil"/>
              <w:left w:val="nil"/>
              <w:bottom w:val="single" w:sz="4" w:space="0" w:color="auto"/>
              <w:right w:val="single" w:sz="4" w:space="0" w:color="auto"/>
            </w:tcBorders>
            <w:vAlign w:val="center"/>
            <w:hideMark/>
          </w:tcPr>
          <w:p w14:paraId="1F1F48D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E39D53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BB6786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17D239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4665CC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1.7</w:t>
            </w:r>
          </w:p>
        </w:tc>
        <w:tc>
          <w:tcPr>
            <w:tcW w:w="4900" w:type="dxa"/>
            <w:tcBorders>
              <w:top w:val="nil"/>
              <w:left w:val="nil"/>
              <w:bottom w:val="single" w:sz="4" w:space="0" w:color="auto"/>
              <w:right w:val="single" w:sz="4" w:space="0" w:color="auto"/>
            </w:tcBorders>
            <w:vAlign w:val="center"/>
            <w:hideMark/>
          </w:tcPr>
          <w:p w14:paraId="46034B5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Web server </w:t>
            </w:r>
          </w:p>
        </w:tc>
        <w:tc>
          <w:tcPr>
            <w:tcW w:w="1280" w:type="dxa"/>
            <w:tcBorders>
              <w:top w:val="nil"/>
              <w:left w:val="nil"/>
              <w:bottom w:val="single" w:sz="4" w:space="0" w:color="auto"/>
              <w:right w:val="single" w:sz="4" w:space="0" w:color="auto"/>
            </w:tcBorders>
            <w:vAlign w:val="center"/>
            <w:hideMark/>
          </w:tcPr>
          <w:p w14:paraId="076E26C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7D2F99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3BDC00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E272479"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8CB172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1.8</w:t>
            </w:r>
          </w:p>
        </w:tc>
        <w:tc>
          <w:tcPr>
            <w:tcW w:w="4900" w:type="dxa"/>
            <w:tcBorders>
              <w:top w:val="nil"/>
              <w:left w:val="nil"/>
              <w:bottom w:val="single" w:sz="4" w:space="0" w:color="auto"/>
              <w:right w:val="single" w:sz="4" w:space="0" w:color="auto"/>
            </w:tcBorders>
            <w:vAlign w:val="center"/>
            <w:hideMark/>
          </w:tcPr>
          <w:p w14:paraId="6244B91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Fire panels </w:t>
            </w:r>
          </w:p>
        </w:tc>
        <w:tc>
          <w:tcPr>
            <w:tcW w:w="1280" w:type="dxa"/>
            <w:tcBorders>
              <w:top w:val="nil"/>
              <w:left w:val="nil"/>
              <w:bottom w:val="single" w:sz="4" w:space="0" w:color="auto"/>
              <w:right w:val="single" w:sz="4" w:space="0" w:color="auto"/>
            </w:tcBorders>
            <w:vAlign w:val="center"/>
            <w:hideMark/>
          </w:tcPr>
          <w:p w14:paraId="017E99C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0DF288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C21F7A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BE9A10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EAF2F7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1.9</w:t>
            </w:r>
          </w:p>
        </w:tc>
        <w:tc>
          <w:tcPr>
            <w:tcW w:w="4900" w:type="dxa"/>
            <w:tcBorders>
              <w:top w:val="nil"/>
              <w:left w:val="nil"/>
              <w:bottom w:val="single" w:sz="4" w:space="0" w:color="auto"/>
              <w:right w:val="single" w:sz="4" w:space="0" w:color="auto"/>
            </w:tcBorders>
            <w:vAlign w:val="center"/>
            <w:hideMark/>
          </w:tcPr>
          <w:p w14:paraId="61BDC03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Fire sensors and alarm equipment </w:t>
            </w:r>
          </w:p>
        </w:tc>
        <w:tc>
          <w:tcPr>
            <w:tcW w:w="1280" w:type="dxa"/>
            <w:tcBorders>
              <w:top w:val="nil"/>
              <w:left w:val="nil"/>
              <w:bottom w:val="single" w:sz="4" w:space="0" w:color="auto"/>
              <w:right w:val="single" w:sz="4" w:space="0" w:color="auto"/>
            </w:tcBorders>
            <w:vAlign w:val="center"/>
            <w:hideMark/>
          </w:tcPr>
          <w:p w14:paraId="4784478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8B9442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677C5B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0514F0E"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CD35A5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133CA7E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Programmable logic controllers </w:t>
            </w:r>
          </w:p>
        </w:tc>
        <w:tc>
          <w:tcPr>
            <w:tcW w:w="1280" w:type="dxa"/>
            <w:tcBorders>
              <w:top w:val="nil"/>
              <w:left w:val="nil"/>
              <w:bottom w:val="single" w:sz="4" w:space="0" w:color="auto"/>
              <w:right w:val="single" w:sz="4" w:space="0" w:color="auto"/>
            </w:tcBorders>
            <w:vAlign w:val="center"/>
            <w:hideMark/>
          </w:tcPr>
          <w:p w14:paraId="1902E20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EA6D3F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11F141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D43A606"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A528A2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1.11</w:t>
            </w:r>
          </w:p>
        </w:tc>
        <w:tc>
          <w:tcPr>
            <w:tcW w:w="4900" w:type="dxa"/>
            <w:tcBorders>
              <w:top w:val="nil"/>
              <w:left w:val="nil"/>
              <w:bottom w:val="single" w:sz="4" w:space="0" w:color="auto"/>
              <w:right w:val="single" w:sz="4" w:space="0" w:color="auto"/>
            </w:tcBorders>
            <w:vAlign w:val="center"/>
            <w:hideMark/>
          </w:tcPr>
          <w:p w14:paraId="7B89E23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IO cards / RTUs </w:t>
            </w:r>
          </w:p>
        </w:tc>
        <w:tc>
          <w:tcPr>
            <w:tcW w:w="1280" w:type="dxa"/>
            <w:tcBorders>
              <w:top w:val="nil"/>
              <w:left w:val="nil"/>
              <w:bottom w:val="single" w:sz="4" w:space="0" w:color="auto"/>
              <w:right w:val="single" w:sz="4" w:space="0" w:color="auto"/>
            </w:tcBorders>
            <w:vAlign w:val="center"/>
            <w:hideMark/>
          </w:tcPr>
          <w:p w14:paraId="73B993B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164544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1030E2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CDCBFE8"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744E75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1.12</w:t>
            </w:r>
          </w:p>
        </w:tc>
        <w:tc>
          <w:tcPr>
            <w:tcW w:w="4900" w:type="dxa"/>
            <w:tcBorders>
              <w:top w:val="nil"/>
              <w:left w:val="nil"/>
              <w:bottom w:val="single" w:sz="4" w:space="0" w:color="auto"/>
              <w:right w:val="single" w:sz="4" w:space="0" w:color="auto"/>
            </w:tcBorders>
            <w:vAlign w:val="center"/>
            <w:hideMark/>
          </w:tcPr>
          <w:p w14:paraId="396C6A3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UPS and battery banks </w:t>
            </w:r>
          </w:p>
        </w:tc>
        <w:tc>
          <w:tcPr>
            <w:tcW w:w="1280" w:type="dxa"/>
            <w:tcBorders>
              <w:top w:val="nil"/>
              <w:left w:val="nil"/>
              <w:bottom w:val="single" w:sz="4" w:space="0" w:color="auto"/>
              <w:right w:val="single" w:sz="4" w:space="0" w:color="auto"/>
            </w:tcBorders>
            <w:vAlign w:val="center"/>
            <w:hideMark/>
          </w:tcPr>
          <w:p w14:paraId="0F33D03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1C7C11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746A96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53AAEBF"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BBB272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1.13</w:t>
            </w:r>
          </w:p>
        </w:tc>
        <w:tc>
          <w:tcPr>
            <w:tcW w:w="4900" w:type="dxa"/>
            <w:tcBorders>
              <w:top w:val="nil"/>
              <w:left w:val="nil"/>
              <w:bottom w:val="single" w:sz="4" w:space="0" w:color="auto"/>
              <w:right w:val="single" w:sz="4" w:space="0" w:color="auto"/>
            </w:tcBorders>
            <w:vAlign w:val="center"/>
            <w:hideMark/>
          </w:tcPr>
          <w:p w14:paraId="05DB125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DC power supplies </w:t>
            </w:r>
          </w:p>
        </w:tc>
        <w:tc>
          <w:tcPr>
            <w:tcW w:w="1280" w:type="dxa"/>
            <w:tcBorders>
              <w:top w:val="nil"/>
              <w:left w:val="nil"/>
              <w:bottom w:val="single" w:sz="4" w:space="0" w:color="auto"/>
              <w:right w:val="single" w:sz="4" w:space="0" w:color="auto"/>
            </w:tcBorders>
            <w:vAlign w:val="center"/>
            <w:hideMark/>
          </w:tcPr>
          <w:p w14:paraId="405A519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3F9E9F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591CB8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D677CE3"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774EBD0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1.14</w:t>
            </w:r>
          </w:p>
        </w:tc>
        <w:tc>
          <w:tcPr>
            <w:tcW w:w="4900" w:type="dxa"/>
            <w:tcBorders>
              <w:top w:val="nil"/>
              <w:left w:val="nil"/>
              <w:bottom w:val="single" w:sz="4" w:space="0" w:color="auto"/>
              <w:right w:val="single" w:sz="4" w:space="0" w:color="auto"/>
            </w:tcBorders>
            <w:vAlign w:val="center"/>
            <w:hideMark/>
          </w:tcPr>
          <w:p w14:paraId="22B5FDF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CMS application software for operating, monitoring and configuration (i.e., SCADA software manual)  </w:t>
            </w:r>
          </w:p>
        </w:tc>
        <w:tc>
          <w:tcPr>
            <w:tcW w:w="1280" w:type="dxa"/>
            <w:tcBorders>
              <w:top w:val="nil"/>
              <w:left w:val="nil"/>
              <w:bottom w:val="single" w:sz="4" w:space="0" w:color="auto"/>
              <w:right w:val="single" w:sz="4" w:space="0" w:color="auto"/>
            </w:tcBorders>
            <w:vAlign w:val="center"/>
            <w:hideMark/>
          </w:tcPr>
          <w:p w14:paraId="3ADC0F7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7495CC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47952B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9D4B76F"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62F101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1.15</w:t>
            </w:r>
          </w:p>
        </w:tc>
        <w:tc>
          <w:tcPr>
            <w:tcW w:w="4900" w:type="dxa"/>
            <w:tcBorders>
              <w:top w:val="nil"/>
              <w:left w:val="nil"/>
              <w:bottom w:val="single" w:sz="4" w:space="0" w:color="auto"/>
              <w:right w:val="single" w:sz="4" w:space="0" w:color="auto"/>
            </w:tcBorders>
            <w:vAlign w:val="center"/>
            <w:hideMark/>
          </w:tcPr>
          <w:p w14:paraId="568842E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Antivirus software </w:t>
            </w:r>
          </w:p>
        </w:tc>
        <w:tc>
          <w:tcPr>
            <w:tcW w:w="1280" w:type="dxa"/>
            <w:tcBorders>
              <w:top w:val="nil"/>
              <w:left w:val="nil"/>
              <w:bottom w:val="single" w:sz="4" w:space="0" w:color="auto"/>
              <w:right w:val="single" w:sz="4" w:space="0" w:color="auto"/>
            </w:tcBorders>
            <w:vAlign w:val="center"/>
            <w:hideMark/>
          </w:tcPr>
          <w:p w14:paraId="447B72E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EF30F3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D9B4C8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AA70B88"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08DDA9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1.16</w:t>
            </w:r>
          </w:p>
        </w:tc>
        <w:tc>
          <w:tcPr>
            <w:tcW w:w="4900" w:type="dxa"/>
            <w:tcBorders>
              <w:top w:val="nil"/>
              <w:left w:val="nil"/>
              <w:bottom w:val="single" w:sz="4" w:space="0" w:color="auto"/>
              <w:right w:val="single" w:sz="4" w:space="0" w:color="auto"/>
            </w:tcBorders>
            <w:vAlign w:val="center"/>
            <w:hideMark/>
          </w:tcPr>
          <w:p w14:paraId="3D08A93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OPC server software </w:t>
            </w:r>
          </w:p>
        </w:tc>
        <w:tc>
          <w:tcPr>
            <w:tcW w:w="1280" w:type="dxa"/>
            <w:tcBorders>
              <w:top w:val="nil"/>
              <w:left w:val="nil"/>
              <w:bottom w:val="single" w:sz="4" w:space="0" w:color="auto"/>
              <w:right w:val="single" w:sz="4" w:space="0" w:color="auto"/>
            </w:tcBorders>
            <w:vAlign w:val="center"/>
            <w:hideMark/>
          </w:tcPr>
          <w:p w14:paraId="1050068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916822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F8C766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F57C48A"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2572508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1.17</w:t>
            </w:r>
          </w:p>
        </w:tc>
        <w:tc>
          <w:tcPr>
            <w:tcW w:w="4900" w:type="dxa"/>
            <w:tcBorders>
              <w:top w:val="nil"/>
              <w:left w:val="nil"/>
              <w:bottom w:val="single" w:sz="4" w:space="0" w:color="auto"/>
              <w:right w:val="single" w:sz="4" w:space="0" w:color="auto"/>
            </w:tcBorders>
            <w:vAlign w:val="center"/>
            <w:hideMark/>
          </w:tcPr>
          <w:p w14:paraId="2D870E2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BMS server/workstation </w:t>
            </w:r>
          </w:p>
        </w:tc>
        <w:tc>
          <w:tcPr>
            <w:tcW w:w="1280" w:type="dxa"/>
            <w:tcBorders>
              <w:top w:val="nil"/>
              <w:left w:val="nil"/>
              <w:bottom w:val="single" w:sz="4" w:space="0" w:color="auto"/>
              <w:right w:val="single" w:sz="4" w:space="0" w:color="auto"/>
            </w:tcBorders>
            <w:vAlign w:val="center"/>
            <w:hideMark/>
          </w:tcPr>
          <w:p w14:paraId="3136A4D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85FA30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7FF11B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05620BF"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51BD64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1.18</w:t>
            </w:r>
          </w:p>
        </w:tc>
        <w:tc>
          <w:tcPr>
            <w:tcW w:w="4900" w:type="dxa"/>
            <w:tcBorders>
              <w:top w:val="nil"/>
              <w:left w:val="nil"/>
              <w:bottom w:val="single" w:sz="4" w:space="0" w:color="auto"/>
              <w:right w:val="single" w:sz="4" w:space="0" w:color="auto"/>
            </w:tcBorders>
            <w:vAlign w:val="center"/>
            <w:hideMark/>
          </w:tcPr>
          <w:p w14:paraId="77F803E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BMS application software </w:t>
            </w:r>
          </w:p>
        </w:tc>
        <w:tc>
          <w:tcPr>
            <w:tcW w:w="1280" w:type="dxa"/>
            <w:tcBorders>
              <w:top w:val="nil"/>
              <w:left w:val="nil"/>
              <w:bottom w:val="single" w:sz="4" w:space="0" w:color="auto"/>
              <w:right w:val="single" w:sz="4" w:space="0" w:color="auto"/>
            </w:tcBorders>
            <w:vAlign w:val="center"/>
            <w:hideMark/>
          </w:tcPr>
          <w:p w14:paraId="00B9E7B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6FC3A9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55F9EA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5DA5451"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332FC1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2</w:t>
            </w:r>
          </w:p>
        </w:tc>
        <w:tc>
          <w:tcPr>
            <w:tcW w:w="8820" w:type="dxa"/>
            <w:gridSpan w:val="4"/>
            <w:tcBorders>
              <w:top w:val="single" w:sz="4" w:space="0" w:color="auto"/>
              <w:left w:val="nil"/>
              <w:bottom w:val="single" w:sz="4" w:space="0" w:color="auto"/>
              <w:right w:val="single" w:sz="4" w:space="0" w:color="auto"/>
            </w:tcBorders>
            <w:vAlign w:val="center"/>
            <w:hideMark/>
          </w:tcPr>
          <w:p w14:paraId="55FD6A0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CMS Servers </w:t>
            </w:r>
          </w:p>
        </w:tc>
      </w:tr>
      <w:tr w:rsidR="00414554" w:rsidRPr="00414554" w14:paraId="06DF32C4"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53E19F0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119E0C0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No of units </w:t>
            </w:r>
          </w:p>
        </w:tc>
        <w:tc>
          <w:tcPr>
            <w:tcW w:w="1280" w:type="dxa"/>
            <w:tcBorders>
              <w:top w:val="nil"/>
              <w:left w:val="nil"/>
              <w:bottom w:val="single" w:sz="4" w:space="0" w:color="auto"/>
              <w:right w:val="single" w:sz="4" w:space="0" w:color="auto"/>
            </w:tcBorders>
            <w:vAlign w:val="center"/>
            <w:hideMark/>
          </w:tcPr>
          <w:p w14:paraId="774075D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7EF6426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2 (dual redundant configuration) </w:t>
            </w:r>
          </w:p>
        </w:tc>
        <w:tc>
          <w:tcPr>
            <w:tcW w:w="1120" w:type="dxa"/>
            <w:tcBorders>
              <w:top w:val="nil"/>
              <w:left w:val="nil"/>
              <w:bottom w:val="single" w:sz="4" w:space="0" w:color="auto"/>
              <w:right w:val="single" w:sz="4" w:space="0" w:color="auto"/>
            </w:tcBorders>
            <w:vAlign w:val="center"/>
            <w:hideMark/>
          </w:tcPr>
          <w:p w14:paraId="485F30C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69FF616"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3BAB2EF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3135A88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Manufacturer </w:t>
            </w:r>
          </w:p>
        </w:tc>
        <w:tc>
          <w:tcPr>
            <w:tcW w:w="1280" w:type="dxa"/>
            <w:tcBorders>
              <w:top w:val="nil"/>
              <w:left w:val="nil"/>
              <w:bottom w:val="single" w:sz="4" w:space="0" w:color="auto"/>
              <w:right w:val="single" w:sz="4" w:space="0" w:color="auto"/>
            </w:tcBorders>
            <w:vAlign w:val="center"/>
            <w:hideMark/>
          </w:tcPr>
          <w:p w14:paraId="728FF57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17CA05E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3C50E64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E996E71"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1B062D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2.3</w:t>
            </w:r>
          </w:p>
        </w:tc>
        <w:tc>
          <w:tcPr>
            <w:tcW w:w="4900" w:type="dxa"/>
            <w:tcBorders>
              <w:top w:val="nil"/>
              <w:left w:val="nil"/>
              <w:bottom w:val="single" w:sz="4" w:space="0" w:color="auto"/>
              <w:right w:val="single" w:sz="4" w:space="0" w:color="auto"/>
            </w:tcBorders>
            <w:vAlign w:val="center"/>
            <w:hideMark/>
          </w:tcPr>
          <w:p w14:paraId="26CD8CF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Product/Model/Type </w:t>
            </w:r>
          </w:p>
        </w:tc>
        <w:tc>
          <w:tcPr>
            <w:tcW w:w="1280" w:type="dxa"/>
            <w:tcBorders>
              <w:top w:val="nil"/>
              <w:left w:val="nil"/>
              <w:bottom w:val="single" w:sz="4" w:space="0" w:color="auto"/>
              <w:right w:val="single" w:sz="4" w:space="0" w:color="auto"/>
            </w:tcBorders>
            <w:vAlign w:val="center"/>
            <w:hideMark/>
          </w:tcPr>
          <w:p w14:paraId="36A5503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F035D8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F28783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5E93CA3"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2F2E93F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2.4</w:t>
            </w:r>
          </w:p>
        </w:tc>
        <w:tc>
          <w:tcPr>
            <w:tcW w:w="4900" w:type="dxa"/>
            <w:tcBorders>
              <w:top w:val="nil"/>
              <w:left w:val="nil"/>
              <w:bottom w:val="single" w:sz="4" w:space="0" w:color="auto"/>
              <w:right w:val="single" w:sz="4" w:space="0" w:color="auto"/>
            </w:tcBorders>
            <w:vAlign w:val="center"/>
            <w:hideMark/>
          </w:tcPr>
          <w:p w14:paraId="28EEEC9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Communication capabilities Ethernet, Serial RS485, Optical fibre </w:t>
            </w:r>
          </w:p>
        </w:tc>
        <w:tc>
          <w:tcPr>
            <w:tcW w:w="1280" w:type="dxa"/>
            <w:tcBorders>
              <w:top w:val="nil"/>
              <w:left w:val="nil"/>
              <w:bottom w:val="single" w:sz="4" w:space="0" w:color="auto"/>
              <w:right w:val="single" w:sz="4" w:space="0" w:color="auto"/>
            </w:tcBorders>
            <w:vAlign w:val="center"/>
            <w:hideMark/>
          </w:tcPr>
          <w:p w14:paraId="70F7BE8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B5591D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CC9D47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778EF53"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0FC81DC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2.5</w:t>
            </w:r>
          </w:p>
        </w:tc>
        <w:tc>
          <w:tcPr>
            <w:tcW w:w="4900" w:type="dxa"/>
            <w:tcBorders>
              <w:top w:val="nil"/>
              <w:left w:val="nil"/>
              <w:bottom w:val="single" w:sz="4" w:space="0" w:color="auto"/>
              <w:right w:val="single" w:sz="4" w:space="0" w:color="auto"/>
            </w:tcBorders>
            <w:vAlign w:val="center"/>
            <w:hideMark/>
          </w:tcPr>
          <w:p w14:paraId="0B2ADF6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Redundant array of independent disks (RAID) configuration </w:t>
            </w:r>
          </w:p>
        </w:tc>
        <w:tc>
          <w:tcPr>
            <w:tcW w:w="1280" w:type="dxa"/>
            <w:tcBorders>
              <w:top w:val="nil"/>
              <w:left w:val="nil"/>
              <w:bottom w:val="single" w:sz="4" w:space="0" w:color="auto"/>
              <w:right w:val="single" w:sz="4" w:space="0" w:color="auto"/>
            </w:tcBorders>
            <w:vAlign w:val="center"/>
            <w:hideMark/>
          </w:tcPr>
          <w:p w14:paraId="06C9BEF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4B02BA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5876D4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9EBDFA9"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2582209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2.6</w:t>
            </w:r>
          </w:p>
        </w:tc>
        <w:tc>
          <w:tcPr>
            <w:tcW w:w="4900" w:type="dxa"/>
            <w:tcBorders>
              <w:top w:val="nil"/>
              <w:left w:val="nil"/>
              <w:bottom w:val="single" w:sz="4" w:space="0" w:color="auto"/>
              <w:right w:val="single" w:sz="4" w:space="0" w:color="auto"/>
            </w:tcBorders>
            <w:vAlign w:val="center"/>
            <w:hideMark/>
          </w:tcPr>
          <w:p w14:paraId="0C2907B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Redundant power supplies with dual power input ports </w:t>
            </w:r>
          </w:p>
        </w:tc>
        <w:tc>
          <w:tcPr>
            <w:tcW w:w="1280" w:type="dxa"/>
            <w:tcBorders>
              <w:top w:val="nil"/>
              <w:left w:val="nil"/>
              <w:bottom w:val="single" w:sz="4" w:space="0" w:color="auto"/>
              <w:right w:val="single" w:sz="4" w:space="0" w:color="auto"/>
            </w:tcBorders>
            <w:vAlign w:val="center"/>
            <w:hideMark/>
          </w:tcPr>
          <w:p w14:paraId="1D1AB10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407464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6208DC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7C73D4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8F0447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2.7</w:t>
            </w:r>
          </w:p>
        </w:tc>
        <w:tc>
          <w:tcPr>
            <w:tcW w:w="4900" w:type="dxa"/>
            <w:tcBorders>
              <w:top w:val="nil"/>
              <w:left w:val="nil"/>
              <w:bottom w:val="single" w:sz="4" w:space="0" w:color="auto"/>
              <w:right w:val="single" w:sz="4" w:space="0" w:color="auto"/>
            </w:tcBorders>
            <w:vAlign w:val="center"/>
            <w:hideMark/>
          </w:tcPr>
          <w:p w14:paraId="547F5C8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Redundant case fans, </w:t>
            </w:r>
          </w:p>
        </w:tc>
        <w:tc>
          <w:tcPr>
            <w:tcW w:w="1280" w:type="dxa"/>
            <w:tcBorders>
              <w:top w:val="nil"/>
              <w:left w:val="nil"/>
              <w:bottom w:val="single" w:sz="4" w:space="0" w:color="auto"/>
              <w:right w:val="single" w:sz="4" w:space="0" w:color="auto"/>
            </w:tcBorders>
            <w:vAlign w:val="center"/>
            <w:hideMark/>
          </w:tcPr>
          <w:p w14:paraId="350E667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47DA38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2F6F94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4C26F8E"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718727C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2.8</w:t>
            </w:r>
          </w:p>
        </w:tc>
        <w:tc>
          <w:tcPr>
            <w:tcW w:w="4900" w:type="dxa"/>
            <w:tcBorders>
              <w:top w:val="nil"/>
              <w:left w:val="nil"/>
              <w:bottom w:val="single" w:sz="4" w:space="0" w:color="auto"/>
              <w:right w:val="single" w:sz="4" w:space="0" w:color="auto"/>
            </w:tcBorders>
            <w:vAlign w:val="center"/>
            <w:hideMark/>
          </w:tcPr>
          <w:p w14:paraId="690F079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19” (inch.) rack-mountable type enclosure for the servers and power supplies installed in the plant server room </w:t>
            </w:r>
          </w:p>
        </w:tc>
        <w:tc>
          <w:tcPr>
            <w:tcW w:w="1280" w:type="dxa"/>
            <w:tcBorders>
              <w:top w:val="nil"/>
              <w:left w:val="nil"/>
              <w:bottom w:val="single" w:sz="4" w:space="0" w:color="auto"/>
              <w:right w:val="single" w:sz="4" w:space="0" w:color="auto"/>
            </w:tcBorders>
            <w:vAlign w:val="center"/>
            <w:hideMark/>
          </w:tcPr>
          <w:p w14:paraId="00A217B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574EA1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144BAE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C5591F8"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423E734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2.9</w:t>
            </w:r>
          </w:p>
        </w:tc>
        <w:tc>
          <w:tcPr>
            <w:tcW w:w="4900" w:type="dxa"/>
            <w:tcBorders>
              <w:top w:val="nil"/>
              <w:left w:val="nil"/>
              <w:bottom w:val="single" w:sz="4" w:space="0" w:color="auto"/>
              <w:right w:val="single" w:sz="4" w:space="0" w:color="auto"/>
            </w:tcBorders>
            <w:vAlign w:val="center"/>
            <w:hideMark/>
          </w:tcPr>
          <w:p w14:paraId="70DA2D3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On-board database to continuously process and store all real time plant data for the lifespan of the plant, </w:t>
            </w:r>
          </w:p>
        </w:tc>
        <w:tc>
          <w:tcPr>
            <w:tcW w:w="1280" w:type="dxa"/>
            <w:tcBorders>
              <w:top w:val="nil"/>
              <w:left w:val="nil"/>
              <w:bottom w:val="single" w:sz="4" w:space="0" w:color="auto"/>
              <w:right w:val="single" w:sz="4" w:space="0" w:color="auto"/>
            </w:tcBorders>
            <w:vAlign w:val="center"/>
            <w:hideMark/>
          </w:tcPr>
          <w:p w14:paraId="7D053B1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CB8F6D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EE257F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5364FFD"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9CDBF0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6525FA4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Front accessible universal serial bus (USB) ports. </w:t>
            </w:r>
          </w:p>
        </w:tc>
        <w:tc>
          <w:tcPr>
            <w:tcW w:w="1280" w:type="dxa"/>
            <w:tcBorders>
              <w:top w:val="nil"/>
              <w:left w:val="nil"/>
              <w:bottom w:val="single" w:sz="4" w:space="0" w:color="auto"/>
              <w:right w:val="single" w:sz="4" w:space="0" w:color="auto"/>
            </w:tcBorders>
            <w:vAlign w:val="center"/>
            <w:hideMark/>
          </w:tcPr>
          <w:p w14:paraId="7CFE8EE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CBD982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082CE7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166908A"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FA78AA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3</w:t>
            </w:r>
          </w:p>
        </w:tc>
        <w:tc>
          <w:tcPr>
            <w:tcW w:w="8820" w:type="dxa"/>
            <w:gridSpan w:val="4"/>
            <w:tcBorders>
              <w:top w:val="single" w:sz="4" w:space="0" w:color="auto"/>
              <w:left w:val="nil"/>
              <w:bottom w:val="single" w:sz="4" w:space="0" w:color="auto"/>
              <w:right w:val="single" w:sz="4" w:space="0" w:color="auto"/>
            </w:tcBorders>
            <w:vAlign w:val="center"/>
            <w:hideMark/>
          </w:tcPr>
          <w:p w14:paraId="7980130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SCADA/CMS Software </w:t>
            </w:r>
          </w:p>
        </w:tc>
      </w:tr>
      <w:tr w:rsidR="00414554" w:rsidRPr="00414554" w14:paraId="3281E632"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6C3E35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73F6297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Microsoft Windows 11 Operating system </w:t>
            </w:r>
          </w:p>
        </w:tc>
        <w:tc>
          <w:tcPr>
            <w:tcW w:w="1280" w:type="dxa"/>
            <w:tcBorders>
              <w:top w:val="nil"/>
              <w:left w:val="nil"/>
              <w:bottom w:val="single" w:sz="4" w:space="0" w:color="auto"/>
              <w:right w:val="single" w:sz="4" w:space="0" w:color="auto"/>
            </w:tcBorders>
            <w:vAlign w:val="center"/>
            <w:hideMark/>
          </w:tcPr>
          <w:p w14:paraId="45A1D3C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C459A5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53F8FF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261033C"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C68D73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3.2</w:t>
            </w:r>
          </w:p>
        </w:tc>
        <w:tc>
          <w:tcPr>
            <w:tcW w:w="4900" w:type="dxa"/>
            <w:tcBorders>
              <w:top w:val="nil"/>
              <w:left w:val="nil"/>
              <w:bottom w:val="single" w:sz="4" w:space="0" w:color="auto"/>
              <w:right w:val="single" w:sz="4" w:space="0" w:color="auto"/>
            </w:tcBorders>
            <w:vAlign w:val="center"/>
            <w:hideMark/>
          </w:tcPr>
          <w:p w14:paraId="1D163F8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Only industry recognised software shall be used. </w:t>
            </w:r>
          </w:p>
        </w:tc>
        <w:tc>
          <w:tcPr>
            <w:tcW w:w="1280" w:type="dxa"/>
            <w:tcBorders>
              <w:top w:val="nil"/>
              <w:left w:val="nil"/>
              <w:bottom w:val="single" w:sz="4" w:space="0" w:color="auto"/>
              <w:right w:val="single" w:sz="4" w:space="0" w:color="auto"/>
            </w:tcBorders>
            <w:vAlign w:val="center"/>
            <w:hideMark/>
          </w:tcPr>
          <w:p w14:paraId="798F643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D03C9A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55CC0E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C96EDEB" w14:textId="77777777" w:rsidTr="00414554">
        <w:trPr>
          <w:trHeight w:val="1056"/>
        </w:trPr>
        <w:tc>
          <w:tcPr>
            <w:tcW w:w="800" w:type="dxa"/>
            <w:tcBorders>
              <w:top w:val="nil"/>
              <w:left w:val="single" w:sz="4" w:space="0" w:color="auto"/>
              <w:bottom w:val="single" w:sz="4" w:space="0" w:color="auto"/>
              <w:right w:val="single" w:sz="4" w:space="0" w:color="auto"/>
            </w:tcBorders>
            <w:vAlign w:val="center"/>
            <w:hideMark/>
          </w:tcPr>
          <w:p w14:paraId="4EC5D9C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3.3</w:t>
            </w:r>
          </w:p>
        </w:tc>
        <w:tc>
          <w:tcPr>
            <w:tcW w:w="4900" w:type="dxa"/>
            <w:tcBorders>
              <w:top w:val="nil"/>
              <w:left w:val="nil"/>
              <w:bottom w:val="single" w:sz="4" w:space="0" w:color="auto"/>
              <w:right w:val="single" w:sz="4" w:space="0" w:color="auto"/>
            </w:tcBorders>
            <w:vAlign w:val="center"/>
            <w:hideMark/>
          </w:tcPr>
          <w:p w14:paraId="174198D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Licences for the software systems will be purchased by the Contractor and made available with step-in rights for the future purchasers and operators of the Plant.  </w:t>
            </w:r>
          </w:p>
        </w:tc>
        <w:tc>
          <w:tcPr>
            <w:tcW w:w="1280" w:type="dxa"/>
            <w:tcBorders>
              <w:top w:val="nil"/>
              <w:left w:val="nil"/>
              <w:bottom w:val="single" w:sz="4" w:space="0" w:color="auto"/>
              <w:right w:val="single" w:sz="4" w:space="0" w:color="auto"/>
            </w:tcBorders>
            <w:vAlign w:val="center"/>
            <w:hideMark/>
          </w:tcPr>
          <w:p w14:paraId="4A91444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1F4246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E25D63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A9C6BB6" w14:textId="77777777" w:rsidTr="00414554">
        <w:trPr>
          <w:trHeight w:val="2376"/>
        </w:trPr>
        <w:tc>
          <w:tcPr>
            <w:tcW w:w="800" w:type="dxa"/>
            <w:tcBorders>
              <w:top w:val="nil"/>
              <w:left w:val="single" w:sz="4" w:space="0" w:color="auto"/>
              <w:bottom w:val="single" w:sz="4" w:space="0" w:color="auto"/>
              <w:right w:val="single" w:sz="4" w:space="0" w:color="auto"/>
            </w:tcBorders>
            <w:vAlign w:val="center"/>
            <w:hideMark/>
          </w:tcPr>
          <w:p w14:paraId="65321B3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3.4</w:t>
            </w:r>
          </w:p>
        </w:tc>
        <w:tc>
          <w:tcPr>
            <w:tcW w:w="4900" w:type="dxa"/>
            <w:tcBorders>
              <w:top w:val="nil"/>
              <w:left w:val="nil"/>
              <w:bottom w:val="single" w:sz="4" w:space="0" w:color="auto"/>
              <w:right w:val="single" w:sz="4" w:space="0" w:color="auto"/>
            </w:tcBorders>
            <w:vAlign w:val="center"/>
            <w:hideMark/>
          </w:tcPr>
          <w:p w14:paraId="4E4B4527" w14:textId="07106F1A"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The Contractor shall provide all project specific software, firmware, and operating system developed for, and applicable to, the control and monitoring systems being provided. The SCADA system shall include novel modelling approaches and techno</w:t>
            </w:r>
            <w:ins w:id="113" w:author="Grace Olukune" w:date="2025-12-08T13:47:00Z" w16du:dateUtc="2025-12-08T11:47:00Z">
              <w:r w:rsidR="00B2746B">
                <w:rPr>
                  <w:rFonts w:ascii="72" w:hAnsi="72" w:cs="72"/>
                  <w:color w:val="000000"/>
                  <w:sz w:val="20"/>
                  <w:szCs w:val="20"/>
                  <w:lang w:val="en-ZA" w:eastAsia="en-ZA"/>
                </w:rPr>
                <w:t>-</w:t>
              </w:r>
            </w:ins>
            <w:r w:rsidRPr="00414554">
              <w:rPr>
                <w:rFonts w:ascii="72" w:hAnsi="72" w:cs="72"/>
                <w:color w:val="000000"/>
                <w:sz w:val="20"/>
                <w:szCs w:val="20"/>
                <w:lang w:val="en-ZA" w:eastAsia="en-ZA"/>
              </w:rPr>
              <w:t xml:space="preserve">financial indicators allowing the operators to predict failures, detect root causes of errors, and optimise the Plant operation in a cost-effective manner.  </w:t>
            </w:r>
          </w:p>
        </w:tc>
        <w:tc>
          <w:tcPr>
            <w:tcW w:w="1280" w:type="dxa"/>
            <w:tcBorders>
              <w:top w:val="nil"/>
              <w:left w:val="nil"/>
              <w:bottom w:val="single" w:sz="4" w:space="0" w:color="auto"/>
              <w:right w:val="single" w:sz="4" w:space="0" w:color="auto"/>
            </w:tcBorders>
            <w:vAlign w:val="center"/>
            <w:hideMark/>
          </w:tcPr>
          <w:p w14:paraId="38A8D52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005961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15C3CF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6AC07B5" w14:textId="77777777" w:rsidTr="00414554">
        <w:trPr>
          <w:trHeight w:val="1320"/>
        </w:trPr>
        <w:tc>
          <w:tcPr>
            <w:tcW w:w="800" w:type="dxa"/>
            <w:tcBorders>
              <w:top w:val="nil"/>
              <w:left w:val="single" w:sz="4" w:space="0" w:color="auto"/>
              <w:bottom w:val="single" w:sz="4" w:space="0" w:color="auto"/>
              <w:right w:val="single" w:sz="4" w:space="0" w:color="auto"/>
            </w:tcBorders>
            <w:vAlign w:val="center"/>
            <w:hideMark/>
          </w:tcPr>
          <w:p w14:paraId="1DDCE8A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3.5</w:t>
            </w:r>
          </w:p>
        </w:tc>
        <w:tc>
          <w:tcPr>
            <w:tcW w:w="4900" w:type="dxa"/>
            <w:tcBorders>
              <w:top w:val="nil"/>
              <w:left w:val="nil"/>
              <w:bottom w:val="single" w:sz="4" w:space="0" w:color="auto"/>
              <w:right w:val="single" w:sz="4" w:space="0" w:color="auto"/>
            </w:tcBorders>
            <w:vAlign w:val="center"/>
            <w:hideMark/>
          </w:tcPr>
          <w:p w14:paraId="3ED5353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software shall be completely documented by the Contractor and be provided on a non-proprietary basis. The Contractor shall provide a remote monitoring system and software with a supervisory role and access to historic values.  </w:t>
            </w:r>
          </w:p>
        </w:tc>
        <w:tc>
          <w:tcPr>
            <w:tcW w:w="1280" w:type="dxa"/>
            <w:tcBorders>
              <w:top w:val="nil"/>
              <w:left w:val="nil"/>
              <w:bottom w:val="single" w:sz="4" w:space="0" w:color="auto"/>
              <w:right w:val="single" w:sz="4" w:space="0" w:color="auto"/>
            </w:tcBorders>
            <w:vAlign w:val="center"/>
            <w:hideMark/>
          </w:tcPr>
          <w:p w14:paraId="146758D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BC741F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63A53C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1D7634A"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10B0502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3.6</w:t>
            </w:r>
          </w:p>
        </w:tc>
        <w:tc>
          <w:tcPr>
            <w:tcW w:w="4900" w:type="dxa"/>
            <w:tcBorders>
              <w:top w:val="nil"/>
              <w:left w:val="nil"/>
              <w:bottom w:val="single" w:sz="4" w:space="0" w:color="auto"/>
              <w:right w:val="single" w:sz="4" w:space="0" w:color="auto"/>
            </w:tcBorders>
            <w:vAlign w:val="center"/>
            <w:hideMark/>
          </w:tcPr>
          <w:p w14:paraId="56FF676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Custom software required to adapt or customise the control and monitoring systems shall be provided by the Contractor. </w:t>
            </w:r>
          </w:p>
        </w:tc>
        <w:tc>
          <w:tcPr>
            <w:tcW w:w="1280" w:type="dxa"/>
            <w:tcBorders>
              <w:top w:val="nil"/>
              <w:left w:val="nil"/>
              <w:bottom w:val="single" w:sz="4" w:space="0" w:color="auto"/>
              <w:right w:val="single" w:sz="4" w:space="0" w:color="auto"/>
            </w:tcBorders>
            <w:vAlign w:val="center"/>
            <w:hideMark/>
          </w:tcPr>
          <w:p w14:paraId="1F2F54C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5D344A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4FCD07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9772B63"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2F08EED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3.7</w:t>
            </w:r>
          </w:p>
        </w:tc>
        <w:tc>
          <w:tcPr>
            <w:tcW w:w="4900" w:type="dxa"/>
            <w:tcBorders>
              <w:top w:val="nil"/>
              <w:left w:val="nil"/>
              <w:bottom w:val="single" w:sz="4" w:space="0" w:color="auto"/>
              <w:right w:val="single" w:sz="4" w:space="0" w:color="auto"/>
            </w:tcBorders>
            <w:vAlign w:val="center"/>
            <w:hideMark/>
          </w:tcPr>
          <w:p w14:paraId="04BF899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CMS application software for comprehensive operating, monitoring and configuration of all plant equipment and sub-systems </w:t>
            </w:r>
          </w:p>
        </w:tc>
        <w:tc>
          <w:tcPr>
            <w:tcW w:w="1280" w:type="dxa"/>
            <w:tcBorders>
              <w:top w:val="nil"/>
              <w:left w:val="nil"/>
              <w:bottom w:val="single" w:sz="4" w:space="0" w:color="auto"/>
              <w:right w:val="single" w:sz="4" w:space="0" w:color="auto"/>
            </w:tcBorders>
            <w:vAlign w:val="center"/>
            <w:hideMark/>
          </w:tcPr>
          <w:p w14:paraId="430E5DB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192F0D7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 2 </w:t>
            </w:r>
          </w:p>
        </w:tc>
        <w:tc>
          <w:tcPr>
            <w:tcW w:w="1120" w:type="dxa"/>
            <w:tcBorders>
              <w:top w:val="nil"/>
              <w:left w:val="nil"/>
              <w:bottom w:val="single" w:sz="4" w:space="0" w:color="auto"/>
              <w:right w:val="single" w:sz="4" w:space="0" w:color="auto"/>
            </w:tcBorders>
            <w:vAlign w:val="center"/>
            <w:hideMark/>
          </w:tcPr>
          <w:p w14:paraId="3D24D7C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4A2B96F"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BC847F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3.8</w:t>
            </w:r>
          </w:p>
        </w:tc>
        <w:tc>
          <w:tcPr>
            <w:tcW w:w="4900" w:type="dxa"/>
            <w:tcBorders>
              <w:top w:val="nil"/>
              <w:left w:val="nil"/>
              <w:bottom w:val="single" w:sz="4" w:space="0" w:color="auto"/>
              <w:right w:val="single" w:sz="4" w:space="0" w:color="auto"/>
            </w:tcBorders>
            <w:vAlign w:val="center"/>
            <w:hideMark/>
          </w:tcPr>
          <w:p w14:paraId="4D7E724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Web-server application software for remote clients </w:t>
            </w:r>
          </w:p>
        </w:tc>
        <w:tc>
          <w:tcPr>
            <w:tcW w:w="1280" w:type="dxa"/>
            <w:tcBorders>
              <w:top w:val="nil"/>
              <w:left w:val="nil"/>
              <w:bottom w:val="single" w:sz="4" w:space="0" w:color="auto"/>
              <w:right w:val="single" w:sz="4" w:space="0" w:color="auto"/>
            </w:tcBorders>
            <w:vAlign w:val="center"/>
            <w:hideMark/>
          </w:tcPr>
          <w:p w14:paraId="06F2DEA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E54130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A6B623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CAFC5CE"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1B0A3A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3.9</w:t>
            </w:r>
          </w:p>
        </w:tc>
        <w:tc>
          <w:tcPr>
            <w:tcW w:w="4900" w:type="dxa"/>
            <w:tcBorders>
              <w:top w:val="nil"/>
              <w:left w:val="nil"/>
              <w:bottom w:val="single" w:sz="4" w:space="0" w:color="auto"/>
              <w:right w:val="single" w:sz="4" w:space="0" w:color="auto"/>
            </w:tcBorders>
            <w:vAlign w:val="center"/>
            <w:hideMark/>
          </w:tcPr>
          <w:p w14:paraId="5084013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Information server application software </w:t>
            </w:r>
          </w:p>
        </w:tc>
        <w:tc>
          <w:tcPr>
            <w:tcW w:w="1280" w:type="dxa"/>
            <w:tcBorders>
              <w:top w:val="nil"/>
              <w:left w:val="nil"/>
              <w:bottom w:val="single" w:sz="4" w:space="0" w:color="auto"/>
              <w:right w:val="single" w:sz="4" w:space="0" w:color="auto"/>
            </w:tcBorders>
            <w:vAlign w:val="center"/>
            <w:hideMark/>
          </w:tcPr>
          <w:p w14:paraId="732F348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74FF1CE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 2 </w:t>
            </w:r>
          </w:p>
        </w:tc>
        <w:tc>
          <w:tcPr>
            <w:tcW w:w="1120" w:type="dxa"/>
            <w:tcBorders>
              <w:top w:val="nil"/>
              <w:left w:val="nil"/>
              <w:bottom w:val="single" w:sz="4" w:space="0" w:color="auto"/>
              <w:right w:val="single" w:sz="4" w:space="0" w:color="auto"/>
            </w:tcBorders>
            <w:vAlign w:val="center"/>
            <w:hideMark/>
          </w:tcPr>
          <w:p w14:paraId="7A05699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2FCC274"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E44397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5A5E5F7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Hosting the anti-virus software </w:t>
            </w:r>
          </w:p>
        </w:tc>
        <w:tc>
          <w:tcPr>
            <w:tcW w:w="1280" w:type="dxa"/>
            <w:tcBorders>
              <w:top w:val="nil"/>
              <w:left w:val="nil"/>
              <w:bottom w:val="single" w:sz="4" w:space="0" w:color="auto"/>
              <w:right w:val="single" w:sz="4" w:space="0" w:color="auto"/>
            </w:tcBorders>
            <w:vAlign w:val="center"/>
            <w:hideMark/>
          </w:tcPr>
          <w:p w14:paraId="7180C65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7445282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 2 </w:t>
            </w:r>
          </w:p>
        </w:tc>
        <w:tc>
          <w:tcPr>
            <w:tcW w:w="1120" w:type="dxa"/>
            <w:tcBorders>
              <w:top w:val="nil"/>
              <w:left w:val="nil"/>
              <w:bottom w:val="single" w:sz="4" w:space="0" w:color="auto"/>
              <w:right w:val="single" w:sz="4" w:space="0" w:color="auto"/>
            </w:tcBorders>
            <w:vAlign w:val="center"/>
            <w:hideMark/>
          </w:tcPr>
          <w:p w14:paraId="1C23583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4A2A3F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5BC88A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3.11</w:t>
            </w:r>
          </w:p>
        </w:tc>
        <w:tc>
          <w:tcPr>
            <w:tcW w:w="4900" w:type="dxa"/>
            <w:tcBorders>
              <w:top w:val="nil"/>
              <w:left w:val="nil"/>
              <w:bottom w:val="single" w:sz="4" w:space="0" w:color="auto"/>
              <w:right w:val="single" w:sz="4" w:space="0" w:color="auto"/>
            </w:tcBorders>
            <w:vAlign w:val="center"/>
            <w:hideMark/>
          </w:tcPr>
          <w:p w14:paraId="2CD31E1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Firewall software </w:t>
            </w:r>
          </w:p>
        </w:tc>
        <w:tc>
          <w:tcPr>
            <w:tcW w:w="1280" w:type="dxa"/>
            <w:tcBorders>
              <w:top w:val="nil"/>
              <w:left w:val="nil"/>
              <w:bottom w:val="single" w:sz="4" w:space="0" w:color="auto"/>
              <w:right w:val="single" w:sz="4" w:space="0" w:color="auto"/>
            </w:tcBorders>
            <w:vAlign w:val="center"/>
            <w:hideMark/>
          </w:tcPr>
          <w:p w14:paraId="3A367E1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79056D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75FE35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CC8A4AF"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E79A05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3.12</w:t>
            </w:r>
          </w:p>
        </w:tc>
        <w:tc>
          <w:tcPr>
            <w:tcW w:w="4900" w:type="dxa"/>
            <w:tcBorders>
              <w:top w:val="nil"/>
              <w:left w:val="nil"/>
              <w:bottom w:val="single" w:sz="4" w:space="0" w:color="auto"/>
              <w:right w:val="single" w:sz="4" w:space="0" w:color="auto"/>
            </w:tcBorders>
            <w:vAlign w:val="center"/>
            <w:hideMark/>
          </w:tcPr>
          <w:p w14:paraId="5B07E58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OPC server software </w:t>
            </w:r>
          </w:p>
        </w:tc>
        <w:tc>
          <w:tcPr>
            <w:tcW w:w="1280" w:type="dxa"/>
            <w:tcBorders>
              <w:top w:val="nil"/>
              <w:left w:val="nil"/>
              <w:bottom w:val="single" w:sz="4" w:space="0" w:color="auto"/>
              <w:right w:val="single" w:sz="4" w:space="0" w:color="auto"/>
            </w:tcBorders>
            <w:vAlign w:val="center"/>
            <w:hideMark/>
          </w:tcPr>
          <w:p w14:paraId="58FCEB9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9E6FC9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D75D71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5E42B28"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58628A9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3.13</w:t>
            </w:r>
          </w:p>
        </w:tc>
        <w:tc>
          <w:tcPr>
            <w:tcW w:w="4900" w:type="dxa"/>
            <w:tcBorders>
              <w:top w:val="nil"/>
              <w:left w:val="nil"/>
              <w:bottom w:val="single" w:sz="4" w:space="0" w:color="auto"/>
              <w:right w:val="single" w:sz="4" w:space="0" w:color="auto"/>
            </w:tcBorders>
            <w:vAlign w:val="center"/>
            <w:hideMark/>
          </w:tcPr>
          <w:p w14:paraId="576AB0F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Other 3</w:t>
            </w:r>
            <w:r w:rsidRPr="00414554">
              <w:rPr>
                <w:rFonts w:ascii="72" w:hAnsi="72" w:cs="72"/>
                <w:color w:val="000000"/>
                <w:sz w:val="20"/>
                <w:szCs w:val="20"/>
                <w:vertAlign w:val="superscript"/>
                <w:lang w:val="en-ZA" w:eastAsia="en-ZA"/>
              </w:rPr>
              <w:t>rd</w:t>
            </w:r>
            <w:r w:rsidRPr="00414554">
              <w:rPr>
                <w:rFonts w:ascii="72" w:hAnsi="72" w:cs="72"/>
                <w:color w:val="000000"/>
                <w:sz w:val="20"/>
                <w:szCs w:val="20"/>
                <w:lang w:val="en-ZA" w:eastAsia="en-ZA"/>
              </w:rPr>
              <w:t xml:space="preserve"> party system software </w:t>
            </w:r>
          </w:p>
        </w:tc>
        <w:tc>
          <w:tcPr>
            <w:tcW w:w="1280" w:type="dxa"/>
            <w:tcBorders>
              <w:top w:val="nil"/>
              <w:left w:val="nil"/>
              <w:bottom w:val="single" w:sz="4" w:space="0" w:color="auto"/>
              <w:right w:val="single" w:sz="4" w:space="0" w:color="auto"/>
            </w:tcBorders>
            <w:vAlign w:val="center"/>
            <w:hideMark/>
          </w:tcPr>
          <w:p w14:paraId="3314013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217EB29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1496BD2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77BE5ED"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D58862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4</w:t>
            </w:r>
          </w:p>
        </w:tc>
        <w:tc>
          <w:tcPr>
            <w:tcW w:w="8820" w:type="dxa"/>
            <w:gridSpan w:val="4"/>
            <w:tcBorders>
              <w:top w:val="single" w:sz="4" w:space="0" w:color="auto"/>
              <w:left w:val="nil"/>
              <w:bottom w:val="single" w:sz="4" w:space="0" w:color="auto"/>
              <w:right w:val="single" w:sz="4" w:space="0" w:color="auto"/>
            </w:tcBorders>
            <w:vAlign w:val="center"/>
            <w:hideMark/>
          </w:tcPr>
          <w:p w14:paraId="581E8FB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Operator Thin Clients </w:t>
            </w:r>
          </w:p>
        </w:tc>
      </w:tr>
      <w:tr w:rsidR="00414554" w:rsidRPr="00414554" w14:paraId="66303F3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730806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7ABAB7F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No of CPU units </w:t>
            </w:r>
          </w:p>
        </w:tc>
        <w:tc>
          <w:tcPr>
            <w:tcW w:w="1280" w:type="dxa"/>
            <w:tcBorders>
              <w:top w:val="nil"/>
              <w:left w:val="nil"/>
              <w:bottom w:val="single" w:sz="4" w:space="0" w:color="auto"/>
              <w:right w:val="single" w:sz="4" w:space="0" w:color="auto"/>
            </w:tcBorders>
            <w:vAlign w:val="center"/>
            <w:hideMark/>
          </w:tcPr>
          <w:p w14:paraId="682FB88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09C6BF0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 2 </w:t>
            </w:r>
          </w:p>
        </w:tc>
        <w:tc>
          <w:tcPr>
            <w:tcW w:w="1120" w:type="dxa"/>
            <w:tcBorders>
              <w:top w:val="nil"/>
              <w:left w:val="nil"/>
              <w:bottom w:val="single" w:sz="4" w:space="0" w:color="auto"/>
              <w:right w:val="single" w:sz="4" w:space="0" w:color="auto"/>
            </w:tcBorders>
            <w:vAlign w:val="center"/>
            <w:hideMark/>
          </w:tcPr>
          <w:p w14:paraId="289B3AE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6811249"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63F6AFE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4.2</w:t>
            </w:r>
          </w:p>
        </w:tc>
        <w:tc>
          <w:tcPr>
            <w:tcW w:w="4900" w:type="dxa"/>
            <w:tcBorders>
              <w:top w:val="nil"/>
              <w:left w:val="nil"/>
              <w:bottom w:val="single" w:sz="4" w:space="0" w:color="auto"/>
              <w:right w:val="single" w:sz="4" w:space="0" w:color="auto"/>
            </w:tcBorders>
            <w:vAlign w:val="center"/>
            <w:hideMark/>
          </w:tcPr>
          <w:p w14:paraId="09C7C36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Manufacturer </w:t>
            </w:r>
          </w:p>
        </w:tc>
        <w:tc>
          <w:tcPr>
            <w:tcW w:w="1280" w:type="dxa"/>
            <w:tcBorders>
              <w:top w:val="nil"/>
              <w:left w:val="nil"/>
              <w:bottom w:val="single" w:sz="4" w:space="0" w:color="auto"/>
              <w:right w:val="single" w:sz="4" w:space="0" w:color="auto"/>
            </w:tcBorders>
            <w:vAlign w:val="center"/>
            <w:hideMark/>
          </w:tcPr>
          <w:p w14:paraId="4F9F477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2C866BC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3BE1F50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D225790"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0A75C1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4.3</w:t>
            </w:r>
          </w:p>
        </w:tc>
        <w:tc>
          <w:tcPr>
            <w:tcW w:w="4900" w:type="dxa"/>
            <w:tcBorders>
              <w:top w:val="nil"/>
              <w:left w:val="nil"/>
              <w:bottom w:val="single" w:sz="4" w:space="0" w:color="auto"/>
              <w:right w:val="single" w:sz="4" w:space="0" w:color="auto"/>
            </w:tcBorders>
            <w:vAlign w:val="center"/>
            <w:hideMark/>
          </w:tcPr>
          <w:p w14:paraId="2F8431C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Product/Model/Type </w:t>
            </w:r>
          </w:p>
        </w:tc>
        <w:tc>
          <w:tcPr>
            <w:tcW w:w="1280" w:type="dxa"/>
            <w:tcBorders>
              <w:top w:val="nil"/>
              <w:left w:val="nil"/>
              <w:bottom w:val="single" w:sz="4" w:space="0" w:color="auto"/>
              <w:right w:val="single" w:sz="4" w:space="0" w:color="auto"/>
            </w:tcBorders>
            <w:vAlign w:val="center"/>
            <w:hideMark/>
          </w:tcPr>
          <w:p w14:paraId="7D764FD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EE211C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1D1151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9F223F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9860B1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4.4</w:t>
            </w:r>
          </w:p>
        </w:tc>
        <w:tc>
          <w:tcPr>
            <w:tcW w:w="4900" w:type="dxa"/>
            <w:tcBorders>
              <w:top w:val="nil"/>
              <w:left w:val="nil"/>
              <w:bottom w:val="single" w:sz="4" w:space="0" w:color="auto"/>
              <w:right w:val="single" w:sz="4" w:space="0" w:color="auto"/>
            </w:tcBorders>
            <w:vAlign w:val="center"/>
            <w:hideMark/>
          </w:tcPr>
          <w:p w14:paraId="6664C27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Communication capabilities - Ethernet </w:t>
            </w:r>
          </w:p>
        </w:tc>
        <w:tc>
          <w:tcPr>
            <w:tcW w:w="1280" w:type="dxa"/>
            <w:tcBorders>
              <w:top w:val="nil"/>
              <w:left w:val="nil"/>
              <w:bottom w:val="single" w:sz="4" w:space="0" w:color="auto"/>
              <w:right w:val="single" w:sz="4" w:space="0" w:color="auto"/>
            </w:tcBorders>
            <w:vAlign w:val="center"/>
            <w:hideMark/>
          </w:tcPr>
          <w:p w14:paraId="4285C0F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048031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5AA866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3F69CA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95A5D5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4.5</w:t>
            </w:r>
          </w:p>
        </w:tc>
        <w:tc>
          <w:tcPr>
            <w:tcW w:w="4900" w:type="dxa"/>
            <w:tcBorders>
              <w:top w:val="nil"/>
              <w:left w:val="nil"/>
              <w:bottom w:val="single" w:sz="4" w:space="0" w:color="auto"/>
              <w:right w:val="single" w:sz="4" w:space="0" w:color="auto"/>
            </w:tcBorders>
            <w:vAlign w:val="center"/>
            <w:hideMark/>
          </w:tcPr>
          <w:p w14:paraId="7ABBF62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19-inch rack type </w:t>
            </w:r>
          </w:p>
        </w:tc>
        <w:tc>
          <w:tcPr>
            <w:tcW w:w="1280" w:type="dxa"/>
            <w:tcBorders>
              <w:top w:val="nil"/>
              <w:left w:val="nil"/>
              <w:bottom w:val="single" w:sz="4" w:space="0" w:color="auto"/>
              <w:right w:val="single" w:sz="4" w:space="0" w:color="auto"/>
            </w:tcBorders>
            <w:vAlign w:val="center"/>
            <w:hideMark/>
          </w:tcPr>
          <w:p w14:paraId="17DFE3D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33420F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1E0B11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4F2D4F4"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6E435E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4.6</w:t>
            </w:r>
          </w:p>
        </w:tc>
        <w:tc>
          <w:tcPr>
            <w:tcW w:w="4900" w:type="dxa"/>
            <w:tcBorders>
              <w:top w:val="nil"/>
              <w:left w:val="nil"/>
              <w:bottom w:val="single" w:sz="4" w:space="0" w:color="auto"/>
              <w:right w:val="single" w:sz="4" w:space="0" w:color="auto"/>
            </w:tcBorders>
            <w:vAlign w:val="center"/>
            <w:hideMark/>
          </w:tcPr>
          <w:p w14:paraId="3BF4106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100% operational availability per thin client </w:t>
            </w:r>
          </w:p>
        </w:tc>
        <w:tc>
          <w:tcPr>
            <w:tcW w:w="1280" w:type="dxa"/>
            <w:tcBorders>
              <w:top w:val="nil"/>
              <w:left w:val="nil"/>
              <w:bottom w:val="single" w:sz="4" w:space="0" w:color="auto"/>
              <w:right w:val="single" w:sz="4" w:space="0" w:color="auto"/>
            </w:tcBorders>
            <w:vAlign w:val="center"/>
            <w:hideMark/>
          </w:tcPr>
          <w:p w14:paraId="1D25BEB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C1366E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F5E6FC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3799C04"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72E035D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4.7</w:t>
            </w:r>
          </w:p>
        </w:tc>
        <w:tc>
          <w:tcPr>
            <w:tcW w:w="4900" w:type="dxa"/>
            <w:tcBorders>
              <w:top w:val="nil"/>
              <w:left w:val="nil"/>
              <w:bottom w:val="single" w:sz="4" w:space="0" w:color="auto"/>
              <w:right w:val="single" w:sz="4" w:space="0" w:color="auto"/>
            </w:tcBorders>
            <w:vAlign w:val="center"/>
            <w:hideMark/>
          </w:tcPr>
          <w:p w14:paraId="1E7E182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19-inch (minimum)TFT LCD monitors </w:t>
            </w:r>
          </w:p>
        </w:tc>
        <w:tc>
          <w:tcPr>
            <w:tcW w:w="1280" w:type="dxa"/>
            <w:tcBorders>
              <w:top w:val="nil"/>
              <w:left w:val="nil"/>
              <w:bottom w:val="single" w:sz="4" w:space="0" w:color="auto"/>
              <w:right w:val="single" w:sz="4" w:space="0" w:color="auto"/>
            </w:tcBorders>
            <w:vAlign w:val="center"/>
            <w:hideMark/>
          </w:tcPr>
          <w:p w14:paraId="6670654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00E9627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6 (3 per thin client) </w:t>
            </w:r>
          </w:p>
        </w:tc>
        <w:tc>
          <w:tcPr>
            <w:tcW w:w="1120" w:type="dxa"/>
            <w:tcBorders>
              <w:top w:val="nil"/>
              <w:left w:val="nil"/>
              <w:bottom w:val="single" w:sz="4" w:space="0" w:color="auto"/>
              <w:right w:val="single" w:sz="4" w:space="0" w:color="auto"/>
            </w:tcBorders>
            <w:vAlign w:val="center"/>
            <w:hideMark/>
          </w:tcPr>
          <w:p w14:paraId="1472CEF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FD08735"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3B6307B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4.8</w:t>
            </w:r>
          </w:p>
        </w:tc>
        <w:tc>
          <w:tcPr>
            <w:tcW w:w="4900" w:type="dxa"/>
            <w:tcBorders>
              <w:top w:val="nil"/>
              <w:left w:val="nil"/>
              <w:bottom w:val="single" w:sz="4" w:space="0" w:color="auto"/>
              <w:right w:val="single" w:sz="4" w:space="0" w:color="auto"/>
            </w:tcBorders>
            <w:vAlign w:val="center"/>
            <w:hideMark/>
          </w:tcPr>
          <w:p w14:paraId="612C4A9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40-inch (minimum)TFT LCD monitors </w:t>
            </w:r>
          </w:p>
        </w:tc>
        <w:tc>
          <w:tcPr>
            <w:tcW w:w="1280" w:type="dxa"/>
            <w:tcBorders>
              <w:top w:val="nil"/>
              <w:left w:val="nil"/>
              <w:bottom w:val="single" w:sz="4" w:space="0" w:color="auto"/>
              <w:right w:val="single" w:sz="4" w:space="0" w:color="auto"/>
            </w:tcBorders>
            <w:vAlign w:val="center"/>
            <w:hideMark/>
          </w:tcPr>
          <w:p w14:paraId="7B36671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711E785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2 (1 per thin client) </w:t>
            </w:r>
          </w:p>
        </w:tc>
        <w:tc>
          <w:tcPr>
            <w:tcW w:w="1120" w:type="dxa"/>
            <w:tcBorders>
              <w:top w:val="nil"/>
              <w:left w:val="nil"/>
              <w:bottom w:val="single" w:sz="4" w:space="0" w:color="auto"/>
              <w:right w:val="single" w:sz="4" w:space="0" w:color="auto"/>
            </w:tcBorders>
            <w:vAlign w:val="center"/>
            <w:hideMark/>
          </w:tcPr>
          <w:p w14:paraId="38FC3D8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055BAC1"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3DDFD41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4.9</w:t>
            </w:r>
          </w:p>
        </w:tc>
        <w:tc>
          <w:tcPr>
            <w:tcW w:w="4900" w:type="dxa"/>
            <w:tcBorders>
              <w:top w:val="nil"/>
              <w:left w:val="nil"/>
              <w:bottom w:val="single" w:sz="4" w:space="0" w:color="auto"/>
              <w:right w:val="single" w:sz="4" w:space="0" w:color="auto"/>
            </w:tcBorders>
            <w:vAlign w:val="center"/>
            <w:hideMark/>
          </w:tcPr>
          <w:p w14:paraId="4ED78BE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Monitor Manufacturer </w:t>
            </w:r>
          </w:p>
        </w:tc>
        <w:tc>
          <w:tcPr>
            <w:tcW w:w="1280" w:type="dxa"/>
            <w:tcBorders>
              <w:top w:val="nil"/>
              <w:left w:val="nil"/>
              <w:bottom w:val="single" w:sz="4" w:space="0" w:color="auto"/>
              <w:right w:val="single" w:sz="4" w:space="0" w:color="auto"/>
            </w:tcBorders>
            <w:vAlign w:val="center"/>
            <w:hideMark/>
          </w:tcPr>
          <w:p w14:paraId="3E1E32A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278AB49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0F3F095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C7A7A2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3EA2C6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79B6E87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Monitor Product/Model/Type </w:t>
            </w:r>
          </w:p>
        </w:tc>
        <w:tc>
          <w:tcPr>
            <w:tcW w:w="1280" w:type="dxa"/>
            <w:tcBorders>
              <w:top w:val="nil"/>
              <w:left w:val="nil"/>
              <w:bottom w:val="single" w:sz="4" w:space="0" w:color="auto"/>
              <w:right w:val="single" w:sz="4" w:space="0" w:color="auto"/>
            </w:tcBorders>
            <w:vAlign w:val="center"/>
            <w:hideMark/>
          </w:tcPr>
          <w:p w14:paraId="79007B6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28C54A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C99345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6999C98"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21ACDDA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4.11</w:t>
            </w:r>
          </w:p>
        </w:tc>
        <w:tc>
          <w:tcPr>
            <w:tcW w:w="4900" w:type="dxa"/>
            <w:tcBorders>
              <w:top w:val="nil"/>
              <w:left w:val="nil"/>
              <w:bottom w:val="single" w:sz="4" w:space="0" w:color="auto"/>
              <w:right w:val="single" w:sz="4" w:space="0" w:color="auto"/>
            </w:tcBorders>
            <w:vAlign w:val="center"/>
            <w:hideMark/>
          </w:tcPr>
          <w:p w14:paraId="7FBFD49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Monitor Communication capabilities, HDMI, DisplayPort, VGA </w:t>
            </w:r>
          </w:p>
        </w:tc>
        <w:tc>
          <w:tcPr>
            <w:tcW w:w="1280" w:type="dxa"/>
            <w:tcBorders>
              <w:top w:val="nil"/>
              <w:left w:val="nil"/>
              <w:bottom w:val="single" w:sz="4" w:space="0" w:color="auto"/>
              <w:right w:val="single" w:sz="4" w:space="0" w:color="auto"/>
            </w:tcBorders>
            <w:vAlign w:val="center"/>
            <w:hideMark/>
          </w:tcPr>
          <w:p w14:paraId="7D4C646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6B577E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AC5855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0976E4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E19575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4.12</w:t>
            </w:r>
          </w:p>
        </w:tc>
        <w:tc>
          <w:tcPr>
            <w:tcW w:w="4900" w:type="dxa"/>
            <w:tcBorders>
              <w:top w:val="nil"/>
              <w:left w:val="nil"/>
              <w:bottom w:val="single" w:sz="4" w:space="0" w:color="auto"/>
              <w:right w:val="single" w:sz="4" w:space="0" w:color="auto"/>
            </w:tcBorders>
            <w:vAlign w:val="center"/>
            <w:hideMark/>
          </w:tcPr>
          <w:p w14:paraId="2D37D86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Number of keyboards and mouse sets </w:t>
            </w:r>
          </w:p>
        </w:tc>
        <w:tc>
          <w:tcPr>
            <w:tcW w:w="1280" w:type="dxa"/>
            <w:tcBorders>
              <w:top w:val="nil"/>
              <w:left w:val="nil"/>
              <w:bottom w:val="single" w:sz="4" w:space="0" w:color="auto"/>
              <w:right w:val="single" w:sz="4" w:space="0" w:color="auto"/>
            </w:tcBorders>
            <w:vAlign w:val="center"/>
            <w:hideMark/>
          </w:tcPr>
          <w:p w14:paraId="5275CBB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0C16408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2</w:t>
            </w:r>
          </w:p>
        </w:tc>
        <w:tc>
          <w:tcPr>
            <w:tcW w:w="1120" w:type="dxa"/>
            <w:tcBorders>
              <w:top w:val="nil"/>
              <w:left w:val="nil"/>
              <w:bottom w:val="single" w:sz="4" w:space="0" w:color="auto"/>
              <w:right w:val="single" w:sz="4" w:space="0" w:color="auto"/>
            </w:tcBorders>
            <w:vAlign w:val="center"/>
            <w:hideMark/>
          </w:tcPr>
          <w:p w14:paraId="4CB6EC6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07F54DD"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6C6E6B3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4.13</w:t>
            </w:r>
          </w:p>
        </w:tc>
        <w:tc>
          <w:tcPr>
            <w:tcW w:w="4900" w:type="dxa"/>
            <w:tcBorders>
              <w:top w:val="nil"/>
              <w:left w:val="nil"/>
              <w:bottom w:val="single" w:sz="4" w:space="0" w:color="auto"/>
              <w:right w:val="single" w:sz="4" w:space="0" w:color="auto"/>
            </w:tcBorders>
            <w:vAlign w:val="center"/>
            <w:hideMark/>
          </w:tcPr>
          <w:p w14:paraId="6314EE0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Keyboard video and mouse (KVM) extenders per thin client </w:t>
            </w:r>
          </w:p>
        </w:tc>
        <w:tc>
          <w:tcPr>
            <w:tcW w:w="1280" w:type="dxa"/>
            <w:tcBorders>
              <w:top w:val="nil"/>
              <w:left w:val="nil"/>
              <w:bottom w:val="single" w:sz="4" w:space="0" w:color="auto"/>
              <w:right w:val="single" w:sz="4" w:space="0" w:color="auto"/>
            </w:tcBorders>
            <w:vAlign w:val="center"/>
            <w:hideMark/>
          </w:tcPr>
          <w:p w14:paraId="34FB9D7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33D4B6C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4 (2 per thin client) </w:t>
            </w:r>
          </w:p>
        </w:tc>
        <w:tc>
          <w:tcPr>
            <w:tcW w:w="1120" w:type="dxa"/>
            <w:tcBorders>
              <w:top w:val="nil"/>
              <w:left w:val="nil"/>
              <w:bottom w:val="single" w:sz="4" w:space="0" w:color="auto"/>
              <w:right w:val="single" w:sz="4" w:space="0" w:color="auto"/>
            </w:tcBorders>
            <w:vAlign w:val="center"/>
            <w:hideMark/>
          </w:tcPr>
          <w:p w14:paraId="02757E6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35B9C8E"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FE7908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5</w:t>
            </w:r>
          </w:p>
        </w:tc>
        <w:tc>
          <w:tcPr>
            <w:tcW w:w="8820" w:type="dxa"/>
            <w:gridSpan w:val="4"/>
            <w:tcBorders>
              <w:top w:val="single" w:sz="4" w:space="0" w:color="auto"/>
              <w:left w:val="nil"/>
              <w:bottom w:val="single" w:sz="4" w:space="0" w:color="auto"/>
              <w:right w:val="single" w:sz="4" w:space="0" w:color="auto"/>
            </w:tcBorders>
            <w:vAlign w:val="center"/>
            <w:hideMark/>
          </w:tcPr>
          <w:p w14:paraId="519F9D1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CMS Web Server </w:t>
            </w:r>
          </w:p>
        </w:tc>
      </w:tr>
      <w:tr w:rsidR="00414554" w:rsidRPr="00414554" w14:paraId="039C4B54"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C91DBD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5.1</w:t>
            </w:r>
          </w:p>
        </w:tc>
        <w:tc>
          <w:tcPr>
            <w:tcW w:w="4900" w:type="dxa"/>
            <w:tcBorders>
              <w:top w:val="nil"/>
              <w:left w:val="nil"/>
              <w:bottom w:val="single" w:sz="4" w:space="0" w:color="auto"/>
              <w:right w:val="single" w:sz="4" w:space="0" w:color="auto"/>
            </w:tcBorders>
            <w:vAlign w:val="center"/>
            <w:hideMark/>
          </w:tcPr>
          <w:p w14:paraId="22AA878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On-site web-server for access to remote web-clients </w:t>
            </w:r>
          </w:p>
        </w:tc>
        <w:tc>
          <w:tcPr>
            <w:tcW w:w="1280" w:type="dxa"/>
            <w:tcBorders>
              <w:top w:val="nil"/>
              <w:left w:val="nil"/>
              <w:bottom w:val="single" w:sz="4" w:space="0" w:color="auto"/>
              <w:right w:val="single" w:sz="4" w:space="0" w:color="auto"/>
            </w:tcBorders>
            <w:vAlign w:val="center"/>
            <w:hideMark/>
          </w:tcPr>
          <w:p w14:paraId="031D9B5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1DCF78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511B6B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1029073"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1E0280C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5.2</w:t>
            </w:r>
          </w:p>
        </w:tc>
        <w:tc>
          <w:tcPr>
            <w:tcW w:w="4900" w:type="dxa"/>
            <w:tcBorders>
              <w:top w:val="nil"/>
              <w:left w:val="nil"/>
              <w:bottom w:val="single" w:sz="4" w:space="0" w:color="auto"/>
              <w:right w:val="single" w:sz="4" w:space="0" w:color="auto"/>
            </w:tcBorders>
            <w:vAlign w:val="center"/>
            <w:hideMark/>
          </w:tcPr>
          <w:p w14:paraId="6112182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Number of web-client licences for remote monitoring (concurrent access) </w:t>
            </w:r>
          </w:p>
        </w:tc>
        <w:tc>
          <w:tcPr>
            <w:tcW w:w="1280" w:type="dxa"/>
            <w:tcBorders>
              <w:top w:val="nil"/>
              <w:left w:val="nil"/>
              <w:bottom w:val="single" w:sz="4" w:space="0" w:color="auto"/>
              <w:right w:val="single" w:sz="4" w:space="0" w:color="auto"/>
            </w:tcBorders>
            <w:vAlign w:val="center"/>
            <w:hideMark/>
          </w:tcPr>
          <w:p w14:paraId="0E36225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4DCFE24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20</w:t>
            </w:r>
          </w:p>
        </w:tc>
        <w:tc>
          <w:tcPr>
            <w:tcW w:w="1120" w:type="dxa"/>
            <w:tcBorders>
              <w:top w:val="nil"/>
              <w:left w:val="nil"/>
              <w:bottom w:val="single" w:sz="4" w:space="0" w:color="auto"/>
              <w:right w:val="single" w:sz="4" w:space="0" w:color="auto"/>
            </w:tcBorders>
            <w:vAlign w:val="center"/>
            <w:hideMark/>
          </w:tcPr>
          <w:p w14:paraId="3B27CD7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B9C89DE"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A6C380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6</w:t>
            </w:r>
          </w:p>
        </w:tc>
        <w:tc>
          <w:tcPr>
            <w:tcW w:w="8820" w:type="dxa"/>
            <w:gridSpan w:val="4"/>
            <w:tcBorders>
              <w:top w:val="single" w:sz="4" w:space="0" w:color="auto"/>
              <w:left w:val="nil"/>
              <w:bottom w:val="single" w:sz="4" w:space="0" w:color="auto"/>
              <w:right w:val="single" w:sz="4" w:space="0" w:color="auto"/>
            </w:tcBorders>
            <w:vAlign w:val="center"/>
            <w:hideMark/>
          </w:tcPr>
          <w:p w14:paraId="04AF7EB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Ethernet Network switches </w:t>
            </w:r>
          </w:p>
        </w:tc>
      </w:tr>
      <w:tr w:rsidR="00414554" w:rsidRPr="00414554" w14:paraId="6AA70F6B"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1F61F89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w:t>
            </w:r>
          </w:p>
        </w:tc>
        <w:tc>
          <w:tcPr>
            <w:tcW w:w="4900" w:type="dxa"/>
            <w:tcBorders>
              <w:top w:val="nil"/>
              <w:left w:val="nil"/>
              <w:bottom w:val="single" w:sz="4" w:space="0" w:color="auto"/>
              <w:right w:val="single" w:sz="4" w:space="0" w:color="auto"/>
            </w:tcBorders>
            <w:vAlign w:val="center"/>
            <w:hideMark/>
          </w:tcPr>
          <w:p w14:paraId="0C8B9F9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No. in Server room (installed in 19” cabinet, rack mount) </w:t>
            </w:r>
          </w:p>
        </w:tc>
        <w:tc>
          <w:tcPr>
            <w:tcW w:w="1280" w:type="dxa"/>
            <w:tcBorders>
              <w:top w:val="nil"/>
              <w:left w:val="nil"/>
              <w:bottom w:val="single" w:sz="4" w:space="0" w:color="auto"/>
              <w:right w:val="single" w:sz="4" w:space="0" w:color="auto"/>
            </w:tcBorders>
            <w:vAlign w:val="center"/>
            <w:hideMark/>
          </w:tcPr>
          <w:p w14:paraId="6377182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6AE7AE3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2 (dual redundant) </w:t>
            </w:r>
          </w:p>
        </w:tc>
        <w:tc>
          <w:tcPr>
            <w:tcW w:w="1120" w:type="dxa"/>
            <w:tcBorders>
              <w:top w:val="nil"/>
              <w:left w:val="nil"/>
              <w:bottom w:val="single" w:sz="4" w:space="0" w:color="auto"/>
              <w:right w:val="single" w:sz="4" w:space="0" w:color="auto"/>
            </w:tcBorders>
            <w:vAlign w:val="center"/>
            <w:hideMark/>
          </w:tcPr>
          <w:p w14:paraId="551390C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3CE7756"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26075AE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6.2</w:t>
            </w:r>
          </w:p>
        </w:tc>
        <w:tc>
          <w:tcPr>
            <w:tcW w:w="4900" w:type="dxa"/>
            <w:tcBorders>
              <w:top w:val="nil"/>
              <w:left w:val="nil"/>
              <w:bottom w:val="single" w:sz="4" w:space="0" w:color="auto"/>
              <w:right w:val="single" w:sz="4" w:space="0" w:color="auto"/>
            </w:tcBorders>
            <w:vAlign w:val="center"/>
            <w:hideMark/>
          </w:tcPr>
          <w:p w14:paraId="03364FD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No. in Inverter Stations and switchgear rooms (installed in CMS panels, DIN mount) </w:t>
            </w:r>
          </w:p>
        </w:tc>
        <w:tc>
          <w:tcPr>
            <w:tcW w:w="1280" w:type="dxa"/>
            <w:tcBorders>
              <w:top w:val="nil"/>
              <w:left w:val="nil"/>
              <w:bottom w:val="single" w:sz="4" w:space="0" w:color="auto"/>
              <w:right w:val="single" w:sz="4" w:space="0" w:color="auto"/>
            </w:tcBorders>
            <w:vAlign w:val="center"/>
            <w:hideMark/>
          </w:tcPr>
          <w:p w14:paraId="55A2C13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5FDBB62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10 (1 per location) </w:t>
            </w:r>
          </w:p>
        </w:tc>
        <w:tc>
          <w:tcPr>
            <w:tcW w:w="1120" w:type="dxa"/>
            <w:tcBorders>
              <w:top w:val="nil"/>
              <w:left w:val="nil"/>
              <w:bottom w:val="single" w:sz="4" w:space="0" w:color="auto"/>
              <w:right w:val="single" w:sz="4" w:space="0" w:color="auto"/>
            </w:tcBorders>
            <w:vAlign w:val="center"/>
            <w:hideMark/>
          </w:tcPr>
          <w:p w14:paraId="0AE7A5C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33CBA50"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52C50E1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6.3</w:t>
            </w:r>
          </w:p>
        </w:tc>
        <w:tc>
          <w:tcPr>
            <w:tcW w:w="4900" w:type="dxa"/>
            <w:tcBorders>
              <w:top w:val="nil"/>
              <w:left w:val="nil"/>
              <w:bottom w:val="single" w:sz="4" w:space="0" w:color="auto"/>
              <w:right w:val="single" w:sz="4" w:space="0" w:color="auto"/>
            </w:tcBorders>
            <w:vAlign w:val="center"/>
            <w:hideMark/>
          </w:tcPr>
          <w:p w14:paraId="6CBB295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Switch Manufacturer </w:t>
            </w:r>
          </w:p>
        </w:tc>
        <w:tc>
          <w:tcPr>
            <w:tcW w:w="1280" w:type="dxa"/>
            <w:tcBorders>
              <w:top w:val="nil"/>
              <w:left w:val="nil"/>
              <w:bottom w:val="single" w:sz="4" w:space="0" w:color="auto"/>
              <w:right w:val="single" w:sz="4" w:space="0" w:color="auto"/>
            </w:tcBorders>
            <w:vAlign w:val="center"/>
            <w:hideMark/>
          </w:tcPr>
          <w:p w14:paraId="632E521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0310018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1816F18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1BF65F2"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0BC4599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6.4</w:t>
            </w:r>
          </w:p>
        </w:tc>
        <w:tc>
          <w:tcPr>
            <w:tcW w:w="4900" w:type="dxa"/>
            <w:tcBorders>
              <w:top w:val="nil"/>
              <w:left w:val="nil"/>
              <w:bottom w:val="single" w:sz="4" w:space="0" w:color="auto"/>
              <w:right w:val="single" w:sz="4" w:space="0" w:color="auto"/>
            </w:tcBorders>
            <w:vAlign w:val="center"/>
            <w:hideMark/>
          </w:tcPr>
          <w:p w14:paraId="06AED1F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Product/Model/Type </w:t>
            </w:r>
          </w:p>
        </w:tc>
        <w:tc>
          <w:tcPr>
            <w:tcW w:w="1280" w:type="dxa"/>
            <w:tcBorders>
              <w:top w:val="nil"/>
              <w:left w:val="nil"/>
              <w:bottom w:val="single" w:sz="4" w:space="0" w:color="auto"/>
              <w:right w:val="single" w:sz="4" w:space="0" w:color="auto"/>
            </w:tcBorders>
            <w:vAlign w:val="center"/>
            <w:hideMark/>
          </w:tcPr>
          <w:p w14:paraId="7BBA138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2C8CD6C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3217450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A26E503"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66B6D74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6.5</w:t>
            </w:r>
          </w:p>
        </w:tc>
        <w:tc>
          <w:tcPr>
            <w:tcW w:w="4900" w:type="dxa"/>
            <w:tcBorders>
              <w:top w:val="nil"/>
              <w:left w:val="nil"/>
              <w:bottom w:val="single" w:sz="4" w:space="0" w:color="auto"/>
              <w:right w:val="single" w:sz="4" w:space="0" w:color="auto"/>
            </w:tcBorders>
            <w:vAlign w:val="center"/>
            <w:hideMark/>
          </w:tcPr>
          <w:p w14:paraId="0F6E450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Product data sheet and manual </w:t>
            </w:r>
          </w:p>
        </w:tc>
        <w:tc>
          <w:tcPr>
            <w:tcW w:w="1280" w:type="dxa"/>
            <w:tcBorders>
              <w:top w:val="nil"/>
              <w:left w:val="nil"/>
              <w:bottom w:val="single" w:sz="4" w:space="0" w:color="auto"/>
              <w:right w:val="single" w:sz="4" w:space="0" w:color="auto"/>
            </w:tcBorders>
            <w:vAlign w:val="center"/>
            <w:hideMark/>
          </w:tcPr>
          <w:p w14:paraId="145B86F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1654C47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4D02A95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5D085C9"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12C9AB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6.6</w:t>
            </w:r>
          </w:p>
        </w:tc>
        <w:tc>
          <w:tcPr>
            <w:tcW w:w="4900" w:type="dxa"/>
            <w:tcBorders>
              <w:top w:val="nil"/>
              <w:left w:val="nil"/>
              <w:bottom w:val="single" w:sz="4" w:space="0" w:color="auto"/>
              <w:right w:val="single" w:sz="4" w:space="0" w:color="auto"/>
            </w:tcBorders>
            <w:vAlign w:val="center"/>
            <w:hideMark/>
          </w:tcPr>
          <w:p w14:paraId="6737B38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Optical fibre and Ethernet ports </w:t>
            </w:r>
          </w:p>
        </w:tc>
        <w:tc>
          <w:tcPr>
            <w:tcW w:w="1280" w:type="dxa"/>
            <w:tcBorders>
              <w:top w:val="nil"/>
              <w:left w:val="nil"/>
              <w:bottom w:val="single" w:sz="4" w:space="0" w:color="auto"/>
              <w:right w:val="single" w:sz="4" w:space="0" w:color="auto"/>
            </w:tcBorders>
            <w:vAlign w:val="center"/>
            <w:hideMark/>
          </w:tcPr>
          <w:p w14:paraId="5EEFD8A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256590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5A13DE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76C2396"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2BA932B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6.7</w:t>
            </w:r>
          </w:p>
        </w:tc>
        <w:tc>
          <w:tcPr>
            <w:tcW w:w="4900" w:type="dxa"/>
            <w:tcBorders>
              <w:top w:val="nil"/>
              <w:left w:val="nil"/>
              <w:bottom w:val="single" w:sz="4" w:space="0" w:color="auto"/>
              <w:right w:val="single" w:sz="4" w:space="0" w:color="auto"/>
            </w:tcBorders>
            <w:vAlign w:val="center"/>
            <w:hideMark/>
          </w:tcPr>
          <w:p w14:paraId="150B168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Managed type with online management and configuration via the thin clients using a network management software installed on the CMS servers. </w:t>
            </w:r>
          </w:p>
        </w:tc>
        <w:tc>
          <w:tcPr>
            <w:tcW w:w="1280" w:type="dxa"/>
            <w:tcBorders>
              <w:top w:val="nil"/>
              <w:left w:val="nil"/>
              <w:bottom w:val="single" w:sz="4" w:space="0" w:color="auto"/>
              <w:right w:val="single" w:sz="4" w:space="0" w:color="auto"/>
            </w:tcBorders>
            <w:vAlign w:val="center"/>
            <w:hideMark/>
          </w:tcPr>
          <w:p w14:paraId="656D266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766BE3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B9D2A4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657AD1D"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1A9E0F0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6.8</w:t>
            </w:r>
          </w:p>
        </w:tc>
        <w:tc>
          <w:tcPr>
            <w:tcW w:w="4900" w:type="dxa"/>
            <w:tcBorders>
              <w:top w:val="nil"/>
              <w:left w:val="nil"/>
              <w:bottom w:val="single" w:sz="4" w:space="0" w:color="auto"/>
              <w:right w:val="single" w:sz="4" w:space="0" w:color="auto"/>
            </w:tcBorders>
            <w:vAlign w:val="center"/>
            <w:hideMark/>
          </w:tcPr>
          <w:p w14:paraId="3CB2673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Compatibility with Simple network management protocol version 3 (SNMP v3) and Internet protocol version 6 (IPv6). </w:t>
            </w:r>
          </w:p>
        </w:tc>
        <w:tc>
          <w:tcPr>
            <w:tcW w:w="1280" w:type="dxa"/>
            <w:tcBorders>
              <w:top w:val="nil"/>
              <w:left w:val="nil"/>
              <w:bottom w:val="single" w:sz="4" w:space="0" w:color="auto"/>
              <w:right w:val="single" w:sz="4" w:space="0" w:color="auto"/>
            </w:tcBorders>
            <w:vAlign w:val="center"/>
            <w:hideMark/>
          </w:tcPr>
          <w:p w14:paraId="232E784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8C8363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3D3FB2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7F7462F" w14:textId="77777777" w:rsidTr="00414554">
        <w:trPr>
          <w:trHeight w:val="1056"/>
        </w:trPr>
        <w:tc>
          <w:tcPr>
            <w:tcW w:w="800" w:type="dxa"/>
            <w:tcBorders>
              <w:top w:val="nil"/>
              <w:left w:val="single" w:sz="4" w:space="0" w:color="auto"/>
              <w:bottom w:val="single" w:sz="4" w:space="0" w:color="auto"/>
              <w:right w:val="single" w:sz="4" w:space="0" w:color="auto"/>
            </w:tcBorders>
            <w:vAlign w:val="center"/>
            <w:hideMark/>
          </w:tcPr>
          <w:p w14:paraId="5C98FB1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6.9</w:t>
            </w:r>
          </w:p>
        </w:tc>
        <w:tc>
          <w:tcPr>
            <w:tcW w:w="4900" w:type="dxa"/>
            <w:tcBorders>
              <w:top w:val="nil"/>
              <w:left w:val="nil"/>
              <w:bottom w:val="single" w:sz="4" w:space="0" w:color="auto"/>
              <w:right w:val="single" w:sz="4" w:space="0" w:color="auto"/>
            </w:tcBorders>
            <w:vAlign w:val="center"/>
            <w:hideMark/>
          </w:tcPr>
          <w:p w14:paraId="73E66F9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Online monitoring of the port connections, communication link status, bandwidth, and device heath status indicating alarms and faults to the server and remote users. </w:t>
            </w:r>
          </w:p>
        </w:tc>
        <w:tc>
          <w:tcPr>
            <w:tcW w:w="1280" w:type="dxa"/>
            <w:tcBorders>
              <w:top w:val="nil"/>
              <w:left w:val="nil"/>
              <w:bottom w:val="single" w:sz="4" w:space="0" w:color="auto"/>
              <w:right w:val="single" w:sz="4" w:space="0" w:color="auto"/>
            </w:tcBorders>
            <w:vAlign w:val="center"/>
            <w:hideMark/>
          </w:tcPr>
          <w:p w14:paraId="6A5498F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A7D787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A83A90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DAB6A62"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244C431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w:t>
            </w:r>
          </w:p>
        </w:tc>
        <w:tc>
          <w:tcPr>
            <w:tcW w:w="4900" w:type="dxa"/>
            <w:tcBorders>
              <w:top w:val="nil"/>
              <w:left w:val="nil"/>
              <w:bottom w:val="single" w:sz="4" w:space="0" w:color="auto"/>
              <w:right w:val="single" w:sz="4" w:space="0" w:color="auto"/>
            </w:tcBorders>
            <w:vAlign w:val="center"/>
            <w:hideMark/>
          </w:tcPr>
          <w:p w14:paraId="1CB727F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Power supply from dual redundant power sources (230 Vac or 24 Vdc) </w:t>
            </w:r>
          </w:p>
        </w:tc>
        <w:tc>
          <w:tcPr>
            <w:tcW w:w="1280" w:type="dxa"/>
            <w:tcBorders>
              <w:top w:val="nil"/>
              <w:left w:val="nil"/>
              <w:bottom w:val="single" w:sz="4" w:space="0" w:color="auto"/>
              <w:right w:val="single" w:sz="4" w:space="0" w:color="auto"/>
            </w:tcBorders>
            <w:vAlign w:val="center"/>
            <w:hideMark/>
          </w:tcPr>
          <w:p w14:paraId="398521A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3698F6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3AEA2E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B90C739"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41CE08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6.11</w:t>
            </w:r>
          </w:p>
        </w:tc>
        <w:tc>
          <w:tcPr>
            <w:tcW w:w="4900" w:type="dxa"/>
            <w:tcBorders>
              <w:top w:val="nil"/>
              <w:left w:val="nil"/>
              <w:bottom w:val="single" w:sz="4" w:space="0" w:color="auto"/>
              <w:right w:val="single" w:sz="4" w:space="0" w:color="auto"/>
            </w:tcBorders>
            <w:vAlign w:val="center"/>
            <w:hideMark/>
          </w:tcPr>
          <w:p w14:paraId="72DDA9D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Dual power input ports </w:t>
            </w:r>
          </w:p>
        </w:tc>
        <w:tc>
          <w:tcPr>
            <w:tcW w:w="1280" w:type="dxa"/>
            <w:tcBorders>
              <w:top w:val="nil"/>
              <w:left w:val="nil"/>
              <w:bottom w:val="single" w:sz="4" w:space="0" w:color="auto"/>
              <w:right w:val="single" w:sz="4" w:space="0" w:color="auto"/>
            </w:tcBorders>
            <w:vAlign w:val="center"/>
            <w:hideMark/>
          </w:tcPr>
          <w:p w14:paraId="3CC8F23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40238A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4430E8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0C59AE9"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C37DDC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6.12</w:t>
            </w:r>
          </w:p>
        </w:tc>
        <w:tc>
          <w:tcPr>
            <w:tcW w:w="4900" w:type="dxa"/>
            <w:tcBorders>
              <w:top w:val="nil"/>
              <w:left w:val="nil"/>
              <w:bottom w:val="single" w:sz="4" w:space="0" w:color="auto"/>
              <w:right w:val="single" w:sz="4" w:space="0" w:color="auto"/>
            </w:tcBorders>
            <w:vAlign w:val="center"/>
            <w:hideMark/>
          </w:tcPr>
          <w:p w14:paraId="0643EFB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Optical fibre and Ethernet ports </w:t>
            </w:r>
          </w:p>
        </w:tc>
        <w:tc>
          <w:tcPr>
            <w:tcW w:w="1280" w:type="dxa"/>
            <w:tcBorders>
              <w:top w:val="nil"/>
              <w:left w:val="nil"/>
              <w:bottom w:val="single" w:sz="4" w:space="0" w:color="auto"/>
              <w:right w:val="single" w:sz="4" w:space="0" w:color="auto"/>
            </w:tcBorders>
            <w:vAlign w:val="center"/>
            <w:hideMark/>
          </w:tcPr>
          <w:p w14:paraId="7750F46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7BD364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0D970B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900F9D0"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7D4973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6.13</w:t>
            </w:r>
          </w:p>
        </w:tc>
        <w:tc>
          <w:tcPr>
            <w:tcW w:w="4900" w:type="dxa"/>
            <w:tcBorders>
              <w:top w:val="nil"/>
              <w:left w:val="nil"/>
              <w:bottom w:val="single" w:sz="4" w:space="0" w:color="auto"/>
              <w:right w:val="single" w:sz="4" w:space="0" w:color="auto"/>
            </w:tcBorders>
            <w:vAlign w:val="center"/>
            <w:hideMark/>
          </w:tcPr>
          <w:p w14:paraId="11BADAA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10% unused ports (rounded up) </w:t>
            </w:r>
          </w:p>
        </w:tc>
        <w:tc>
          <w:tcPr>
            <w:tcW w:w="1280" w:type="dxa"/>
            <w:tcBorders>
              <w:top w:val="nil"/>
              <w:left w:val="nil"/>
              <w:bottom w:val="single" w:sz="4" w:space="0" w:color="auto"/>
              <w:right w:val="single" w:sz="4" w:space="0" w:color="auto"/>
            </w:tcBorders>
            <w:vAlign w:val="center"/>
            <w:hideMark/>
          </w:tcPr>
          <w:p w14:paraId="4862E3D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4CB077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BEA5D1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4AAF1F9"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357C99F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6.14</w:t>
            </w:r>
          </w:p>
        </w:tc>
        <w:tc>
          <w:tcPr>
            <w:tcW w:w="4900" w:type="dxa"/>
            <w:tcBorders>
              <w:top w:val="nil"/>
              <w:left w:val="nil"/>
              <w:bottom w:val="single" w:sz="4" w:space="0" w:color="auto"/>
              <w:right w:val="single" w:sz="4" w:space="0" w:color="auto"/>
            </w:tcBorders>
            <w:vAlign w:val="center"/>
            <w:hideMark/>
          </w:tcPr>
          <w:p w14:paraId="082ABCA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rFonts w:ascii="72" w:hAnsi="72" w:cs="72"/>
                <w:color w:val="000000"/>
                <w:sz w:val="20"/>
                <w:szCs w:val="20"/>
                <w:lang w:val="en-ZA" w:eastAsia="en-ZA"/>
              </w:rPr>
            </w:pPr>
            <w:r w:rsidRPr="00414554">
              <w:rPr>
                <w:rFonts w:ascii="72" w:hAnsi="72" w:cs="72"/>
                <w:color w:val="000000"/>
                <w:sz w:val="20"/>
                <w:szCs w:val="20"/>
                <w:lang w:val="en-ZA" w:eastAsia="en-ZA"/>
              </w:rPr>
              <w:t xml:space="preserve">Wide operating temperature range (typically between -40C to +75C) </w:t>
            </w:r>
          </w:p>
        </w:tc>
        <w:tc>
          <w:tcPr>
            <w:tcW w:w="1280" w:type="dxa"/>
            <w:tcBorders>
              <w:top w:val="nil"/>
              <w:left w:val="nil"/>
              <w:bottom w:val="single" w:sz="4" w:space="0" w:color="auto"/>
              <w:right w:val="single" w:sz="4" w:space="0" w:color="auto"/>
            </w:tcBorders>
            <w:vAlign w:val="center"/>
            <w:hideMark/>
          </w:tcPr>
          <w:p w14:paraId="6A93D6B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4A0FCF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F15DC2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64BF6B6"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D11AD6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6.15</w:t>
            </w:r>
          </w:p>
        </w:tc>
        <w:tc>
          <w:tcPr>
            <w:tcW w:w="4900" w:type="dxa"/>
            <w:tcBorders>
              <w:top w:val="nil"/>
              <w:left w:val="nil"/>
              <w:bottom w:val="single" w:sz="4" w:space="0" w:color="auto"/>
              <w:right w:val="single" w:sz="4" w:space="0" w:color="auto"/>
            </w:tcBorders>
            <w:vAlign w:val="center"/>
            <w:hideMark/>
          </w:tcPr>
          <w:p w14:paraId="4A36415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Auto negotiation capability </w:t>
            </w:r>
          </w:p>
        </w:tc>
        <w:tc>
          <w:tcPr>
            <w:tcW w:w="1280" w:type="dxa"/>
            <w:tcBorders>
              <w:top w:val="nil"/>
              <w:left w:val="nil"/>
              <w:bottom w:val="single" w:sz="4" w:space="0" w:color="auto"/>
              <w:right w:val="single" w:sz="4" w:space="0" w:color="auto"/>
            </w:tcBorders>
            <w:vAlign w:val="center"/>
            <w:hideMark/>
          </w:tcPr>
          <w:p w14:paraId="1E75F9F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F03D55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11B7B0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0C9477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B449A4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6.16</w:t>
            </w:r>
          </w:p>
        </w:tc>
        <w:tc>
          <w:tcPr>
            <w:tcW w:w="4900" w:type="dxa"/>
            <w:tcBorders>
              <w:top w:val="nil"/>
              <w:left w:val="nil"/>
              <w:bottom w:val="single" w:sz="4" w:space="0" w:color="auto"/>
              <w:right w:val="single" w:sz="4" w:space="0" w:color="auto"/>
            </w:tcBorders>
            <w:vAlign w:val="center"/>
            <w:hideMark/>
          </w:tcPr>
          <w:p w14:paraId="51DF80C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Auto crossover (MDIX) capability </w:t>
            </w:r>
          </w:p>
        </w:tc>
        <w:tc>
          <w:tcPr>
            <w:tcW w:w="1280" w:type="dxa"/>
            <w:tcBorders>
              <w:top w:val="nil"/>
              <w:left w:val="nil"/>
              <w:bottom w:val="single" w:sz="4" w:space="0" w:color="auto"/>
              <w:right w:val="single" w:sz="4" w:space="0" w:color="auto"/>
            </w:tcBorders>
            <w:vAlign w:val="center"/>
            <w:hideMark/>
          </w:tcPr>
          <w:p w14:paraId="065CADE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C88860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C8AB83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F5D78B1"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4C71F8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6.17</w:t>
            </w:r>
          </w:p>
        </w:tc>
        <w:tc>
          <w:tcPr>
            <w:tcW w:w="4900" w:type="dxa"/>
            <w:tcBorders>
              <w:top w:val="nil"/>
              <w:left w:val="nil"/>
              <w:bottom w:val="single" w:sz="4" w:space="0" w:color="auto"/>
              <w:right w:val="single" w:sz="4" w:space="0" w:color="auto"/>
            </w:tcBorders>
            <w:vAlign w:val="center"/>
            <w:hideMark/>
          </w:tcPr>
          <w:p w14:paraId="6612726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Full duplex communication capability </w:t>
            </w:r>
          </w:p>
        </w:tc>
        <w:tc>
          <w:tcPr>
            <w:tcW w:w="1280" w:type="dxa"/>
            <w:tcBorders>
              <w:top w:val="nil"/>
              <w:left w:val="nil"/>
              <w:bottom w:val="single" w:sz="4" w:space="0" w:color="auto"/>
              <w:right w:val="single" w:sz="4" w:space="0" w:color="auto"/>
            </w:tcBorders>
            <w:vAlign w:val="center"/>
            <w:hideMark/>
          </w:tcPr>
          <w:p w14:paraId="6CBD031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A2C390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D93EFA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E887C81"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2FEBD99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6.18</w:t>
            </w:r>
          </w:p>
        </w:tc>
        <w:tc>
          <w:tcPr>
            <w:tcW w:w="4900" w:type="dxa"/>
            <w:tcBorders>
              <w:top w:val="nil"/>
              <w:left w:val="nil"/>
              <w:bottom w:val="single" w:sz="4" w:space="0" w:color="auto"/>
              <w:right w:val="single" w:sz="4" w:space="0" w:color="auto"/>
            </w:tcBorders>
            <w:vAlign w:val="center"/>
            <w:hideMark/>
          </w:tcPr>
          <w:p w14:paraId="0606838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Single fault tolerant, backbone CMS network </w:t>
            </w:r>
          </w:p>
        </w:tc>
        <w:tc>
          <w:tcPr>
            <w:tcW w:w="1280" w:type="dxa"/>
            <w:tcBorders>
              <w:top w:val="nil"/>
              <w:left w:val="nil"/>
              <w:bottom w:val="single" w:sz="4" w:space="0" w:color="auto"/>
              <w:right w:val="single" w:sz="4" w:space="0" w:color="auto"/>
            </w:tcBorders>
            <w:vAlign w:val="center"/>
            <w:hideMark/>
          </w:tcPr>
          <w:p w14:paraId="42F031C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3B1619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6F9218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70A3A5A" w14:textId="77777777" w:rsidTr="00414554">
        <w:trPr>
          <w:trHeight w:val="264"/>
        </w:trPr>
        <w:tc>
          <w:tcPr>
            <w:tcW w:w="800" w:type="dxa"/>
            <w:vMerge w:val="restart"/>
            <w:tcBorders>
              <w:top w:val="nil"/>
              <w:left w:val="single" w:sz="4" w:space="0" w:color="auto"/>
              <w:bottom w:val="single" w:sz="4" w:space="0" w:color="auto"/>
              <w:right w:val="single" w:sz="4" w:space="0" w:color="auto"/>
            </w:tcBorders>
            <w:vAlign w:val="center"/>
            <w:hideMark/>
          </w:tcPr>
          <w:p w14:paraId="051D44B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6.19</w:t>
            </w:r>
          </w:p>
        </w:tc>
        <w:tc>
          <w:tcPr>
            <w:tcW w:w="4900" w:type="dxa"/>
            <w:vMerge w:val="restart"/>
            <w:tcBorders>
              <w:top w:val="nil"/>
              <w:left w:val="single" w:sz="4" w:space="0" w:color="auto"/>
              <w:bottom w:val="single" w:sz="4" w:space="0" w:color="auto"/>
              <w:right w:val="single" w:sz="4" w:space="0" w:color="auto"/>
            </w:tcBorders>
            <w:vAlign w:val="center"/>
            <w:hideMark/>
          </w:tcPr>
          <w:p w14:paraId="4EE30BC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Network topology (Ring, Star) with single fault tolerance </w:t>
            </w:r>
          </w:p>
        </w:tc>
        <w:tc>
          <w:tcPr>
            <w:tcW w:w="1280" w:type="dxa"/>
            <w:vMerge w:val="restart"/>
            <w:tcBorders>
              <w:top w:val="nil"/>
              <w:left w:val="single" w:sz="4" w:space="0" w:color="auto"/>
              <w:bottom w:val="single" w:sz="4" w:space="0" w:color="auto"/>
              <w:right w:val="single" w:sz="4" w:space="0" w:color="auto"/>
            </w:tcBorders>
            <w:vAlign w:val="center"/>
            <w:hideMark/>
          </w:tcPr>
          <w:p w14:paraId="7748D56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4030662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Ring with </w:t>
            </w:r>
          </w:p>
        </w:tc>
        <w:tc>
          <w:tcPr>
            <w:tcW w:w="1120" w:type="dxa"/>
            <w:vMerge w:val="restart"/>
            <w:tcBorders>
              <w:top w:val="nil"/>
              <w:left w:val="single" w:sz="4" w:space="0" w:color="auto"/>
              <w:bottom w:val="single" w:sz="4" w:space="0" w:color="auto"/>
              <w:right w:val="single" w:sz="4" w:space="0" w:color="auto"/>
            </w:tcBorders>
            <w:vAlign w:val="center"/>
            <w:hideMark/>
          </w:tcPr>
          <w:p w14:paraId="1BCCB36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BC981D0" w14:textId="77777777" w:rsidTr="00414554">
        <w:trPr>
          <w:trHeight w:val="528"/>
        </w:trPr>
        <w:tc>
          <w:tcPr>
            <w:tcW w:w="800" w:type="dxa"/>
            <w:vMerge/>
            <w:tcBorders>
              <w:top w:val="nil"/>
              <w:left w:val="single" w:sz="4" w:space="0" w:color="auto"/>
              <w:bottom w:val="single" w:sz="4" w:space="0" w:color="auto"/>
              <w:right w:val="single" w:sz="4" w:space="0" w:color="auto"/>
            </w:tcBorders>
            <w:vAlign w:val="center"/>
            <w:hideMark/>
          </w:tcPr>
          <w:p w14:paraId="7E6D455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c>
          <w:tcPr>
            <w:tcW w:w="4900" w:type="dxa"/>
            <w:vMerge/>
            <w:tcBorders>
              <w:top w:val="nil"/>
              <w:left w:val="single" w:sz="4" w:space="0" w:color="auto"/>
              <w:bottom w:val="single" w:sz="4" w:space="0" w:color="auto"/>
              <w:right w:val="single" w:sz="4" w:space="0" w:color="auto"/>
            </w:tcBorders>
            <w:vAlign w:val="center"/>
            <w:hideMark/>
          </w:tcPr>
          <w:p w14:paraId="41091E3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c>
          <w:tcPr>
            <w:tcW w:w="1280" w:type="dxa"/>
            <w:vMerge/>
            <w:tcBorders>
              <w:top w:val="nil"/>
              <w:left w:val="single" w:sz="4" w:space="0" w:color="auto"/>
              <w:bottom w:val="single" w:sz="4" w:space="0" w:color="auto"/>
              <w:right w:val="single" w:sz="4" w:space="0" w:color="auto"/>
            </w:tcBorders>
            <w:vAlign w:val="center"/>
            <w:hideMark/>
          </w:tcPr>
          <w:p w14:paraId="15D95CD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c>
          <w:tcPr>
            <w:tcW w:w="1520" w:type="dxa"/>
            <w:tcBorders>
              <w:top w:val="nil"/>
              <w:left w:val="nil"/>
              <w:bottom w:val="single" w:sz="4" w:space="0" w:color="auto"/>
              <w:right w:val="single" w:sz="4" w:space="0" w:color="auto"/>
            </w:tcBorders>
            <w:vAlign w:val="center"/>
            <w:hideMark/>
          </w:tcPr>
          <w:p w14:paraId="4ECB0EF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Redundancy Manager </w:t>
            </w:r>
          </w:p>
        </w:tc>
        <w:tc>
          <w:tcPr>
            <w:tcW w:w="1120" w:type="dxa"/>
            <w:vMerge/>
            <w:tcBorders>
              <w:top w:val="nil"/>
              <w:left w:val="single" w:sz="4" w:space="0" w:color="auto"/>
              <w:bottom w:val="single" w:sz="4" w:space="0" w:color="auto"/>
              <w:right w:val="single" w:sz="4" w:space="0" w:color="auto"/>
            </w:tcBorders>
            <w:vAlign w:val="center"/>
            <w:hideMark/>
          </w:tcPr>
          <w:p w14:paraId="5F0A5E1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r>
      <w:tr w:rsidR="00414554" w:rsidRPr="00414554" w14:paraId="752035C0"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C85C50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7</w:t>
            </w:r>
          </w:p>
        </w:tc>
        <w:tc>
          <w:tcPr>
            <w:tcW w:w="8820" w:type="dxa"/>
            <w:gridSpan w:val="4"/>
            <w:tcBorders>
              <w:top w:val="single" w:sz="4" w:space="0" w:color="auto"/>
              <w:left w:val="nil"/>
              <w:bottom w:val="single" w:sz="4" w:space="0" w:color="auto"/>
              <w:right w:val="single" w:sz="4" w:space="0" w:color="auto"/>
            </w:tcBorders>
            <w:vAlign w:val="center"/>
            <w:hideMark/>
          </w:tcPr>
          <w:p w14:paraId="62E48DC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Network Time Synchronisation </w:t>
            </w:r>
          </w:p>
        </w:tc>
      </w:tr>
      <w:tr w:rsidR="00414554" w:rsidRPr="00414554" w14:paraId="7AD2179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FBB0FD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7.1</w:t>
            </w:r>
          </w:p>
        </w:tc>
        <w:tc>
          <w:tcPr>
            <w:tcW w:w="4900" w:type="dxa"/>
            <w:tcBorders>
              <w:top w:val="nil"/>
              <w:left w:val="nil"/>
              <w:bottom w:val="single" w:sz="4" w:space="0" w:color="auto"/>
              <w:right w:val="single" w:sz="4" w:space="0" w:color="auto"/>
            </w:tcBorders>
            <w:vAlign w:val="center"/>
            <w:hideMark/>
          </w:tcPr>
          <w:p w14:paraId="765CA11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19” time server unit installed in server room </w:t>
            </w:r>
          </w:p>
        </w:tc>
        <w:tc>
          <w:tcPr>
            <w:tcW w:w="1280" w:type="dxa"/>
            <w:tcBorders>
              <w:top w:val="nil"/>
              <w:left w:val="nil"/>
              <w:bottom w:val="single" w:sz="4" w:space="0" w:color="auto"/>
              <w:right w:val="single" w:sz="4" w:space="0" w:color="auto"/>
            </w:tcBorders>
            <w:vAlign w:val="center"/>
            <w:hideMark/>
          </w:tcPr>
          <w:p w14:paraId="5A9C1F4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267FA3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9F72EF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66A756F"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8DFF5D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7.2</w:t>
            </w:r>
          </w:p>
        </w:tc>
        <w:tc>
          <w:tcPr>
            <w:tcW w:w="4900" w:type="dxa"/>
            <w:tcBorders>
              <w:top w:val="nil"/>
              <w:left w:val="nil"/>
              <w:bottom w:val="single" w:sz="4" w:space="0" w:color="auto"/>
              <w:right w:val="single" w:sz="4" w:space="0" w:color="auto"/>
            </w:tcBorders>
            <w:vAlign w:val="center"/>
            <w:hideMark/>
          </w:tcPr>
          <w:p w14:paraId="72E707D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GPS antenna </w:t>
            </w:r>
          </w:p>
        </w:tc>
        <w:tc>
          <w:tcPr>
            <w:tcW w:w="1280" w:type="dxa"/>
            <w:tcBorders>
              <w:top w:val="nil"/>
              <w:left w:val="nil"/>
              <w:bottom w:val="single" w:sz="4" w:space="0" w:color="auto"/>
              <w:right w:val="single" w:sz="4" w:space="0" w:color="auto"/>
            </w:tcBorders>
            <w:vAlign w:val="center"/>
            <w:hideMark/>
          </w:tcPr>
          <w:p w14:paraId="242532B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217DF3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8DB0C0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C722CCD"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D28294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7.3</w:t>
            </w:r>
          </w:p>
        </w:tc>
        <w:tc>
          <w:tcPr>
            <w:tcW w:w="4900" w:type="dxa"/>
            <w:tcBorders>
              <w:top w:val="nil"/>
              <w:left w:val="nil"/>
              <w:bottom w:val="single" w:sz="4" w:space="0" w:color="auto"/>
              <w:right w:val="single" w:sz="4" w:space="0" w:color="auto"/>
            </w:tcBorders>
            <w:vAlign w:val="center"/>
            <w:hideMark/>
          </w:tcPr>
          <w:p w14:paraId="38C519C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NTP synchronisation via Ethernet </w:t>
            </w:r>
          </w:p>
        </w:tc>
        <w:tc>
          <w:tcPr>
            <w:tcW w:w="1280" w:type="dxa"/>
            <w:tcBorders>
              <w:top w:val="nil"/>
              <w:left w:val="nil"/>
              <w:bottom w:val="single" w:sz="4" w:space="0" w:color="auto"/>
              <w:right w:val="single" w:sz="4" w:space="0" w:color="auto"/>
            </w:tcBorders>
            <w:vAlign w:val="center"/>
            <w:hideMark/>
          </w:tcPr>
          <w:p w14:paraId="7C79F68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DF364B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D6BD25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04526C4"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32D875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7.4</w:t>
            </w:r>
          </w:p>
        </w:tc>
        <w:tc>
          <w:tcPr>
            <w:tcW w:w="4900" w:type="dxa"/>
            <w:tcBorders>
              <w:top w:val="nil"/>
              <w:left w:val="nil"/>
              <w:bottom w:val="single" w:sz="4" w:space="0" w:color="auto"/>
              <w:right w:val="single" w:sz="4" w:space="0" w:color="auto"/>
            </w:tcBorders>
            <w:vAlign w:val="center"/>
            <w:hideMark/>
          </w:tcPr>
          <w:p w14:paraId="64AE10C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Time stamping accuracy (UTC+2) </w:t>
            </w:r>
          </w:p>
        </w:tc>
        <w:tc>
          <w:tcPr>
            <w:tcW w:w="1280" w:type="dxa"/>
            <w:tcBorders>
              <w:top w:val="nil"/>
              <w:left w:val="nil"/>
              <w:bottom w:val="single" w:sz="4" w:space="0" w:color="auto"/>
              <w:right w:val="single" w:sz="4" w:space="0" w:color="auto"/>
            </w:tcBorders>
            <w:vAlign w:val="center"/>
            <w:hideMark/>
          </w:tcPr>
          <w:p w14:paraId="04C5E1D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proofErr w:type="spellStart"/>
            <w:r w:rsidRPr="00414554">
              <w:rPr>
                <w:rFonts w:ascii="72" w:hAnsi="72" w:cs="72"/>
                <w:color w:val="000000"/>
                <w:sz w:val="20"/>
                <w:szCs w:val="20"/>
                <w:lang w:val="en-ZA" w:eastAsia="en-ZA"/>
              </w:rPr>
              <w:t>ms</w:t>
            </w:r>
            <w:proofErr w:type="spellEnd"/>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3676604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10</w:t>
            </w:r>
          </w:p>
        </w:tc>
        <w:tc>
          <w:tcPr>
            <w:tcW w:w="1120" w:type="dxa"/>
            <w:tcBorders>
              <w:top w:val="nil"/>
              <w:left w:val="nil"/>
              <w:bottom w:val="single" w:sz="4" w:space="0" w:color="auto"/>
              <w:right w:val="single" w:sz="4" w:space="0" w:color="auto"/>
            </w:tcBorders>
            <w:vAlign w:val="center"/>
            <w:hideMark/>
          </w:tcPr>
          <w:p w14:paraId="765970B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D498D0E"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7ED1FC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7.5</w:t>
            </w:r>
          </w:p>
        </w:tc>
        <w:tc>
          <w:tcPr>
            <w:tcW w:w="4900" w:type="dxa"/>
            <w:tcBorders>
              <w:top w:val="nil"/>
              <w:left w:val="nil"/>
              <w:bottom w:val="single" w:sz="4" w:space="0" w:color="auto"/>
              <w:right w:val="single" w:sz="4" w:space="0" w:color="auto"/>
            </w:tcBorders>
            <w:vAlign w:val="center"/>
            <w:hideMark/>
          </w:tcPr>
          <w:p w14:paraId="3EE897F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Automatic self-calibrating function </w:t>
            </w:r>
          </w:p>
        </w:tc>
        <w:tc>
          <w:tcPr>
            <w:tcW w:w="1280" w:type="dxa"/>
            <w:tcBorders>
              <w:top w:val="nil"/>
              <w:left w:val="nil"/>
              <w:bottom w:val="single" w:sz="4" w:space="0" w:color="auto"/>
              <w:right w:val="single" w:sz="4" w:space="0" w:color="auto"/>
            </w:tcBorders>
            <w:vAlign w:val="center"/>
            <w:hideMark/>
          </w:tcPr>
          <w:p w14:paraId="7C1BB36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DBF59B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0E21B9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F3A653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9B52F1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7.6</w:t>
            </w:r>
          </w:p>
        </w:tc>
        <w:tc>
          <w:tcPr>
            <w:tcW w:w="4900" w:type="dxa"/>
            <w:tcBorders>
              <w:top w:val="nil"/>
              <w:left w:val="nil"/>
              <w:bottom w:val="single" w:sz="4" w:space="0" w:color="auto"/>
              <w:right w:val="single" w:sz="4" w:space="0" w:color="auto"/>
            </w:tcBorders>
            <w:vAlign w:val="center"/>
            <w:hideMark/>
          </w:tcPr>
          <w:p w14:paraId="46DBAF5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Power source (UPS) </w:t>
            </w:r>
          </w:p>
        </w:tc>
        <w:tc>
          <w:tcPr>
            <w:tcW w:w="1280" w:type="dxa"/>
            <w:tcBorders>
              <w:top w:val="nil"/>
              <w:left w:val="nil"/>
              <w:bottom w:val="single" w:sz="4" w:space="0" w:color="auto"/>
              <w:right w:val="single" w:sz="4" w:space="0" w:color="auto"/>
            </w:tcBorders>
            <w:vAlign w:val="center"/>
            <w:hideMark/>
          </w:tcPr>
          <w:p w14:paraId="74E2625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V </w:t>
            </w:r>
          </w:p>
        </w:tc>
        <w:tc>
          <w:tcPr>
            <w:tcW w:w="1520" w:type="dxa"/>
            <w:tcBorders>
              <w:top w:val="nil"/>
              <w:left w:val="nil"/>
              <w:bottom w:val="single" w:sz="4" w:space="0" w:color="auto"/>
              <w:right w:val="single" w:sz="4" w:space="0" w:color="auto"/>
            </w:tcBorders>
            <w:vAlign w:val="center"/>
            <w:hideMark/>
          </w:tcPr>
          <w:p w14:paraId="2BE467B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230</w:t>
            </w:r>
          </w:p>
        </w:tc>
        <w:tc>
          <w:tcPr>
            <w:tcW w:w="1120" w:type="dxa"/>
            <w:tcBorders>
              <w:top w:val="nil"/>
              <w:left w:val="nil"/>
              <w:bottom w:val="single" w:sz="4" w:space="0" w:color="auto"/>
              <w:right w:val="single" w:sz="4" w:space="0" w:color="auto"/>
            </w:tcBorders>
            <w:vAlign w:val="center"/>
            <w:hideMark/>
          </w:tcPr>
          <w:p w14:paraId="746CDBD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23DAA9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E4A3CC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7.7</w:t>
            </w:r>
          </w:p>
        </w:tc>
        <w:tc>
          <w:tcPr>
            <w:tcW w:w="4900" w:type="dxa"/>
            <w:tcBorders>
              <w:top w:val="nil"/>
              <w:left w:val="nil"/>
              <w:bottom w:val="single" w:sz="4" w:space="0" w:color="auto"/>
              <w:right w:val="single" w:sz="4" w:space="0" w:color="auto"/>
            </w:tcBorders>
            <w:vAlign w:val="center"/>
            <w:hideMark/>
          </w:tcPr>
          <w:p w14:paraId="110BA9C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On-board display and function keys </w:t>
            </w:r>
          </w:p>
        </w:tc>
        <w:tc>
          <w:tcPr>
            <w:tcW w:w="1280" w:type="dxa"/>
            <w:tcBorders>
              <w:top w:val="nil"/>
              <w:left w:val="nil"/>
              <w:bottom w:val="single" w:sz="4" w:space="0" w:color="auto"/>
              <w:right w:val="single" w:sz="4" w:space="0" w:color="auto"/>
            </w:tcBorders>
            <w:vAlign w:val="center"/>
            <w:hideMark/>
          </w:tcPr>
          <w:p w14:paraId="077C928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10D319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2340F5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01547D6"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2C633D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8</w:t>
            </w:r>
          </w:p>
        </w:tc>
        <w:tc>
          <w:tcPr>
            <w:tcW w:w="8820" w:type="dxa"/>
            <w:gridSpan w:val="4"/>
            <w:tcBorders>
              <w:top w:val="single" w:sz="4" w:space="0" w:color="auto"/>
              <w:left w:val="nil"/>
              <w:bottom w:val="single" w:sz="4" w:space="0" w:color="auto"/>
              <w:right w:val="single" w:sz="4" w:space="0" w:color="auto"/>
            </w:tcBorders>
            <w:vAlign w:val="center"/>
            <w:hideMark/>
          </w:tcPr>
          <w:p w14:paraId="78C0309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CMS Field Equipment Panels </w:t>
            </w:r>
          </w:p>
        </w:tc>
      </w:tr>
      <w:tr w:rsidR="00414554" w:rsidRPr="00414554" w14:paraId="79D71E5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B717FB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8.1</w:t>
            </w:r>
          </w:p>
        </w:tc>
        <w:tc>
          <w:tcPr>
            <w:tcW w:w="4900" w:type="dxa"/>
            <w:tcBorders>
              <w:top w:val="nil"/>
              <w:left w:val="nil"/>
              <w:bottom w:val="single" w:sz="4" w:space="0" w:color="auto"/>
              <w:right w:val="single" w:sz="4" w:space="0" w:color="auto"/>
            </w:tcBorders>
            <w:vAlign w:val="center"/>
            <w:hideMark/>
          </w:tcPr>
          <w:p w14:paraId="5C3E227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Wall mounted </w:t>
            </w:r>
          </w:p>
        </w:tc>
        <w:tc>
          <w:tcPr>
            <w:tcW w:w="1280" w:type="dxa"/>
            <w:tcBorders>
              <w:top w:val="nil"/>
              <w:left w:val="nil"/>
              <w:bottom w:val="single" w:sz="4" w:space="0" w:color="auto"/>
              <w:right w:val="single" w:sz="4" w:space="0" w:color="auto"/>
            </w:tcBorders>
            <w:vAlign w:val="center"/>
            <w:hideMark/>
          </w:tcPr>
          <w:p w14:paraId="56BD2E8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2AF088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FE7C75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900A78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CB398E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8.2</w:t>
            </w:r>
          </w:p>
        </w:tc>
        <w:tc>
          <w:tcPr>
            <w:tcW w:w="4900" w:type="dxa"/>
            <w:tcBorders>
              <w:top w:val="nil"/>
              <w:left w:val="nil"/>
              <w:bottom w:val="single" w:sz="4" w:space="0" w:color="auto"/>
              <w:right w:val="single" w:sz="4" w:space="0" w:color="auto"/>
            </w:tcBorders>
            <w:vAlign w:val="center"/>
            <w:hideMark/>
          </w:tcPr>
          <w:p w14:paraId="20FD3FF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Protection class (indoor) </w:t>
            </w:r>
          </w:p>
        </w:tc>
        <w:tc>
          <w:tcPr>
            <w:tcW w:w="1280" w:type="dxa"/>
            <w:tcBorders>
              <w:top w:val="nil"/>
              <w:left w:val="nil"/>
              <w:bottom w:val="single" w:sz="4" w:space="0" w:color="auto"/>
              <w:right w:val="single" w:sz="4" w:space="0" w:color="auto"/>
            </w:tcBorders>
            <w:vAlign w:val="center"/>
            <w:hideMark/>
          </w:tcPr>
          <w:p w14:paraId="2E8BB81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IP </w:t>
            </w:r>
          </w:p>
        </w:tc>
        <w:tc>
          <w:tcPr>
            <w:tcW w:w="1520" w:type="dxa"/>
            <w:tcBorders>
              <w:top w:val="nil"/>
              <w:left w:val="nil"/>
              <w:bottom w:val="single" w:sz="4" w:space="0" w:color="auto"/>
              <w:right w:val="single" w:sz="4" w:space="0" w:color="auto"/>
            </w:tcBorders>
            <w:vAlign w:val="center"/>
            <w:hideMark/>
          </w:tcPr>
          <w:p w14:paraId="4122A15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54</w:t>
            </w:r>
          </w:p>
        </w:tc>
        <w:tc>
          <w:tcPr>
            <w:tcW w:w="1120" w:type="dxa"/>
            <w:tcBorders>
              <w:top w:val="nil"/>
              <w:left w:val="nil"/>
              <w:bottom w:val="single" w:sz="4" w:space="0" w:color="auto"/>
              <w:right w:val="single" w:sz="4" w:space="0" w:color="auto"/>
            </w:tcBorders>
            <w:vAlign w:val="center"/>
            <w:hideMark/>
          </w:tcPr>
          <w:p w14:paraId="6893CBD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7BF1A72"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7928333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8.3</w:t>
            </w:r>
          </w:p>
        </w:tc>
        <w:tc>
          <w:tcPr>
            <w:tcW w:w="4900" w:type="dxa"/>
            <w:tcBorders>
              <w:top w:val="nil"/>
              <w:left w:val="nil"/>
              <w:bottom w:val="single" w:sz="4" w:space="0" w:color="auto"/>
              <w:right w:val="single" w:sz="4" w:space="0" w:color="auto"/>
            </w:tcBorders>
            <w:vAlign w:val="center"/>
            <w:hideMark/>
          </w:tcPr>
          <w:p w14:paraId="1640EBB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Protection class for string combiner boxes and weather stations (outdoor) </w:t>
            </w:r>
          </w:p>
        </w:tc>
        <w:tc>
          <w:tcPr>
            <w:tcW w:w="1280" w:type="dxa"/>
            <w:tcBorders>
              <w:top w:val="nil"/>
              <w:left w:val="nil"/>
              <w:bottom w:val="single" w:sz="4" w:space="0" w:color="auto"/>
              <w:right w:val="single" w:sz="4" w:space="0" w:color="auto"/>
            </w:tcBorders>
            <w:vAlign w:val="center"/>
            <w:hideMark/>
          </w:tcPr>
          <w:p w14:paraId="53A0A52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IP </w:t>
            </w:r>
          </w:p>
        </w:tc>
        <w:tc>
          <w:tcPr>
            <w:tcW w:w="1520" w:type="dxa"/>
            <w:tcBorders>
              <w:top w:val="nil"/>
              <w:left w:val="nil"/>
              <w:bottom w:val="single" w:sz="4" w:space="0" w:color="auto"/>
              <w:right w:val="single" w:sz="4" w:space="0" w:color="auto"/>
            </w:tcBorders>
            <w:vAlign w:val="center"/>
            <w:hideMark/>
          </w:tcPr>
          <w:p w14:paraId="54EB92F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65</w:t>
            </w:r>
          </w:p>
        </w:tc>
        <w:tc>
          <w:tcPr>
            <w:tcW w:w="1120" w:type="dxa"/>
            <w:tcBorders>
              <w:top w:val="nil"/>
              <w:left w:val="nil"/>
              <w:bottom w:val="single" w:sz="4" w:space="0" w:color="auto"/>
              <w:right w:val="single" w:sz="4" w:space="0" w:color="auto"/>
            </w:tcBorders>
            <w:vAlign w:val="center"/>
            <w:hideMark/>
          </w:tcPr>
          <w:p w14:paraId="6C710AF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D462294"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9666A8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8.4</w:t>
            </w:r>
          </w:p>
        </w:tc>
        <w:tc>
          <w:tcPr>
            <w:tcW w:w="4900" w:type="dxa"/>
            <w:tcBorders>
              <w:top w:val="nil"/>
              <w:left w:val="nil"/>
              <w:bottom w:val="single" w:sz="4" w:space="0" w:color="auto"/>
              <w:right w:val="single" w:sz="4" w:space="0" w:color="auto"/>
            </w:tcBorders>
            <w:vAlign w:val="center"/>
            <w:hideMark/>
          </w:tcPr>
          <w:p w14:paraId="39123C4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Open/Close door sensor </w:t>
            </w:r>
          </w:p>
        </w:tc>
        <w:tc>
          <w:tcPr>
            <w:tcW w:w="1280" w:type="dxa"/>
            <w:tcBorders>
              <w:top w:val="nil"/>
              <w:left w:val="nil"/>
              <w:bottom w:val="single" w:sz="4" w:space="0" w:color="auto"/>
              <w:right w:val="single" w:sz="4" w:space="0" w:color="auto"/>
            </w:tcBorders>
            <w:vAlign w:val="center"/>
            <w:hideMark/>
          </w:tcPr>
          <w:p w14:paraId="0B9E305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EB1C30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4932D8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58FDF9C"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6A96AB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8.5</w:t>
            </w:r>
          </w:p>
        </w:tc>
        <w:tc>
          <w:tcPr>
            <w:tcW w:w="4900" w:type="dxa"/>
            <w:tcBorders>
              <w:top w:val="nil"/>
              <w:left w:val="nil"/>
              <w:bottom w:val="single" w:sz="4" w:space="0" w:color="auto"/>
              <w:right w:val="single" w:sz="4" w:space="0" w:color="auto"/>
            </w:tcBorders>
            <w:vAlign w:val="center"/>
            <w:hideMark/>
          </w:tcPr>
          <w:p w14:paraId="1C70F94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Internal ambient temperature sensor </w:t>
            </w:r>
          </w:p>
        </w:tc>
        <w:tc>
          <w:tcPr>
            <w:tcW w:w="1280" w:type="dxa"/>
            <w:tcBorders>
              <w:top w:val="nil"/>
              <w:left w:val="nil"/>
              <w:bottom w:val="single" w:sz="4" w:space="0" w:color="auto"/>
              <w:right w:val="single" w:sz="4" w:space="0" w:color="auto"/>
            </w:tcBorders>
            <w:vAlign w:val="center"/>
            <w:hideMark/>
          </w:tcPr>
          <w:p w14:paraId="3517F51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322DE4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BB54E7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0D4D9C6"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B8215E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8.6</w:t>
            </w:r>
          </w:p>
        </w:tc>
        <w:tc>
          <w:tcPr>
            <w:tcW w:w="4900" w:type="dxa"/>
            <w:tcBorders>
              <w:top w:val="nil"/>
              <w:left w:val="nil"/>
              <w:bottom w:val="single" w:sz="4" w:space="0" w:color="auto"/>
              <w:right w:val="single" w:sz="4" w:space="0" w:color="auto"/>
            </w:tcBorders>
            <w:vAlign w:val="center"/>
            <w:hideMark/>
          </w:tcPr>
          <w:p w14:paraId="588E00A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Power source (100% availability) </w:t>
            </w:r>
          </w:p>
        </w:tc>
        <w:tc>
          <w:tcPr>
            <w:tcW w:w="1280" w:type="dxa"/>
            <w:tcBorders>
              <w:top w:val="nil"/>
              <w:left w:val="nil"/>
              <w:bottom w:val="single" w:sz="4" w:space="0" w:color="auto"/>
              <w:right w:val="single" w:sz="4" w:space="0" w:color="auto"/>
            </w:tcBorders>
            <w:vAlign w:val="center"/>
            <w:hideMark/>
          </w:tcPr>
          <w:p w14:paraId="5ABCBF9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V </w:t>
            </w:r>
          </w:p>
        </w:tc>
        <w:tc>
          <w:tcPr>
            <w:tcW w:w="1520" w:type="dxa"/>
            <w:tcBorders>
              <w:top w:val="nil"/>
              <w:left w:val="nil"/>
              <w:bottom w:val="single" w:sz="4" w:space="0" w:color="auto"/>
              <w:right w:val="single" w:sz="4" w:space="0" w:color="auto"/>
            </w:tcBorders>
            <w:vAlign w:val="center"/>
            <w:hideMark/>
          </w:tcPr>
          <w:p w14:paraId="160E0BE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230</w:t>
            </w:r>
          </w:p>
        </w:tc>
        <w:tc>
          <w:tcPr>
            <w:tcW w:w="1120" w:type="dxa"/>
            <w:tcBorders>
              <w:top w:val="nil"/>
              <w:left w:val="nil"/>
              <w:bottom w:val="single" w:sz="4" w:space="0" w:color="auto"/>
              <w:right w:val="single" w:sz="4" w:space="0" w:color="auto"/>
            </w:tcBorders>
            <w:vAlign w:val="center"/>
            <w:hideMark/>
          </w:tcPr>
          <w:p w14:paraId="33EB317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66E20C3"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0B3685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9</w:t>
            </w:r>
          </w:p>
        </w:tc>
        <w:tc>
          <w:tcPr>
            <w:tcW w:w="8820" w:type="dxa"/>
            <w:gridSpan w:val="4"/>
            <w:tcBorders>
              <w:top w:val="single" w:sz="4" w:space="0" w:color="auto"/>
              <w:left w:val="nil"/>
              <w:bottom w:val="single" w:sz="4" w:space="0" w:color="auto"/>
              <w:right w:val="single" w:sz="4" w:space="0" w:color="auto"/>
            </w:tcBorders>
            <w:vAlign w:val="center"/>
            <w:hideMark/>
          </w:tcPr>
          <w:p w14:paraId="5DB651D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Server Room Network cabinets </w:t>
            </w:r>
          </w:p>
        </w:tc>
      </w:tr>
      <w:tr w:rsidR="00414554" w:rsidRPr="00414554" w14:paraId="3698973A"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9EB9E2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9.1</w:t>
            </w:r>
          </w:p>
        </w:tc>
        <w:tc>
          <w:tcPr>
            <w:tcW w:w="4900" w:type="dxa"/>
            <w:tcBorders>
              <w:top w:val="nil"/>
              <w:left w:val="nil"/>
              <w:bottom w:val="single" w:sz="4" w:space="0" w:color="auto"/>
              <w:right w:val="single" w:sz="4" w:space="0" w:color="auto"/>
            </w:tcBorders>
            <w:vAlign w:val="center"/>
            <w:hideMark/>
          </w:tcPr>
          <w:p w14:paraId="1F1EF25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19” rack type, 42U height </w:t>
            </w:r>
          </w:p>
        </w:tc>
        <w:tc>
          <w:tcPr>
            <w:tcW w:w="1280" w:type="dxa"/>
            <w:tcBorders>
              <w:top w:val="nil"/>
              <w:left w:val="nil"/>
              <w:bottom w:val="single" w:sz="4" w:space="0" w:color="auto"/>
              <w:right w:val="single" w:sz="4" w:space="0" w:color="auto"/>
            </w:tcBorders>
            <w:vAlign w:val="center"/>
            <w:hideMark/>
          </w:tcPr>
          <w:p w14:paraId="0142F77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11BD17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33EADA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478B751"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6EE561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9.2</w:t>
            </w:r>
          </w:p>
        </w:tc>
        <w:tc>
          <w:tcPr>
            <w:tcW w:w="4900" w:type="dxa"/>
            <w:tcBorders>
              <w:top w:val="nil"/>
              <w:left w:val="nil"/>
              <w:bottom w:val="single" w:sz="4" w:space="0" w:color="auto"/>
              <w:right w:val="single" w:sz="4" w:space="0" w:color="auto"/>
            </w:tcBorders>
            <w:vAlign w:val="center"/>
            <w:hideMark/>
          </w:tcPr>
          <w:p w14:paraId="506878A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Network and power cabling, bottom entry </w:t>
            </w:r>
          </w:p>
        </w:tc>
        <w:tc>
          <w:tcPr>
            <w:tcW w:w="1280" w:type="dxa"/>
            <w:tcBorders>
              <w:top w:val="nil"/>
              <w:left w:val="nil"/>
              <w:bottom w:val="single" w:sz="4" w:space="0" w:color="auto"/>
              <w:right w:val="single" w:sz="4" w:space="0" w:color="auto"/>
            </w:tcBorders>
            <w:vAlign w:val="center"/>
            <w:hideMark/>
          </w:tcPr>
          <w:p w14:paraId="52E8AA0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2CEC95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20E2A4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07C0DEC"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61D69E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9.3</w:t>
            </w:r>
          </w:p>
        </w:tc>
        <w:tc>
          <w:tcPr>
            <w:tcW w:w="4900" w:type="dxa"/>
            <w:tcBorders>
              <w:top w:val="nil"/>
              <w:left w:val="nil"/>
              <w:bottom w:val="single" w:sz="4" w:space="0" w:color="auto"/>
              <w:right w:val="single" w:sz="4" w:space="0" w:color="auto"/>
            </w:tcBorders>
            <w:vAlign w:val="center"/>
            <w:hideMark/>
          </w:tcPr>
          <w:p w14:paraId="1173B33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Use of grommets at cable entries </w:t>
            </w:r>
          </w:p>
        </w:tc>
        <w:tc>
          <w:tcPr>
            <w:tcW w:w="1280" w:type="dxa"/>
            <w:tcBorders>
              <w:top w:val="nil"/>
              <w:left w:val="nil"/>
              <w:bottom w:val="single" w:sz="4" w:space="0" w:color="auto"/>
              <w:right w:val="single" w:sz="4" w:space="0" w:color="auto"/>
            </w:tcBorders>
            <w:vAlign w:val="center"/>
            <w:hideMark/>
          </w:tcPr>
          <w:p w14:paraId="1EAEC34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1858E0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BA5535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2A62A7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22EE96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9.4</w:t>
            </w:r>
          </w:p>
        </w:tc>
        <w:tc>
          <w:tcPr>
            <w:tcW w:w="4900" w:type="dxa"/>
            <w:tcBorders>
              <w:top w:val="nil"/>
              <w:left w:val="nil"/>
              <w:bottom w:val="single" w:sz="4" w:space="0" w:color="auto"/>
              <w:right w:val="single" w:sz="4" w:space="0" w:color="auto"/>
            </w:tcBorders>
            <w:vAlign w:val="center"/>
            <w:hideMark/>
          </w:tcPr>
          <w:p w14:paraId="0CBC157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Internal cable channels for routing of cables </w:t>
            </w:r>
          </w:p>
        </w:tc>
        <w:tc>
          <w:tcPr>
            <w:tcW w:w="1280" w:type="dxa"/>
            <w:tcBorders>
              <w:top w:val="nil"/>
              <w:left w:val="nil"/>
              <w:bottom w:val="single" w:sz="4" w:space="0" w:color="auto"/>
              <w:right w:val="single" w:sz="4" w:space="0" w:color="auto"/>
            </w:tcBorders>
            <w:vAlign w:val="center"/>
            <w:hideMark/>
          </w:tcPr>
          <w:p w14:paraId="269141F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D9B72C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F8DEC1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ECB7689"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BB8968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9.5</w:t>
            </w:r>
          </w:p>
        </w:tc>
        <w:tc>
          <w:tcPr>
            <w:tcW w:w="4900" w:type="dxa"/>
            <w:tcBorders>
              <w:top w:val="nil"/>
              <w:left w:val="nil"/>
              <w:bottom w:val="single" w:sz="4" w:space="0" w:color="auto"/>
              <w:right w:val="single" w:sz="4" w:space="0" w:color="auto"/>
            </w:tcBorders>
            <w:vAlign w:val="center"/>
            <w:hideMark/>
          </w:tcPr>
          <w:p w14:paraId="7372F3A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Removable blanking panels </w:t>
            </w:r>
          </w:p>
        </w:tc>
        <w:tc>
          <w:tcPr>
            <w:tcW w:w="1280" w:type="dxa"/>
            <w:tcBorders>
              <w:top w:val="nil"/>
              <w:left w:val="nil"/>
              <w:bottom w:val="single" w:sz="4" w:space="0" w:color="auto"/>
              <w:right w:val="single" w:sz="4" w:space="0" w:color="auto"/>
            </w:tcBorders>
            <w:vAlign w:val="center"/>
            <w:hideMark/>
          </w:tcPr>
          <w:p w14:paraId="1BFA6CB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12A807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68F9EC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3F78CBE"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E8F46B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9.6</w:t>
            </w:r>
          </w:p>
        </w:tc>
        <w:tc>
          <w:tcPr>
            <w:tcW w:w="4900" w:type="dxa"/>
            <w:tcBorders>
              <w:top w:val="nil"/>
              <w:left w:val="nil"/>
              <w:bottom w:val="single" w:sz="4" w:space="0" w:color="auto"/>
              <w:right w:val="single" w:sz="4" w:space="0" w:color="auto"/>
            </w:tcBorders>
            <w:vAlign w:val="center"/>
            <w:hideMark/>
          </w:tcPr>
          <w:p w14:paraId="0999291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Perforated front and rear panels </w:t>
            </w:r>
          </w:p>
        </w:tc>
        <w:tc>
          <w:tcPr>
            <w:tcW w:w="1280" w:type="dxa"/>
            <w:tcBorders>
              <w:top w:val="nil"/>
              <w:left w:val="nil"/>
              <w:bottom w:val="single" w:sz="4" w:space="0" w:color="auto"/>
              <w:right w:val="single" w:sz="4" w:space="0" w:color="auto"/>
            </w:tcBorders>
            <w:vAlign w:val="center"/>
            <w:hideMark/>
          </w:tcPr>
          <w:p w14:paraId="53C8F60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F93FCC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B55570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47A929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ADF248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9.7</w:t>
            </w:r>
          </w:p>
        </w:tc>
        <w:tc>
          <w:tcPr>
            <w:tcW w:w="4900" w:type="dxa"/>
            <w:tcBorders>
              <w:top w:val="nil"/>
              <w:left w:val="nil"/>
              <w:bottom w:val="single" w:sz="4" w:space="0" w:color="auto"/>
              <w:right w:val="single" w:sz="4" w:space="0" w:color="auto"/>
            </w:tcBorders>
            <w:vAlign w:val="center"/>
            <w:hideMark/>
          </w:tcPr>
          <w:p w14:paraId="0D88F7C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Perforated side panels </w:t>
            </w:r>
          </w:p>
        </w:tc>
        <w:tc>
          <w:tcPr>
            <w:tcW w:w="1280" w:type="dxa"/>
            <w:tcBorders>
              <w:top w:val="nil"/>
              <w:left w:val="nil"/>
              <w:bottom w:val="single" w:sz="4" w:space="0" w:color="auto"/>
              <w:right w:val="single" w:sz="4" w:space="0" w:color="auto"/>
            </w:tcBorders>
            <w:vAlign w:val="center"/>
            <w:hideMark/>
          </w:tcPr>
          <w:p w14:paraId="5A976C7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E2991E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BD0633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E979AAA"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D56766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9.8</w:t>
            </w:r>
          </w:p>
        </w:tc>
        <w:tc>
          <w:tcPr>
            <w:tcW w:w="4900" w:type="dxa"/>
            <w:tcBorders>
              <w:top w:val="nil"/>
              <w:left w:val="nil"/>
              <w:bottom w:val="single" w:sz="4" w:space="0" w:color="auto"/>
              <w:right w:val="single" w:sz="4" w:space="0" w:color="auto"/>
            </w:tcBorders>
            <w:vAlign w:val="center"/>
            <w:hideMark/>
          </w:tcPr>
          <w:p w14:paraId="49086B0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Removable front and rear doors </w:t>
            </w:r>
          </w:p>
        </w:tc>
        <w:tc>
          <w:tcPr>
            <w:tcW w:w="1280" w:type="dxa"/>
            <w:tcBorders>
              <w:top w:val="nil"/>
              <w:left w:val="nil"/>
              <w:bottom w:val="single" w:sz="4" w:space="0" w:color="auto"/>
              <w:right w:val="single" w:sz="4" w:space="0" w:color="auto"/>
            </w:tcBorders>
            <w:vAlign w:val="center"/>
            <w:hideMark/>
          </w:tcPr>
          <w:p w14:paraId="62FF258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14F0C5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099928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215F6B9"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915402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9.9</w:t>
            </w:r>
          </w:p>
        </w:tc>
        <w:tc>
          <w:tcPr>
            <w:tcW w:w="4900" w:type="dxa"/>
            <w:tcBorders>
              <w:top w:val="nil"/>
              <w:left w:val="nil"/>
              <w:bottom w:val="single" w:sz="4" w:space="0" w:color="auto"/>
              <w:right w:val="single" w:sz="4" w:space="0" w:color="auto"/>
            </w:tcBorders>
            <w:vAlign w:val="center"/>
            <w:hideMark/>
          </w:tcPr>
          <w:p w14:paraId="7F4A053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Open/close door sensors </w:t>
            </w:r>
          </w:p>
        </w:tc>
        <w:tc>
          <w:tcPr>
            <w:tcW w:w="1280" w:type="dxa"/>
            <w:tcBorders>
              <w:top w:val="nil"/>
              <w:left w:val="nil"/>
              <w:bottom w:val="single" w:sz="4" w:space="0" w:color="auto"/>
              <w:right w:val="single" w:sz="4" w:space="0" w:color="auto"/>
            </w:tcBorders>
            <w:vAlign w:val="center"/>
            <w:hideMark/>
          </w:tcPr>
          <w:p w14:paraId="55B6312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9892EF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EDA91B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35CBC14"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FA6E2B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9.1</w:t>
            </w:r>
          </w:p>
        </w:tc>
        <w:tc>
          <w:tcPr>
            <w:tcW w:w="4900" w:type="dxa"/>
            <w:tcBorders>
              <w:top w:val="nil"/>
              <w:left w:val="nil"/>
              <w:bottom w:val="single" w:sz="4" w:space="0" w:color="auto"/>
              <w:right w:val="single" w:sz="4" w:space="0" w:color="auto"/>
            </w:tcBorders>
            <w:vAlign w:val="center"/>
            <w:hideMark/>
          </w:tcPr>
          <w:p w14:paraId="705523B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Internal lighting </w:t>
            </w:r>
          </w:p>
        </w:tc>
        <w:tc>
          <w:tcPr>
            <w:tcW w:w="1280" w:type="dxa"/>
            <w:tcBorders>
              <w:top w:val="nil"/>
              <w:left w:val="nil"/>
              <w:bottom w:val="single" w:sz="4" w:space="0" w:color="auto"/>
              <w:right w:val="single" w:sz="4" w:space="0" w:color="auto"/>
            </w:tcBorders>
            <w:vAlign w:val="center"/>
            <w:hideMark/>
          </w:tcPr>
          <w:p w14:paraId="0D48AA4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7B85A0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66387C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CB014C2"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7A81C7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9.11</w:t>
            </w:r>
          </w:p>
        </w:tc>
        <w:tc>
          <w:tcPr>
            <w:tcW w:w="4900" w:type="dxa"/>
            <w:tcBorders>
              <w:top w:val="nil"/>
              <w:left w:val="nil"/>
              <w:bottom w:val="single" w:sz="4" w:space="0" w:color="auto"/>
              <w:right w:val="single" w:sz="4" w:space="0" w:color="auto"/>
            </w:tcBorders>
            <w:vAlign w:val="center"/>
            <w:hideMark/>
          </w:tcPr>
          <w:p w14:paraId="4759BD5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Internal ambient temperature sensor </w:t>
            </w:r>
          </w:p>
        </w:tc>
        <w:tc>
          <w:tcPr>
            <w:tcW w:w="1280" w:type="dxa"/>
            <w:tcBorders>
              <w:top w:val="nil"/>
              <w:left w:val="nil"/>
              <w:bottom w:val="single" w:sz="4" w:space="0" w:color="auto"/>
              <w:right w:val="single" w:sz="4" w:space="0" w:color="auto"/>
            </w:tcBorders>
            <w:vAlign w:val="center"/>
            <w:hideMark/>
          </w:tcPr>
          <w:p w14:paraId="58C20CA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76C05D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627B74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60C07C6"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3A19463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9.12</w:t>
            </w:r>
          </w:p>
        </w:tc>
        <w:tc>
          <w:tcPr>
            <w:tcW w:w="4900" w:type="dxa"/>
            <w:tcBorders>
              <w:top w:val="nil"/>
              <w:left w:val="nil"/>
              <w:bottom w:val="single" w:sz="4" w:space="0" w:color="auto"/>
              <w:right w:val="single" w:sz="4" w:space="0" w:color="auto"/>
            </w:tcBorders>
            <w:vAlign w:val="center"/>
            <w:hideMark/>
          </w:tcPr>
          <w:p w14:paraId="76A6BF6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Supplied general arrangement (GA) drawings of server room network panels </w:t>
            </w:r>
          </w:p>
        </w:tc>
        <w:tc>
          <w:tcPr>
            <w:tcW w:w="1280" w:type="dxa"/>
            <w:tcBorders>
              <w:top w:val="nil"/>
              <w:left w:val="nil"/>
              <w:bottom w:val="single" w:sz="4" w:space="0" w:color="auto"/>
              <w:right w:val="single" w:sz="4" w:space="0" w:color="auto"/>
            </w:tcBorders>
            <w:vAlign w:val="center"/>
            <w:hideMark/>
          </w:tcPr>
          <w:p w14:paraId="7609F16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67F5A6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EBD0F9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38EF6A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692EA5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10</w:t>
            </w:r>
          </w:p>
        </w:tc>
        <w:tc>
          <w:tcPr>
            <w:tcW w:w="8820" w:type="dxa"/>
            <w:gridSpan w:val="4"/>
            <w:tcBorders>
              <w:top w:val="single" w:sz="4" w:space="0" w:color="auto"/>
              <w:left w:val="nil"/>
              <w:bottom w:val="single" w:sz="4" w:space="0" w:color="auto"/>
              <w:right w:val="single" w:sz="4" w:space="0" w:color="auto"/>
            </w:tcBorders>
            <w:vAlign w:val="center"/>
            <w:hideMark/>
          </w:tcPr>
          <w:p w14:paraId="1D34899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Fire Detection System </w:t>
            </w:r>
          </w:p>
        </w:tc>
      </w:tr>
      <w:tr w:rsidR="00414554" w:rsidRPr="00414554" w14:paraId="14030A1C"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1E98BF6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10.1</w:t>
            </w:r>
          </w:p>
        </w:tc>
        <w:tc>
          <w:tcPr>
            <w:tcW w:w="4900" w:type="dxa"/>
            <w:tcBorders>
              <w:top w:val="nil"/>
              <w:left w:val="nil"/>
              <w:bottom w:val="single" w:sz="4" w:space="0" w:color="auto"/>
              <w:right w:val="single" w:sz="4" w:space="0" w:color="auto"/>
            </w:tcBorders>
            <w:vAlign w:val="center"/>
            <w:hideMark/>
          </w:tcPr>
          <w:p w14:paraId="64F4AE3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No. of fire panels (depending on communication medium limits per zone) </w:t>
            </w:r>
          </w:p>
        </w:tc>
        <w:tc>
          <w:tcPr>
            <w:tcW w:w="1280" w:type="dxa"/>
            <w:tcBorders>
              <w:top w:val="nil"/>
              <w:left w:val="nil"/>
              <w:bottom w:val="single" w:sz="4" w:space="0" w:color="auto"/>
              <w:right w:val="single" w:sz="4" w:space="0" w:color="auto"/>
            </w:tcBorders>
            <w:vAlign w:val="center"/>
            <w:hideMark/>
          </w:tcPr>
          <w:p w14:paraId="19CD146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6B93AC3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1B43D30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8F2683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3A79CD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10.2</w:t>
            </w:r>
          </w:p>
        </w:tc>
        <w:tc>
          <w:tcPr>
            <w:tcW w:w="4900" w:type="dxa"/>
            <w:tcBorders>
              <w:top w:val="nil"/>
              <w:left w:val="nil"/>
              <w:bottom w:val="single" w:sz="4" w:space="0" w:color="auto"/>
              <w:right w:val="single" w:sz="4" w:space="0" w:color="auto"/>
            </w:tcBorders>
            <w:vAlign w:val="center"/>
            <w:hideMark/>
          </w:tcPr>
          <w:p w14:paraId="6039386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Protection class (indoor installation) </w:t>
            </w:r>
          </w:p>
        </w:tc>
        <w:tc>
          <w:tcPr>
            <w:tcW w:w="1280" w:type="dxa"/>
            <w:tcBorders>
              <w:top w:val="nil"/>
              <w:left w:val="nil"/>
              <w:bottom w:val="single" w:sz="4" w:space="0" w:color="auto"/>
              <w:right w:val="single" w:sz="4" w:space="0" w:color="auto"/>
            </w:tcBorders>
            <w:vAlign w:val="center"/>
            <w:hideMark/>
          </w:tcPr>
          <w:p w14:paraId="0E34AB4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IP </w:t>
            </w:r>
          </w:p>
        </w:tc>
        <w:tc>
          <w:tcPr>
            <w:tcW w:w="1520" w:type="dxa"/>
            <w:tcBorders>
              <w:top w:val="nil"/>
              <w:left w:val="nil"/>
              <w:bottom w:val="single" w:sz="4" w:space="0" w:color="auto"/>
              <w:right w:val="single" w:sz="4" w:space="0" w:color="auto"/>
            </w:tcBorders>
            <w:vAlign w:val="center"/>
            <w:hideMark/>
          </w:tcPr>
          <w:p w14:paraId="159B3B3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54</w:t>
            </w:r>
          </w:p>
        </w:tc>
        <w:tc>
          <w:tcPr>
            <w:tcW w:w="1120" w:type="dxa"/>
            <w:tcBorders>
              <w:top w:val="nil"/>
              <w:left w:val="nil"/>
              <w:bottom w:val="single" w:sz="4" w:space="0" w:color="auto"/>
              <w:right w:val="single" w:sz="4" w:space="0" w:color="auto"/>
            </w:tcBorders>
            <w:vAlign w:val="center"/>
            <w:hideMark/>
          </w:tcPr>
          <w:p w14:paraId="7F3BECA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40A4809"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694933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10.3</w:t>
            </w:r>
          </w:p>
        </w:tc>
        <w:tc>
          <w:tcPr>
            <w:tcW w:w="4900" w:type="dxa"/>
            <w:tcBorders>
              <w:top w:val="nil"/>
              <w:left w:val="nil"/>
              <w:bottom w:val="single" w:sz="4" w:space="0" w:color="auto"/>
              <w:right w:val="single" w:sz="4" w:space="0" w:color="auto"/>
            </w:tcBorders>
            <w:vAlign w:val="center"/>
            <w:hideMark/>
          </w:tcPr>
          <w:p w14:paraId="4CE1912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SANS 10139 compliance </w:t>
            </w:r>
          </w:p>
        </w:tc>
        <w:tc>
          <w:tcPr>
            <w:tcW w:w="1280" w:type="dxa"/>
            <w:tcBorders>
              <w:top w:val="nil"/>
              <w:left w:val="nil"/>
              <w:bottom w:val="single" w:sz="4" w:space="0" w:color="auto"/>
              <w:right w:val="single" w:sz="4" w:space="0" w:color="auto"/>
            </w:tcBorders>
            <w:vAlign w:val="center"/>
            <w:hideMark/>
          </w:tcPr>
          <w:p w14:paraId="0489968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D5F7B7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310BC0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4462B9A"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97A65E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10.4</w:t>
            </w:r>
          </w:p>
        </w:tc>
        <w:tc>
          <w:tcPr>
            <w:tcW w:w="4900" w:type="dxa"/>
            <w:tcBorders>
              <w:top w:val="nil"/>
              <w:left w:val="nil"/>
              <w:bottom w:val="single" w:sz="4" w:space="0" w:color="auto"/>
              <w:right w:val="single" w:sz="4" w:space="0" w:color="auto"/>
            </w:tcBorders>
            <w:vAlign w:val="center"/>
            <w:hideMark/>
          </w:tcPr>
          <w:p w14:paraId="77A4004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Product datasheet of fire panels </w:t>
            </w:r>
          </w:p>
        </w:tc>
        <w:tc>
          <w:tcPr>
            <w:tcW w:w="1280" w:type="dxa"/>
            <w:tcBorders>
              <w:top w:val="nil"/>
              <w:left w:val="nil"/>
              <w:bottom w:val="single" w:sz="4" w:space="0" w:color="auto"/>
              <w:right w:val="single" w:sz="4" w:space="0" w:color="auto"/>
            </w:tcBorders>
            <w:vAlign w:val="center"/>
            <w:hideMark/>
          </w:tcPr>
          <w:p w14:paraId="69AC31F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E066A6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72C29A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4D505C9"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7303A78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10.5</w:t>
            </w:r>
          </w:p>
        </w:tc>
        <w:tc>
          <w:tcPr>
            <w:tcW w:w="4900" w:type="dxa"/>
            <w:tcBorders>
              <w:top w:val="nil"/>
              <w:left w:val="nil"/>
              <w:bottom w:val="single" w:sz="4" w:space="0" w:color="auto"/>
              <w:right w:val="single" w:sz="4" w:space="0" w:color="auto"/>
            </w:tcBorders>
            <w:vAlign w:val="center"/>
            <w:hideMark/>
          </w:tcPr>
          <w:p w14:paraId="6E3EFE8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Smoke/Heat sensors make and model </w:t>
            </w:r>
          </w:p>
        </w:tc>
        <w:tc>
          <w:tcPr>
            <w:tcW w:w="1280" w:type="dxa"/>
            <w:tcBorders>
              <w:top w:val="nil"/>
              <w:left w:val="nil"/>
              <w:bottom w:val="single" w:sz="4" w:space="0" w:color="auto"/>
              <w:right w:val="single" w:sz="4" w:space="0" w:color="auto"/>
            </w:tcBorders>
            <w:vAlign w:val="center"/>
            <w:hideMark/>
          </w:tcPr>
          <w:p w14:paraId="01B726B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6A55BBD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7614BE4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A7D4F5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B4BAEE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10.6</w:t>
            </w:r>
          </w:p>
        </w:tc>
        <w:tc>
          <w:tcPr>
            <w:tcW w:w="4900" w:type="dxa"/>
            <w:tcBorders>
              <w:top w:val="nil"/>
              <w:left w:val="nil"/>
              <w:bottom w:val="single" w:sz="4" w:space="0" w:color="auto"/>
              <w:right w:val="single" w:sz="4" w:space="0" w:color="auto"/>
            </w:tcBorders>
            <w:vAlign w:val="center"/>
            <w:hideMark/>
          </w:tcPr>
          <w:p w14:paraId="3180FD2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Sensor and alarming products datasheet </w:t>
            </w:r>
          </w:p>
        </w:tc>
        <w:tc>
          <w:tcPr>
            <w:tcW w:w="1280" w:type="dxa"/>
            <w:tcBorders>
              <w:top w:val="nil"/>
              <w:left w:val="nil"/>
              <w:bottom w:val="single" w:sz="4" w:space="0" w:color="auto"/>
              <w:right w:val="single" w:sz="4" w:space="0" w:color="auto"/>
            </w:tcBorders>
            <w:vAlign w:val="center"/>
            <w:hideMark/>
          </w:tcPr>
          <w:p w14:paraId="3C7C8DF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15F43E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EBCC27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6D1114D"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345A472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10.7</w:t>
            </w:r>
          </w:p>
        </w:tc>
        <w:tc>
          <w:tcPr>
            <w:tcW w:w="4900" w:type="dxa"/>
            <w:tcBorders>
              <w:top w:val="nil"/>
              <w:left w:val="nil"/>
              <w:bottom w:val="single" w:sz="4" w:space="0" w:color="auto"/>
              <w:right w:val="single" w:sz="4" w:space="0" w:color="auto"/>
            </w:tcBorders>
            <w:vAlign w:val="center"/>
            <w:hideMark/>
          </w:tcPr>
          <w:p w14:paraId="0667743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Real time monitoring at PV control room via operator HMI </w:t>
            </w:r>
          </w:p>
        </w:tc>
        <w:tc>
          <w:tcPr>
            <w:tcW w:w="1280" w:type="dxa"/>
            <w:tcBorders>
              <w:top w:val="nil"/>
              <w:left w:val="nil"/>
              <w:bottom w:val="single" w:sz="4" w:space="0" w:color="auto"/>
              <w:right w:val="single" w:sz="4" w:space="0" w:color="auto"/>
            </w:tcBorders>
            <w:vAlign w:val="center"/>
            <w:hideMark/>
          </w:tcPr>
          <w:p w14:paraId="49E2107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09D63D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10C101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EE7F49A"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D91940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11</w:t>
            </w:r>
          </w:p>
        </w:tc>
        <w:tc>
          <w:tcPr>
            <w:tcW w:w="8820" w:type="dxa"/>
            <w:gridSpan w:val="4"/>
            <w:tcBorders>
              <w:top w:val="single" w:sz="4" w:space="0" w:color="auto"/>
              <w:left w:val="nil"/>
              <w:bottom w:val="single" w:sz="4" w:space="0" w:color="auto"/>
              <w:right w:val="single" w:sz="4" w:space="0" w:color="auto"/>
            </w:tcBorders>
            <w:vAlign w:val="center"/>
            <w:hideMark/>
          </w:tcPr>
          <w:p w14:paraId="24E777B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CMS Power Supply </w:t>
            </w:r>
          </w:p>
        </w:tc>
      </w:tr>
      <w:tr w:rsidR="00414554" w:rsidRPr="00414554" w14:paraId="76FAA72E"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039FAB5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11.1</w:t>
            </w:r>
          </w:p>
        </w:tc>
        <w:tc>
          <w:tcPr>
            <w:tcW w:w="4900" w:type="dxa"/>
            <w:tcBorders>
              <w:top w:val="nil"/>
              <w:left w:val="nil"/>
              <w:bottom w:val="single" w:sz="4" w:space="0" w:color="auto"/>
              <w:right w:val="single" w:sz="4" w:space="0" w:color="auto"/>
            </w:tcBorders>
            <w:vAlign w:val="center"/>
            <w:hideMark/>
          </w:tcPr>
          <w:p w14:paraId="1F7CD19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Dual- redundantly configured, online UPS system with seal-type battery backup, and back-up time of 12 hours </w:t>
            </w:r>
          </w:p>
        </w:tc>
        <w:tc>
          <w:tcPr>
            <w:tcW w:w="1280" w:type="dxa"/>
            <w:tcBorders>
              <w:top w:val="nil"/>
              <w:left w:val="nil"/>
              <w:bottom w:val="single" w:sz="4" w:space="0" w:color="auto"/>
              <w:right w:val="single" w:sz="4" w:space="0" w:color="auto"/>
            </w:tcBorders>
            <w:vAlign w:val="center"/>
            <w:hideMark/>
          </w:tcPr>
          <w:p w14:paraId="1281756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B81F1A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32113A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4F3541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8EC898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11.2</w:t>
            </w:r>
          </w:p>
        </w:tc>
        <w:tc>
          <w:tcPr>
            <w:tcW w:w="4900" w:type="dxa"/>
            <w:tcBorders>
              <w:top w:val="nil"/>
              <w:left w:val="nil"/>
              <w:bottom w:val="single" w:sz="4" w:space="0" w:color="auto"/>
              <w:right w:val="single" w:sz="4" w:space="0" w:color="auto"/>
            </w:tcBorders>
            <w:vAlign w:val="center"/>
            <w:hideMark/>
          </w:tcPr>
          <w:p w14:paraId="756580D2" w14:textId="43758524"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Sealed type nickel cadmium or lithium</w:t>
            </w:r>
            <w:ins w:id="114" w:author="Grace Olukune" w:date="2025-12-08T13:48:00Z" w16du:dateUtc="2025-12-08T11:48:00Z">
              <w:r w:rsidR="00B2746B">
                <w:rPr>
                  <w:rFonts w:ascii="72" w:hAnsi="72" w:cs="72"/>
                  <w:color w:val="000000"/>
                  <w:sz w:val="20"/>
                  <w:szCs w:val="20"/>
                  <w:lang w:val="en-ZA" w:eastAsia="en-ZA"/>
                </w:rPr>
                <w:t xml:space="preserve"> </w:t>
              </w:r>
            </w:ins>
            <w:r w:rsidRPr="00414554">
              <w:rPr>
                <w:rFonts w:ascii="72" w:hAnsi="72" w:cs="72"/>
                <w:color w:val="000000"/>
                <w:sz w:val="20"/>
                <w:szCs w:val="20"/>
                <w:lang w:val="en-ZA" w:eastAsia="en-ZA"/>
              </w:rPr>
              <w:t xml:space="preserve">ion batteries </w:t>
            </w:r>
          </w:p>
        </w:tc>
        <w:tc>
          <w:tcPr>
            <w:tcW w:w="1280" w:type="dxa"/>
            <w:tcBorders>
              <w:top w:val="nil"/>
              <w:left w:val="nil"/>
              <w:bottom w:val="single" w:sz="4" w:space="0" w:color="auto"/>
              <w:right w:val="single" w:sz="4" w:space="0" w:color="auto"/>
            </w:tcBorders>
            <w:vAlign w:val="center"/>
            <w:hideMark/>
          </w:tcPr>
          <w:p w14:paraId="520BE4A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D4F0DD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CD3D08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2AC496F"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5EE8F3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12</w:t>
            </w:r>
          </w:p>
        </w:tc>
        <w:tc>
          <w:tcPr>
            <w:tcW w:w="8820" w:type="dxa"/>
            <w:gridSpan w:val="4"/>
            <w:tcBorders>
              <w:top w:val="single" w:sz="4" w:space="0" w:color="auto"/>
              <w:left w:val="nil"/>
              <w:bottom w:val="single" w:sz="4" w:space="0" w:color="auto"/>
              <w:right w:val="single" w:sz="4" w:space="0" w:color="auto"/>
            </w:tcBorders>
            <w:vAlign w:val="center"/>
            <w:hideMark/>
          </w:tcPr>
          <w:p w14:paraId="1BF7F63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CMS Interfaces </w:t>
            </w:r>
          </w:p>
        </w:tc>
      </w:tr>
      <w:tr w:rsidR="00414554" w:rsidRPr="00414554" w14:paraId="04A2FE8A"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7689F16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w:t>
            </w:r>
          </w:p>
        </w:tc>
        <w:tc>
          <w:tcPr>
            <w:tcW w:w="4900" w:type="dxa"/>
            <w:tcBorders>
              <w:top w:val="nil"/>
              <w:left w:val="nil"/>
              <w:bottom w:val="single" w:sz="4" w:space="0" w:color="auto"/>
              <w:right w:val="single" w:sz="4" w:space="0" w:color="auto"/>
            </w:tcBorders>
            <w:vAlign w:val="center"/>
            <w:hideMark/>
          </w:tcPr>
          <w:p w14:paraId="24FFD51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Meteorological systems (weather station, instruments), Modbus RS485 </w:t>
            </w:r>
          </w:p>
        </w:tc>
        <w:tc>
          <w:tcPr>
            <w:tcW w:w="1280" w:type="dxa"/>
            <w:tcBorders>
              <w:top w:val="nil"/>
              <w:left w:val="nil"/>
              <w:bottom w:val="single" w:sz="4" w:space="0" w:color="auto"/>
              <w:right w:val="single" w:sz="4" w:space="0" w:color="auto"/>
            </w:tcBorders>
            <w:vAlign w:val="center"/>
            <w:hideMark/>
          </w:tcPr>
          <w:p w14:paraId="059E9BD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0CC46D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7C67C8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381A7F2"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C0BA4E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12.2</w:t>
            </w:r>
          </w:p>
        </w:tc>
        <w:tc>
          <w:tcPr>
            <w:tcW w:w="4900" w:type="dxa"/>
            <w:tcBorders>
              <w:top w:val="nil"/>
              <w:left w:val="nil"/>
              <w:bottom w:val="single" w:sz="4" w:space="0" w:color="auto"/>
              <w:right w:val="single" w:sz="4" w:space="0" w:color="auto"/>
            </w:tcBorders>
            <w:vAlign w:val="center"/>
            <w:hideMark/>
          </w:tcPr>
          <w:p w14:paraId="65C261F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String combiner boxes, Modbus RS485 </w:t>
            </w:r>
          </w:p>
        </w:tc>
        <w:tc>
          <w:tcPr>
            <w:tcW w:w="1280" w:type="dxa"/>
            <w:tcBorders>
              <w:top w:val="nil"/>
              <w:left w:val="nil"/>
              <w:bottom w:val="single" w:sz="4" w:space="0" w:color="auto"/>
              <w:right w:val="single" w:sz="4" w:space="0" w:color="auto"/>
            </w:tcBorders>
            <w:vAlign w:val="center"/>
            <w:hideMark/>
          </w:tcPr>
          <w:p w14:paraId="6D366E7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C37DA1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5B673B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F8DCE4F" w14:textId="77777777" w:rsidTr="00414554">
        <w:trPr>
          <w:trHeight w:val="264"/>
        </w:trPr>
        <w:tc>
          <w:tcPr>
            <w:tcW w:w="800" w:type="dxa"/>
            <w:vMerge w:val="restart"/>
            <w:tcBorders>
              <w:top w:val="nil"/>
              <w:left w:val="single" w:sz="4" w:space="0" w:color="auto"/>
              <w:bottom w:val="single" w:sz="4" w:space="0" w:color="auto"/>
              <w:right w:val="single" w:sz="4" w:space="0" w:color="auto"/>
            </w:tcBorders>
            <w:vAlign w:val="center"/>
            <w:hideMark/>
          </w:tcPr>
          <w:p w14:paraId="4014A37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12.3</w:t>
            </w:r>
          </w:p>
        </w:tc>
        <w:tc>
          <w:tcPr>
            <w:tcW w:w="4900" w:type="dxa"/>
            <w:tcBorders>
              <w:top w:val="nil"/>
              <w:left w:val="nil"/>
              <w:bottom w:val="single" w:sz="4" w:space="0" w:color="auto"/>
              <w:right w:val="single" w:sz="4" w:space="0" w:color="auto"/>
            </w:tcBorders>
            <w:vAlign w:val="center"/>
            <w:hideMark/>
          </w:tcPr>
          <w:p w14:paraId="72CEE63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Central inverters, Modbus RS485 or </w:t>
            </w:r>
          </w:p>
        </w:tc>
        <w:tc>
          <w:tcPr>
            <w:tcW w:w="1280" w:type="dxa"/>
            <w:vMerge w:val="restart"/>
            <w:tcBorders>
              <w:top w:val="nil"/>
              <w:left w:val="single" w:sz="4" w:space="0" w:color="auto"/>
              <w:bottom w:val="single" w:sz="4" w:space="0" w:color="auto"/>
              <w:right w:val="single" w:sz="4" w:space="0" w:color="auto"/>
            </w:tcBorders>
            <w:vAlign w:val="center"/>
            <w:hideMark/>
          </w:tcPr>
          <w:p w14:paraId="0661ABD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vMerge w:val="restart"/>
            <w:tcBorders>
              <w:top w:val="nil"/>
              <w:left w:val="single" w:sz="4" w:space="0" w:color="auto"/>
              <w:bottom w:val="single" w:sz="4" w:space="0" w:color="auto"/>
              <w:right w:val="single" w:sz="4" w:space="0" w:color="auto"/>
            </w:tcBorders>
            <w:vAlign w:val="center"/>
            <w:hideMark/>
          </w:tcPr>
          <w:p w14:paraId="6C0AEA7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vMerge w:val="restart"/>
            <w:tcBorders>
              <w:top w:val="nil"/>
              <w:left w:val="single" w:sz="4" w:space="0" w:color="auto"/>
              <w:bottom w:val="single" w:sz="4" w:space="0" w:color="auto"/>
              <w:right w:val="single" w:sz="4" w:space="0" w:color="auto"/>
            </w:tcBorders>
            <w:vAlign w:val="center"/>
            <w:hideMark/>
          </w:tcPr>
          <w:p w14:paraId="79D1C55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6DD3AD5" w14:textId="77777777" w:rsidTr="00414554">
        <w:trPr>
          <w:trHeight w:val="264"/>
        </w:trPr>
        <w:tc>
          <w:tcPr>
            <w:tcW w:w="800" w:type="dxa"/>
            <w:vMerge/>
            <w:tcBorders>
              <w:top w:val="nil"/>
              <w:left w:val="single" w:sz="4" w:space="0" w:color="auto"/>
              <w:bottom w:val="single" w:sz="4" w:space="0" w:color="auto"/>
              <w:right w:val="single" w:sz="4" w:space="0" w:color="auto"/>
            </w:tcBorders>
            <w:vAlign w:val="center"/>
            <w:hideMark/>
          </w:tcPr>
          <w:p w14:paraId="7E30B63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c>
          <w:tcPr>
            <w:tcW w:w="4900" w:type="dxa"/>
            <w:tcBorders>
              <w:top w:val="nil"/>
              <w:left w:val="nil"/>
              <w:bottom w:val="single" w:sz="4" w:space="0" w:color="auto"/>
              <w:right w:val="single" w:sz="4" w:space="0" w:color="auto"/>
            </w:tcBorders>
            <w:vAlign w:val="center"/>
            <w:hideMark/>
          </w:tcPr>
          <w:p w14:paraId="2DCA5BA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TCP </w:t>
            </w:r>
          </w:p>
        </w:tc>
        <w:tc>
          <w:tcPr>
            <w:tcW w:w="1280" w:type="dxa"/>
            <w:vMerge/>
            <w:tcBorders>
              <w:top w:val="nil"/>
              <w:left w:val="single" w:sz="4" w:space="0" w:color="auto"/>
              <w:bottom w:val="single" w:sz="4" w:space="0" w:color="auto"/>
              <w:right w:val="single" w:sz="4" w:space="0" w:color="auto"/>
            </w:tcBorders>
            <w:vAlign w:val="center"/>
            <w:hideMark/>
          </w:tcPr>
          <w:p w14:paraId="472A03A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c>
          <w:tcPr>
            <w:tcW w:w="1520" w:type="dxa"/>
            <w:vMerge/>
            <w:tcBorders>
              <w:top w:val="nil"/>
              <w:left w:val="single" w:sz="4" w:space="0" w:color="auto"/>
              <w:bottom w:val="single" w:sz="4" w:space="0" w:color="auto"/>
              <w:right w:val="single" w:sz="4" w:space="0" w:color="auto"/>
            </w:tcBorders>
            <w:vAlign w:val="center"/>
            <w:hideMark/>
          </w:tcPr>
          <w:p w14:paraId="31DA370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c>
          <w:tcPr>
            <w:tcW w:w="1120" w:type="dxa"/>
            <w:vMerge/>
            <w:tcBorders>
              <w:top w:val="nil"/>
              <w:left w:val="single" w:sz="4" w:space="0" w:color="auto"/>
              <w:bottom w:val="single" w:sz="4" w:space="0" w:color="auto"/>
              <w:right w:val="single" w:sz="4" w:space="0" w:color="auto"/>
            </w:tcBorders>
            <w:vAlign w:val="center"/>
            <w:hideMark/>
          </w:tcPr>
          <w:p w14:paraId="1B7D742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r>
      <w:tr w:rsidR="00414554" w:rsidRPr="00414554" w14:paraId="578A0EA2"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6026C83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12.4</w:t>
            </w:r>
          </w:p>
        </w:tc>
        <w:tc>
          <w:tcPr>
            <w:tcW w:w="4900" w:type="dxa"/>
            <w:tcBorders>
              <w:top w:val="nil"/>
              <w:left w:val="nil"/>
              <w:bottom w:val="single" w:sz="4" w:space="0" w:color="auto"/>
              <w:right w:val="single" w:sz="4" w:space="0" w:color="auto"/>
            </w:tcBorders>
            <w:vAlign w:val="center"/>
            <w:hideMark/>
          </w:tcPr>
          <w:p w14:paraId="4ADC6AE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Switchgear MCCBs, Modbus RS485 or TCP, 24V potential free </w:t>
            </w:r>
          </w:p>
        </w:tc>
        <w:tc>
          <w:tcPr>
            <w:tcW w:w="1280" w:type="dxa"/>
            <w:tcBorders>
              <w:top w:val="nil"/>
              <w:left w:val="nil"/>
              <w:bottom w:val="single" w:sz="4" w:space="0" w:color="auto"/>
              <w:right w:val="single" w:sz="4" w:space="0" w:color="auto"/>
            </w:tcBorders>
            <w:vAlign w:val="center"/>
            <w:hideMark/>
          </w:tcPr>
          <w:p w14:paraId="04FD25B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E9C872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5F9499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C88CF2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6604DB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12.5</w:t>
            </w:r>
          </w:p>
        </w:tc>
        <w:tc>
          <w:tcPr>
            <w:tcW w:w="4900" w:type="dxa"/>
            <w:tcBorders>
              <w:top w:val="nil"/>
              <w:left w:val="nil"/>
              <w:bottom w:val="single" w:sz="4" w:space="0" w:color="auto"/>
              <w:right w:val="single" w:sz="4" w:space="0" w:color="auto"/>
            </w:tcBorders>
            <w:vAlign w:val="center"/>
            <w:hideMark/>
          </w:tcPr>
          <w:p w14:paraId="17916E4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MV and LV Transformers, Modbus RS485, 4-20mA. </w:t>
            </w:r>
          </w:p>
        </w:tc>
        <w:tc>
          <w:tcPr>
            <w:tcW w:w="1280" w:type="dxa"/>
            <w:tcBorders>
              <w:top w:val="nil"/>
              <w:left w:val="nil"/>
              <w:bottom w:val="single" w:sz="4" w:space="0" w:color="auto"/>
              <w:right w:val="single" w:sz="4" w:space="0" w:color="auto"/>
            </w:tcBorders>
            <w:vAlign w:val="center"/>
            <w:hideMark/>
          </w:tcPr>
          <w:p w14:paraId="4140274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52FC34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464727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6CE125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77F9EF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12.6</w:t>
            </w:r>
          </w:p>
        </w:tc>
        <w:tc>
          <w:tcPr>
            <w:tcW w:w="4900" w:type="dxa"/>
            <w:tcBorders>
              <w:top w:val="nil"/>
              <w:left w:val="nil"/>
              <w:bottom w:val="single" w:sz="4" w:space="0" w:color="auto"/>
              <w:right w:val="single" w:sz="4" w:space="0" w:color="auto"/>
            </w:tcBorders>
            <w:vAlign w:val="center"/>
            <w:hideMark/>
          </w:tcPr>
          <w:p w14:paraId="2601A85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Energy meters, Modbus RS485 or TCP </w:t>
            </w:r>
          </w:p>
        </w:tc>
        <w:tc>
          <w:tcPr>
            <w:tcW w:w="1280" w:type="dxa"/>
            <w:tcBorders>
              <w:top w:val="nil"/>
              <w:left w:val="nil"/>
              <w:bottom w:val="single" w:sz="4" w:space="0" w:color="auto"/>
              <w:right w:val="single" w:sz="4" w:space="0" w:color="auto"/>
            </w:tcBorders>
            <w:vAlign w:val="center"/>
            <w:hideMark/>
          </w:tcPr>
          <w:p w14:paraId="28A315A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383570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0AF795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ECC32FE" w14:textId="77777777" w:rsidTr="00414554">
        <w:trPr>
          <w:trHeight w:val="264"/>
        </w:trPr>
        <w:tc>
          <w:tcPr>
            <w:tcW w:w="800" w:type="dxa"/>
            <w:vMerge w:val="restart"/>
            <w:tcBorders>
              <w:top w:val="nil"/>
              <w:left w:val="single" w:sz="4" w:space="0" w:color="auto"/>
              <w:bottom w:val="single" w:sz="4" w:space="0" w:color="auto"/>
              <w:right w:val="single" w:sz="4" w:space="0" w:color="auto"/>
            </w:tcBorders>
            <w:vAlign w:val="center"/>
            <w:hideMark/>
          </w:tcPr>
          <w:p w14:paraId="3AA2350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12.7</w:t>
            </w:r>
          </w:p>
        </w:tc>
        <w:tc>
          <w:tcPr>
            <w:tcW w:w="4900" w:type="dxa"/>
            <w:tcBorders>
              <w:top w:val="nil"/>
              <w:left w:val="nil"/>
              <w:bottom w:val="single" w:sz="4" w:space="0" w:color="auto"/>
              <w:right w:val="single" w:sz="4" w:space="0" w:color="auto"/>
            </w:tcBorders>
            <w:vAlign w:val="center"/>
            <w:hideMark/>
          </w:tcPr>
          <w:p w14:paraId="7BD9017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Switchgear electrical protection relays, </w:t>
            </w:r>
          </w:p>
        </w:tc>
        <w:tc>
          <w:tcPr>
            <w:tcW w:w="1280" w:type="dxa"/>
            <w:vMerge w:val="restart"/>
            <w:tcBorders>
              <w:top w:val="nil"/>
              <w:left w:val="single" w:sz="4" w:space="0" w:color="auto"/>
              <w:bottom w:val="single" w:sz="4" w:space="0" w:color="auto"/>
              <w:right w:val="single" w:sz="4" w:space="0" w:color="auto"/>
            </w:tcBorders>
            <w:vAlign w:val="center"/>
            <w:hideMark/>
          </w:tcPr>
          <w:p w14:paraId="4F1A2DB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vMerge w:val="restart"/>
            <w:tcBorders>
              <w:top w:val="nil"/>
              <w:left w:val="single" w:sz="4" w:space="0" w:color="auto"/>
              <w:bottom w:val="single" w:sz="4" w:space="0" w:color="auto"/>
              <w:right w:val="single" w:sz="4" w:space="0" w:color="auto"/>
            </w:tcBorders>
            <w:vAlign w:val="center"/>
            <w:hideMark/>
          </w:tcPr>
          <w:p w14:paraId="3A58862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vMerge w:val="restart"/>
            <w:tcBorders>
              <w:top w:val="nil"/>
              <w:left w:val="single" w:sz="4" w:space="0" w:color="auto"/>
              <w:bottom w:val="single" w:sz="4" w:space="0" w:color="auto"/>
              <w:right w:val="single" w:sz="4" w:space="0" w:color="auto"/>
            </w:tcBorders>
            <w:vAlign w:val="center"/>
            <w:hideMark/>
          </w:tcPr>
          <w:p w14:paraId="711F09E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47817AA" w14:textId="77777777" w:rsidTr="00414554">
        <w:trPr>
          <w:trHeight w:val="264"/>
        </w:trPr>
        <w:tc>
          <w:tcPr>
            <w:tcW w:w="800" w:type="dxa"/>
            <w:vMerge/>
            <w:tcBorders>
              <w:top w:val="nil"/>
              <w:left w:val="single" w:sz="4" w:space="0" w:color="auto"/>
              <w:bottom w:val="single" w:sz="4" w:space="0" w:color="auto"/>
              <w:right w:val="single" w:sz="4" w:space="0" w:color="auto"/>
            </w:tcBorders>
            <w:vAlign w:val="center"/>
            <w:hideMark/>
          </w:tcPr>
          <w:p w14:paraId="0ACD242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c>
          <w:tcPr>
            <w:tcW w:w="4900" w:type="dxa"/>
            <w:tcBorders>
              <w:top w:val="nil"/>
              <w:left w:val="nil"/>
              <w:bottom w:val="single" w:sz="4" w:space="0" w:color="auto"/>
              <w:right w:val="single" w:sz="4" w:space="0" w:color="auto"/>
            </w:tcBorders>
            <w:vAlign w:val="center"/>
            <w:hideMark/>
          </w:tcPr>
          <w:p w14:paraId="7AF0928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Modbus RS485 or TCP </w:t>
            </w:r>
          </w:p>
        </w:tc>
        <w:tc>
          <w:tcPr>
            <w:tcW w:w="1280" w:type="dxa"/>
            <w:vMerge/>
            <w:tcBorders>
              <w:top w:val="nil"/>
              <w:left w:val="single" w:sz="4" w:space="0" w:color="auto"/>
              <w:bottom w:val="single" w:sz="4" w:space="0" w:color="auto"/>
              <w:right w:val="single" w:sz="4" w:space="0" w:color="auto"/>
            </w:tcBorders>
            <w:vAlign w:val="center"/>
            <w:hideMark/>
          </w:tcPr>
          <w:p w14:paraId="7A32453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c>
          <w:tcPr>
            <w:tcW w:w="1520" w:type="dxa"/>
            <w:vMerge/>
            <w:tcBorders>
              <w:top w:val="nil"/>
              <w:left w:val="single" w:sz="4" w:space="0" w:color="auto"/>
              <w:bottom w:val="single" w:sz="4" w:space="0" w:color="auto"/>
              <w:right w:val="single" w:sz="4" w:space="0" w:color="auto"/>
            </w:tcBorders>
            <w:vAlign w:val="center"/>
            <w:hideMark/>
          </w:tcPr>
          <w:p w14:paraId="759753A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c>
          <w:tcPr>
            <w:tcW w:w="1120" w:type="dxa"/>
            <w:vMerge/>
            <w:tcBorders>
              <w:top w:val="nil"/>
              <w:left w:val="single" w:sz="4" w:space="0" w:color="auto"/>
              <w:bottom w:val="single" w:sz="4" w:space="0" w:color="auto"/>
              <w:right w:val="single" w:sz="4" w:space="0" w:color="auto"/>
            </w:tcBorders>
            <w:vAlign w:val="center"/>
            <w:hideMark/>
          </w:tcPr>
          <w:p w14:paraId="49704E4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p>
        </w:tc>
      </w:tr>
      <w:tr w:rsidR="00414554" w:rsidRPr="00414554" w14:paraId="6A0F41B3"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E30CA1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12.8</w:t>
            </w:r>
          </w:p>
        </w:tc>
        <w:tc>
          <w:tcPr>
            <w:tcW w:w="4900" w:type="dxa"/>
            <w:tcBorders>
              <w:top w:val="nil"/>
              <w:left w:val="nil"/>
              <w:bottom w:val="single" w:sz="4" w:space="0" w:color="auto"/>
              <w:right w:val="single" w:sz="4" w:space="0" w:color="auto"/>
            </w:tcBorders>
            <w:vAlign w:val="center"/>
            <w:hideMark/>
          </w:tcPr>
          <w:p w14:paraId="70C5E5F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Electrical battery tripping units (BTU) </w:t>
            </w:r>
          </w:p>
        </w:tc>
        <w:tc>
          <w:tcPr>
            <w:tcW w:w="1280" w:type="dxa"/>
            <w:tcBorders>
              <w:top w:val="nil"/>
              <w:left w:val="nil"/>
              <w:bottom w:val="single" w:sz="4" w:space="0" w:color="auto"/>
              <w:right w:val="single" w:sz="4" w:space="0" w:color="auto"/>
            </w:tcBorders>
            <w:vAlign w:val="center"/>
            <w:hideMark/>
          </w:tcPr>
          <w:p w14:paraId="7313259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096FAE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B25893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791DE3E"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6586E2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12.9</w:t>
            </w:r>
          </w:p>
        </w:tc>
        <w:tc>
          <w:tcPr>
            <w:tcW w:w="4900" w:type="dxa"/>
            <w:tcBorders>
              <w:top w:val="nil"/>
              <w:left w:val="nil"/>
              <w:bottom w:val="single" w:sz="4" w:space="0" w:color="auto"/>
              <w:right w:val="single" w:sz="4" w:space="0" w:color="auto"/>
            </w:tcBorders>
            <w:vAlign w:val="center"/>
            <w:hideMark/>
          </w:tcPr>
          <w:p w14:paraId="6985DCB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CMS uninterruptable power supply (UPS) units </w:t>
            </w:r>
          </w:p>
        </w:tc>
        <w:tc>
          <w:tcPr>
            <w:tcW w:w="1280" w:type="dxa"/>
            <w:tcBorders>
              <w:top w:val="nil"/>
              <w:left w:val="nil"/>
              <w:bottom w:val="single" w:sz="4" w:space="0" w:color="auto"/>
              <w:right w:val="single" w:sz="4" w:space="0" w:color="auto"/>
            </w:tcBorders>
            <w:vAlign w:val="center"/>
            <w:hideMark/>
          </w:tcPr>
          <w:p w14:paraId="4F71A54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5DDBF1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6F81D8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65DD7FF"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6207E9A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w:t>
            </w:r>
          </w:p>
        </w:tc>
        <w:tc>
          <w:tcPr>
            <w:tcW w:w="4900" w:type="dxa"/>
            <w:tcBorders>
              <w:top w:val="nil"/>
              <w:left w:val="nil"/>
              <w:bottom w:val="single" w:sz="4" w:space="0" w:color="auto"/>
              <w:right w:val="single" w:sz="4" w:space="0" w:color="auto"/>
            </w:tcBorders>
            <w:vAlign w:val="center"/>
            <w:hideMark/>
          </w:tcPr>
          <w:p w14:paraId="649CAD6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both"/>
              <w:rPr>
                <w:rFonts w:ascii="72" w:hAnsi="72" w:cs="72"/>
                <w:color w:val="000000"/>
                <w:sz w:val="20"/>
                <w:szCs w:val="20"/>
                <w:lang w:val="en-ZA" w:eastAsia="en-ZA"/>
              </w:rPr>
            </w:pPr>
            <w:r w:rsidRPr="00414554">
              <w:rPr>
                <w:rFonts w:ascii="72" w:hAnsi="72" w:cs="72"/>
                <w:color w:val="000000"/>
                <w:sz w:val="20"/>
                <w:szCs w:val="20"/>
                <w:lang w:val="en-ZA" w:eastAsia="en-ZA"/>
              </w:rPr>
              <w:t xml:space="preserve">Internal environmental sensors of equipment panels, network cabinets, Inverter Power Stations, </w:t>
            </w:r>
          </w:p>
        </w:tc>
        <w:tc>
          <w:tcPr>
            <w:tcW w:w="1280" w:type="dxa"/>
            <w:tcBorders>
              <w:top w:val="nil"/>
              <w:left w:val="nil"/>
              <w:bottom w:val="single" w:sz="4" w:space="0" w:color="auto"/>
              <w:right w:val="single" w:sz="4" w:space="0" w:color="auto"/>
            </w:tcBorders>
            <w:vAlign w:val="center"/>
            <w:hideMark/>
          </w:tcPr>
          <w:p w14:paraId="69B4FF3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FAECC2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FDB97D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4B1DA4E"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49341BE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12.11</w:t>
            </w:r>
          </w:p>
        </w:tc>
        <w:tc>
          <w:tcPr>
            <w:tcW w:w="4900" w:type="dxa"/>
            <w:tcBorders>
              <w:top w:val="nil"/>
              <w:left w:val="nil"/>
              <w:bottom w:val="single" w:sz="4" w:space="0" w:color="auto"/>
              <w:right w:val="single" w:sz="4" w:space="0" w:color="auto"/>
            </w:tcBorders>
            <w:vAlign w:val="center"/>
            <w:hideMark/>
          </w:tcPr>
          <w:p w14:paraId="6F1ED3E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Balance of plant (</w:t>
            </w:r>
            <w:proofErr w:type="spellStart"/>
            <w:r w:rsidRPr="00414554">
              <w:rPr>
                <w:rFonts w:ascii="72" w:hAnsi="72" w:cs="72"/>
                <w:color w:val="000000"/>
                <w:sz w:val="20"/>
                <w:szCs w:val="20"/>
                <w:lang w:val="en-ZA" w:eastAsia="en-ZA"/>
              </w:rPr>
              <w:t>BoP</w:t>
            </w:r>
            <w:proofErr w:type="spellEnd"/>
            <w:r w:rsidRPr="00414554">
              <w:rPr>
                <w:rFonts w:ascii="72" w:hAnsi="72" w:cs="72"/>
                <w:color w:val="000000"/>
                <w:sz w:val="20"/>
                <w:szCs w:val="20"/>
                <w:lang w:val="en-ZA" w:eastAsia="en-ZA"/>
              </w:rPr>
              <w:t xml:space="preserve">) potable water and sewage tank levels </w:t>
            </w:r>
          </w:p>
        </w:tc>
        <w:tc>
          <w:tcPr>
            <w:tcW w:w="1280" w:type="dxa"/>
            <w:tcBorders>
              <w:top w:val="nil"/>
              <w:left w:val="nil"/>
              <w:bottom w:val="single" w:sz="4" w:space="0" w:color="auto"/>
              <w:right w:val="single" w:sz="4" w:space="0" w:color="auto"/>
            </w:tcBorders>
            <w:vAlign w:val="center"/>
            <w:hideMark/>
          </w:tcPr>
          <w:p w14:paraId="0CB3B86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5B63AE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AFDC66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BB25DC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610973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12.12</w:t>
            </w:r>
          </w:p>
        </w:tc>
        <w:tc>
          <w:tcPr>
            <w:tcW w:w="4900" w:type="dxa"/>
            <w:tcBorders>
              <w:top w:val="nil"/>
              <w:left w:val="nil"/>
              <w:bottom w:val="single" w:sz="4" w:space="0" w:color="auto"/>
              <w:right w:val="single" w:sz="4" w:space="0" w:color="auto"/>
            </w:tcBorders>
            <w:vAlign w:val="center"/>
            <w:hideMark/>
          </w:tcPr>
          <w:p w14:paraId="4586BBC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Fire detection system </w:t>
            </w:r>
          </w:p>
        </w:tc>
        <w:tc>
          <w:tcPr>
            <w:tcW w:w="1280" w:type="dxa"/>
            <w:tcBorders>
              <w:top w:val="nil"/>
              <w:left w:val="nil"/>
              <w:bottom w:val="single" w:sz="4" w:space="0" w:color="auto"/>
              <w:right w:val="single" w:sz="4" w:space="0" w:color="auto"/>
            </w:tcBorders>
            <w:vAlign w:val="center"/>
            <w:hideMark/>
          </w:tcPr>
          <w:p w14:paraId="5CDE991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2A49C8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015498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040003A6"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74C4EC7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12.13</w:t>
            </w:r>
          </w:p>
        </w:tc>
        <w:tc>
          <w:tcPr>
            <w:tcW w:w="4900" w:type="dxa"/>
            <w:tcBorders>
              <w:top w:val="nil"/>
              <w:left w:val="nil"/>
              <w:bottom w:val="single" w:sz="4" w:space="0" w:color="auto"/>
              <w:right w:val="single" w:sz="4" w:space="0" w:color="auto"/>
            </w:tcBorders>
            <w:vAlign w:val="center"/>
            <w:hideMark/>
          </w:tcPr>
          <w:p w14:paraId="41B17D0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Heating, ventilation and air-conditioning (HVAC) system </w:t>
            </w:r>
          </w:p>
        </w:tc>
        <w:tc>
          <w:tcPr>
            <w:tcW w:w="1280" w:type="dxa"/>
            <w:tcBorders>
              <w:top w:val="nil"/>
              <w:left w:val="nil"/>
              <w:bottom w:val="single" w:sz="4" w:space="0" w:color="auto"/>
              <w:right w:val="single" w:sz="4" w:space="0" w:color="auto"/>
            </w:tcBorders>
            <w:vAlign w:val="center"/>
            <w:hideMark/>
          </w:tcPr>
          <w:p w14:paraId="51158A7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26E082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23B322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BC2A00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F98A5F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12.14</w:t>
            </w:r>
          </w:p>
        </w:tc>
        <w:tc>
          <w:tcPr>
            <w:tcW w:w="4900" w:type="dxa"/>
            <w:tcBorders>
              <w:top w:val="nil"/>
              <w:left w:val="nil"/>
              <w:bottom w:val="single" w:sz="4" w:space="0" w:color="auto"/>
              <w:right w:val="single" w:sz="4" w:space="0" w:color="auto"/>
            </w:tcBorders>
            <w:vAlign w:val="center"/>
            <w:hideMark/>
          </w:tcPr>
          <w:p w14:paraId="6E24949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Interface to Eskom Enterprise Historian. OPC DA </w:t>
            </w:r>
          </w:p>
        </w:tc>
        <w:tc>
          <w:tcPr>
            <w:tcW w:w="1280" w:type="dxa"/>
            <w:tcBorders>
              <w:top w:val="nil"/>
              <w:left w:val="nil"/>
              <w:bottom w:val="single" w:sz="4" w:space="0" w:color="auto"/>
              <w:right w:val="single" w:sz="4" w:space="0" w:color="auto"/>
            </w:tcBorders>
            <w:vAlign w:val="center"/>
            <w:hideMark/>
          </w:tcPr>
          <w:p w14:paraId="0C65D2E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958C49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D7B3C3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A946BC0"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14827C1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12.15</w:t>
            </w:r>
          </w:p>
        </w:tc>
        <w:tc>
          <w:tcPr>
            <w:tcW w:w="4900" w:type="dxa"/>
            <w:tcBorders>
              <w:top w:val="nil"/>
              <w:left w:val="nil"/>
              <w:bottom w:val="single" w:sz="4" w:space="0" w:color="auto"/>
              <w:right w:val="single" w:sz="4" w:space="0" w:color="auto"/>
            </w:tcBorders>
            <w:vAlign w:val="center"/>
            <w:hideMark/>
          </w:tcPr>
          <w:p w14:paraId="6CDF841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Firewalled connectivity to internet for full remote monitoring functionality of the PV plant</w:t>
            </w:r>
          </w:p>
        </w:tc>
        <w:tc>
          <w:tcPr>
            <w:tcW w:w="1280" w:type="dxa"/>
            <w:tcBorders>
              <w:top w:val="nil"/>
              <w:left w:val="nil"/>
              <w:bottom w:val="single" w:sz="4" w:space="0" w:color="auto"/>
              <w:right w:val="single" w:sz="4" w:space="0" w:color="auto"/>
            </w:tcBorders>
            <w:vAlign w:val="center"/>
            <w:hideMark/>
          </w:tcPr>
          <w:p w14:paraId="55DBBC0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9CA1A0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9569B6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C2FAAF1"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0AF67A7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12.16</w:t>
            </w:r>
          </w:p>
        </w:tc>
        <w:tc>
          <w:tcPr>
            <w:tcW w:w="4900" w:type="dxa"/>
            <w:tcBorders>
              <w:top w:val="nil"/>
              <w:left w:val="nil"/>
              <w:bottom w:val="single" w:sz="4" w:space="0" w:color="auto"/>
              <w:right w:val="single" w:sz="4" w:space="0" w:color="auto"/>
            </w:tcBorders>
            <w:vAlign w:val="center"/>
            <w:hideMark/>
          </w:tcPr>
          <w:p w14:paraId="2CC51FA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Bidder to provide internet service provider (ISP) via ADSL or 3G for use on the plant during the installation and O&amp;M period. </w:t>
            </w:r>
          </w:p>
        </w:tc>
        <w:tc>
          <w:tcPr>
            <w:tcW w:w="1280" w:type="dxa"/>
            <w:tcBorders>
              <w:top w:val="nil"/>
              <w:left w:val="nil"/>
              <w:bottom w:val="single" w:sz="4" w:space="0" w:color="auto"/>
              <w:right w:val="single" w:sz="4" w:space="0" w:color="auto"/>
            </w:tcBorders>
            <w:vAlign w:val="center"/>
            <w:hideMark/>
          </w:tcPr>
          <w:p w14:paraId="215BAC7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4F3716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A5223A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33FAABBA"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2BBDCC8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12.17</w:t>
            </w:r>
          </w:p>
        </w:tc>
        <w:tc>
          <w:tcPr>
            <w:tcW w:w="4900" w:type="dxa"/>
            <w:tcBorders>
              <w:top w:val="nil"/>
              <w:left w:val="nil"/>
              <w:bottom w:val="single" w:sz="4" w:space="0" w:color="auto"/>
              <w:right w:val="single" w:sz="4" w:space="0" w:color="auto"/>
            </w:tcBorders>
            <w:vAlign w:val="center"/>
            <w:hideMark/>
          </w:tcPr>
          <w:p w14:paraId="2B5B020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Provision of an Eskom approved gateway for future interface to the NSP using the DNP3 protocol. </w:t>
            </w:r>
          </w:p>
        </w:tc>
        <w:tc>
          <w:tcPr>
            <w:tcW w:w="1280" w:type="dxa"/>
            <w:tcBorders>
              <w:top w:val="nil"/>
              <w:left w:val="nil"/>
              <w:bottom w:val="single" w:sz="4" w:space="0" w:color="auto"/>
              <w:right w:val="single" w:sz="4" w:space="0" w:color="auto"/>
            </w:tcBorders>
            <w:vAlign w:val="center"/>
            <w:hideMark/>
          </w:tcPr>
          <w:p w14:paraId="5D696A8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027DE4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4866C7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7DB5E7E"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29ACA6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12.18</w:t>
            </w:r>
          </w:p>
        </w:tc>
        <w:tc>
          <w:tcPr>
            <w:tcW w:w="4900" w:type="dxa"/>
            <w:tcBorders>
              <w:top w:val="nil"/>
              <w:left w:val="nil"/>
              <w:bottom w:val="single" w:sz="4" w:space="0" w:color="auto"/>
              <w:right w:val="single" w:sz="4" w:space="0" w:color="auto"/>
            </w:tcBorders>
            <w:vAlign w:val="center"/>
            <w:hideMark/>
          </w:tcPr>
          <w:p w14:paraId="77537DF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CMS interface to Power station EOD </w:t>
            </w:r>
          </w:p>
        </w:tc>
        <w:tc>
          <w:tcPr>
            <w:tcW w:w="1280" w:type="dxa"/>
            <w:tcBorders>
              <w:top w:val="nil"/>
              <w:left w:val="nil"/>
              <w:bottom w:val="single" w:sz="4" w:space="0" w:color="auto"/>
              <w:right w:val="single" w:sz="4" w:space="0" w:color="auto"/>
            </w:tcBorders>
            <w:vAlign w:val="center"/>
            <w:hideMark/>
          </w:tcPr>
          <w:p w14:paraId="5915A2C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E11E7E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FF9A92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12AE3DB4"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25C4BE1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12.19</w:t>
            </w:r>
          </w:p>
        </w:tc>
        <w:tc>
          <w:tcPr>
            <w:tcW w:w="4900" w:type="dxa"/>
            <w:tcBorders>
              <w:top w:val="nil"/>
              <w:left w:val="nil"/>
              <w:bottom w:val="single" w:sz="4" w:space="0" w:color="auto"/>
              <w:right w:val="single" w:sz="4" w:space="0" w:color="auto"/>
            </w:tcBorders>
            <w:vAlign w:val="center"/>
            <w:hideMark/>
          </w:tcPr>
          <w:p w14:paraId="07BD930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A3 colour printer connected to CMS network </w:t>
            </w:r>
          </w:p>
        </w:tc>
        <w:tc>
          <w:tcPr>
            <w:tcW w:w="1280" w:type="dxa"/>
            <w:tcBorders>
              <w:top w:val="nil"/>
              <w:left w:val="nil"/>
              <w:bottom w:val="single" w:sz="4" w:space="0" w:color="auto"/>
              <w:right w:val="single" w:sz="4" w:space="0" w:color="auto"/>
            </w:tcBorders>
            <w:vAlign w:val="center"/>
            <w:hideMark/>
          </w:tcPr>
          <w:p w14:paraId="0EBD89F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862CB8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127E5F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3CCA3FE"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181D75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13</w:t>
            </w:r>
          </w:p>
        </w:tc>
        <w:tc>
          <w:tcPr>
            <w:tcW w:w="8820" w:type="dxa"/>
            <w:gridSpan w:val="4"/>
            <w:tcBorders>
              <w:top w:val="single" w:sz="4" w:space="0" w:color="auto"/>
              <w:left w:val="nil"/>
              <w:bottom w:val="single" w:sz="4" w:space="0" w:color="auto"/>
              <w:right w:val="single" w:sz="4" w:space="0" w:color="auto"/>
            </w:tcBorders>
            <w:vAlign w:val="center"/>
            <w:hideMark/>
          </w:tcPr>
          <w:p w14:paraId="2D2FF4B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Data Communication Medium </w:t>
            </w:r>
          </w:p>
        </w:tc>
      </w:tr>
      <w:tr w:rsidR="00414554" w:rsidRPr="00414554" w14:paraId="53E1D933"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CBC1CF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13.1</w:t>
            </w:r>
          </w:p>
        </w:tc>
        <w:tc>
          <w:tcPr>
            <w:tcW w:w="4900" w:type="dxa"/>
            <w:tcBorders>
              <w:top w:val="nil"/>
              <w:left w:val="nil"/>
              <w:bottom w:val="single" w:sz="4" w:space="0" w:color="auto"/>
              <w:right w:val="single" w:sz="4" w:space="0" w:color="auto"/>
            </w:tcBorders>
            <w:vAlign w:val="center"/>
            <w:hideMark/>
          </w:tcPr>
          <w:p w14:paraId="57B10E5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Cat6 shielded twisted pair (STP) </w:t>
            </w:r>
          </w:p>
        </w:tc>
        <w:tc>
          <w:tcPr>
            <w:tcW w:w="1280" w:type="dxa"/>
            <w:tcBorders>
              <w:top w:val="nil"/>
              <w:left w:val="nil"/>
              <w:bottom w:val="single" w:sz="4" w:space="0" w:color="auto"/>
              <w:right w:val="single" w:sz="4" w:space="0" w:color="auto"/>
            </w:tcBorders>
            <w:vAlign w:val="center"/>
            <w:hideMark/>
          </w:tcPr>
          <w:p w14:paraId="3E7F35B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13D2DE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31626F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DC0F17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A5662F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13.2</w:t>
            </w:r>
          </w:p>
        </w:tc>
        <w:tc>
          <w:tcPr>
            <w:tcW w:w="4900" w:type="dxa"/>
            <w:tcBorders>
              <w:top w:val="nil"/>
              <w:left w:val="nil"/>
              <w:bottom w:val="single" w:sz="4" w:space="0" w:color="auto"/>
              <w:right w:val="single" w:sz="4" w:space="0" w:color="auto"/>
            </w:tcBorders>
            <w:vAlign w:val="center"/>
            <w:hideMark/>
          </w:tcPr>
          <w:p w14:paraId="7F1EF3E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Single mode optical fibre &gt; 2kM </w:t>
            </w:r>
          </w:p>
        </w:tc>
        <w:tc>
          <w:tcPr>
            <w:tcW w:w="1280" w:type="dxa"/>
            <w:tcBorders>
              <w:top w:val="nil"/>
              <w:left w:val="nil"/>
              <w:bottom w:val="single" w:sz="4" w:space="0" w:color="auto"/>
              <w:right w:val="single" w:sz="4" w:space="0" w:color="auto"/>
            </w:tcBorders>
            <w:vAlign w:val="center"/>
            <w:hideMark/>
          </w:tcPr>
          <w:p w14:paraId="618070E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77976B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9CB0D1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5EFA07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DFBFCC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13.3</w:t>
            </w:r>
          </w:p>
        </w:tc>
        <w:tc>
          <w:tcPr>
            <w:tcW w:w="4900" w:type="dxa"/>
            <w:tcBorders>
              <w:top w:val="nil"/>
              <w:left w:val="nil"/>
              <w:bottom w:val="single" w:sz="4" w:space="0" w:color="auto"/>
              <w:right w:val="single" w:sz="4" w:space="0" w:color="auto"/>
            </w:tcBorders>
            <w:vAlign w:val="center"/>
            <w:hideMark/>
          </w:tcPr>
          <w:p w14:paraId="671C5DA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Multi-mode optical fibre &lt; 2kM </w:t>
            </w:r>
          </w:p>
        </w:tc>
        <w:tc>
          <w:tcPr>
            <w:tcW w:w="1280" w:type="dxa"/>
            <w:tcBorders>
              <w:top w:val="nil"/>
              <w:left w:val="nil"/>
              <w:bottom w:val="single" w:sz="4" w:space="0" w:color="auto"/>
              <w:right w:val="single" w:sz="4" w:space="0" w:color="auto"/>
            </w:tcBorders>
            <w:vAlign w:val="center"/>
            <w:hideMark/>
          </w:tcPr>
          <w:p w14:paraId="46413B2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F86906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85E54F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99C03C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4EBC95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13.4</w:t>
            </w:r>
          </w:p>
        </w:tc>
        <w:tc>
          <w:tcPr>
            <w:tcW w:w="4900" w:type="dxa"/>
            <w:tcBorders>
              <w:top w:val="nil"/>
              <w:left w:val="nil"/>
              <w:bottom w:val="single" w:sz="4" w:space="0" w:color="auto"/>
              <w:right w:val="single" w:sz="4" w:space="0" w:color="auto"/>
            </w:tcBorders>
            <w:vAlign w:val="center"/>
            <w:hideMark/>
          </w:tcPr>
          <w:p w14:paraId="4499410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Wireless / Bluetooth communication </w:t>
            </w:r>
          </w:p>
        </w:tc>
        <w:tc>
          <w:tcPr>
            <w:tcW w:w="1280" w:type="dxa"/>
            <w:tcBorders>
              <w:top w:val="nil"/>
              <w:left w:val="nil"/>
              <w:bottom w:val="single" w:sz="4" w:space="0" w:color="auto"/>
              <w:right w:val="single" w:sz="4" w:space="0" w:color="auto"/>
            </w:tcBorders>
            <w:vAlign w:val="center"/>
            <w:hideMark/>
          </w:tcPr>
          <w:p w14:paraId="4660FC5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1BC878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No </w:t>
            </w:r>
          </w:p>
        </w:tc>
        <w:tc>
          <w:tcPr>
            <w:tcW w:w="1120" w:type="dxa"/>
            <w:tcBorders>
              <w:top w:val="nil"/>
              <w:left w:val="nil"/>
              <w:bottom w:val="single" w:sz="4" w:space="0" w:color="auto"/>
              <w:right w:val="single" w:sz="4" w:space="0" w:color="auto"/>
            </w:tcBorders>
            <w:vAlign w:val="center"/>
            <w:hideMark/>
          </w:tcPr>
          <w:p w14:paraId="08A8AA5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bl>
    <w:p w14:paraId="38C0297C" w14:textId="5EF77E7D" w:rsidR="00414554" w:rsidRDefault="00414554" w:rsidP="00414554">
      <w:pPr>
        <w:pStyle w:val="Heading1"/>
      </w:pPr>
      <w:r w:rsidRPr="00414554">
        <w:t>CIVIL, STRUCTURAL AND INFRASTRUCTURE WORKS</w:t>
      </w:r>
    </w:p>
    <w:p w14:paraId="0D4A1F23" w14:textId="22575B4A" w:rsidR="00414554" w:rsidRDefault="00414554" w:rsidP="00414554">
      <w:pPr>
        <w:pStyle w:val="Heading2"/>
      </w:pPr>
      <w:r w:rsidRPr="00414554">
        <w:t>CIVIL, STRUCTURAL AND INFRASTRUCTURE CRITERIA</w:t>
      </w:r>
    </w:p>
    <w:p w14:paraId="12CED244" w14:textId="716E9191" w:rsidR="00414554" w:rsidRDefault="00414554" w:rsidP="00414554">
      <w:pPr>
        <w:pStyle w:val="Caption"/>
        <w:keepNext/>
        <w:jc w:val="left"/>
      </w:pPr>
      <w:r>
        <w:t xml:space="preserve">Table </w:t>
      </w:r>
      <w:r>
        <w:fldChar w:fldCharType="begin"/>
      </w:r>
      <w:r>
        <w:instrText xml:space="preserve"> SEQ Table \* ARABIC </w:instrText>
      </w:r>
      <w:r>
        <w:fldChar w:fldCharType="separate"/>
      </w:r>
      <w:r w:rsidR="00B020C3">
        <w:rPr>
          <w:noProof/>
        </w:rPr>
        <w:t>30</w:t>
      </w:r>
      <w:r>
        <w:fldChar w:fldCharType="end"/>
      </w:r>
      <w:r>
        <w:t xml:space="preserve"> </w:t>
      </w:r>
      <w:r w:rsidRPr="004802A8">
        <w:t>Civil, structural and infrastructure criteria</w:t>
      </w:r>
    </w:p>
    <w:tbl>
      <w:tblPr>
        <w:tblW w:w="9620" w:type="dxa"/>
        <w:tblLook w:val="04A0" w:firstRow="1" w:lastRow="0" w:firstColumn="1" w:lastColumn="0" w:noHBand="0" w:noVBand="1"/>
      </w:tblPr>
      <w:tblGrid>
        <w:gridCol w:w="800"/>
        <w:gridCol w:w="4900"/>
        <w:gridCol w:w="1280"/>
        <w:gridCol w:w="1520"/>
        <w:gridCol w:w="1120"/>
      </w:tblGrid>
      <w:tr w:rsidR="00414554" w:rsidRPr="00414554" w14:paraId="29BC01E0" w14:textId="77777777" w:rsidTr="00414554">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E8889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74CCD56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7124CF6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2C347DC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74CAF8E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Response from Bidder </w:t>
            </w:r>
          </w:p>
        </w:tc>
      </w:tr>
      <w:tr w:rsidR="00414554" w:rsidRPr="00414554" w14:paraId="7B103CDA"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2CA0B25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2BE65D6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2800" w:type="dxa"/>
            <w:gridSpan w:val="2"/>
            <w:tcBorders>
              <w:top w:val="single" w:sz="4" w:space="0" w:color="auto"/>
              <w:left w:val="nil"/>
              <w:bottom w:val="single" w:sz="4" w:space="0" w:color="auto"/>
              <w:right w:val="single" w:sz="4" w:space="0" w:color="auto"/>
            </w:tcBorders>
            <w:vAlign w:val="center"/>
            <w:hideMark/>
          </w:tcPr>
          <w:p w14:paraId="3F9A92F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Work Methodology </w:t>
            </w:r>
          </w:p>
        </w:tc>
        <w:tc>
          <w:tcPr>
            <w:tcW w:w="1120" w:type="dxa"/>
            <w:tcBorders>
              <w:top w:val="nil"/>
              <w:left w:val="nil"/>
              <w:bottom w:val="single" w:sz="4" w:space="0" w:color="auto"/>
              <w:right w:val="single" w:sz="4" w:space="0" w:color="auto"/>
            </w:tcBorders>
            <w:vAlign w:val="center"/>
            <w:hideMark/>
          </w:tcPr>
          <w:p w14:paraId="2805A17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50FCA749" w14:textId="77777777" w:rsidTr="00414554">
        <w:trPr>
          <w:trHeight w:val="3168"/>
        </w:trPr>
        <w:tc>
          <w:tcPr>
            <w:tcW w:w="800" w:type="dxa"/>
            <w:tcBorders>
              <w:top w:val="nil"/>
              <w:left w:val="single" w:sz="4" w:space="0" w:color="auto"/>
              <w:bottom w:val="single" w:sz="4" w:space="0" w:color="auto"/>
              <w:right w:val="single" w:sz="4" w:space="0" w:color="auto"/>
            </w:tcBorders>
            <w:vAlign w:val="center"/>
            <w:hideMark/>
          </w:tcPr>
          <w:p w14:paraId="38FB633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1F1B18A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Technical proposal detailing the work methodology, which complies to the full scope and describes how the scope will be executed (both design and construction phases of the project). Technical proposal must demonstrate understanding of the scope and include the following as a minimum: </w:t>
            </w:r>
            <w:r w:rsidRPr="00414554">
              <w:rPr>
                <w:rFonts w:ascii="72" w:hAnsi="72" w:cs="72"/>
                <w:color w:val="000000"/>
                <w:sz w:val="20"/>
                <w:szCs w:val="20"/>
                <w:lang w:val="en-ZA" w:eastAsia="en-ZA"/>
              </w:rPr>
              <w:br/>
              <w:t xml:space="preserve">•  Proposed plant, equipment and tools </w:t>
            </w:r>
            <w:r w:rsidRPr="00414554">
              <w:rPr>
                <w:rFonts w:ascii="72" w:hAnsi="72" w:cs="72"/>
                <w:color w:val="000000"/>
                <w:sz w:val="20"/>
                <w:szCs w:val="20"/>
                <w:lang w:val="en-ZA" w:eastAsia="en-ZA"/>
              </w:rPr>
              <w:br/>
              <w:t xml:space="preserve">•  Methodology for the proposed works </w:t>
            </w:r>
            <w:r w:rsidRPr="00414554">
              <w:rPr>
                <w:rFonts w:ascii="72" w:hAnsi="72" w:cs="72"/>
                <w:color w:val="000000"/>
                <w:sz w:val="20"/>
                <w:szCs w:val="20"/>
                <w:lang w:val="en-ZA" w:eastAsia="en-ZA"/>
              </w:rPr>
              <w:br/>
              <w:t>•  Foreseen risks and concerns</w:t>
            </w:r>
            <w:r w:rsidRPr="00414554">
              <w:rPr>
                <w:rFonts w:ascii="72" w:hAnsi="72" w:cs="72"/>
                <w:color w:val="000000"/>
                <w:sz w:val="20"/>
                <w:szCs w:val="20"/>
                <w:lang w:val="en-ZA" w:eastAsia="en-ZA"/>
              </w:rPr>
              <w:br/>
              <w:t xml:space="preserve">•  Health and safety requirements  </w:t>
            </w:r>
            <w:r w:rsidRPr="00414554">
              <w:rPr>
                <w:rFonts w:ascii="72" w:hAnsi="72" w:cs="72"/>
                <w:color w:val="000000"/>
                <w:sz w:val="20"/>
                <w:szCs w:val="20"/>
                <w:lang w:val="en-ZA" w:eastAsia="en-ZA"/>
              </w:rPr>
              <w:br/>
              <w:t xml:space="preserve">•  Quality management requirements </w:t>
            </w:r>
            <w:r w:rsidRPr="00414554">
              <w:rPr>
                <w:rFonts w:ascii="72" w:hAnsi="72" w:cs="72"/>
                <w:color w:val="000000"/>
                <w:sz w:val="20"/>
                <w:szCs w:val="20"/>
                <w:lang w:val="en-ZA" w:eastAsia="en-ZA"/>
              </w:rPr>
              <w:br/>
              <w:t xml:space="preserve">•  Required temporary works (if any) </w:t>
            </w:r>
          </w:p>
        </w:tc>
        <w:tc>
          <w:tcPr>
            <w:tcW w:w="1280" w:type="dxa"/>
            <w:tcBorders>
              <w:top w:val="nil"/>
              <w:left w:val="nil"/>
              <w:bottom w:val="single" w:sz="4" w:space="0" w:color="auto"/>
              <w:right w:val="single" w:sz="4" w:space="0" w:color="auto"/>
            </w:tcBorders>
            <w:vAlign w:val="center"/>
            <w:hideMark/>
          </w:tcPr>
          <w:p w14:paraId="6D8E151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7ECCCDD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1201253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bl>
    <w:p w14:paraId="6F1A7F36" w14:textId="77777777" w:rsidR="00414554" w:rsidRDefault="00414554" w:rsidP="00414554">
      <w:pPr>
        <w:pStyle w:val="BodyText"/>
      </w:pPr>
    </w:p>
    <w:p w14:paraId="430E4A1F" w14:textId="0021741F" w:rsidR="00414554" w:rsidRDefault="00414554" w:rsidP="00414554">
      <w:pPr>
        <w:pStyle w:val="Heading2"/>
      </w:pPr>
      <w:r w:rsidRPr="00414554">
        <w:t>TECHNICAL SCHEDULES</w:t>
      </w:r>
    </w:p>
    <w:p w14:paraId="5E2C3ECB" w14:textId="577E7EC4" w:rsidR="00414554" w:rsidRDefault="00414554" w:rsidP="00414554">
      <w:pPr>
        <w:pStyle w:val="Caption"/>
        <w:keepNext/>
        <w:jc w:val="left"/>
      </w:pPr>
      <w:r>
        <w:t xml:space="preserve">Table </w:t>
      </w:r>
      <w:r>
        <w:fldChar w:fldCharType="begin"/>
      </w:r>
      <w:r>
        <w:instrText xml:space="preserve"> SEQ Table \* ARABIC </w:instrText>
      </w:r>
      <w:r>
        <w:fldChar w:fldCharType="separate"/>
      </w:r>
      <w:r w:rsidR="00B020C3">
        <w:rPr>
          <w:noProof/>
        </w:rPr>
        <w:t>31</w:t>
      </w:r>
      <w:r>
        <w:fldChar w:fldCharType="end"/>
      </w:r>
      <w:r>
        <w:t xml:space="preserve"> </w:t>
      </w:r>
      <w:r w:rsidRPr="00511745">
        <w:t>Civil &amp; Structural Compliance to Functional Specification</w:t>
      </w:r>
    </w:p>
    <w:tbl>
      <w:tblPr>
        <w:tblW w:w="9620" w:type="dxa"/>
        <w:tblLook w:val="04A0" w:firstRow="1" w:lastRow="0" w:firstColumn="1" w:lastColumn="0" w:noHBand="0" w:noVBand="1"/>
      </w:tblPr>
      <w:tblGrid>
        <w:gridCol w:w="800"/>
        <w:gridCol w:w="4900"/>
        <w:gridCol w:w="1280"/>
        <w:gridCol w:w="1520"/>
        <w:gridCol w:w="1120"/>
      </w:tblGrid>
      <w:tr w:rsidR="00414554" w:rsidRPr="00414554" w14:paraId="2C269C4C" w14:textId="77777777" w:rsidTr="00414554">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40AF0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66880AE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0C16BB2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5F157C7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5655944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Response from Bidder </w:t>
            </w:r>
          </w:p>
        </w:tc>
      </w:tr>
      <w:tr w:rsidR="00414554" w:rsidRPr="00414554" w14:paraId="02214BF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6046D90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19012EC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Geotechnical Investigation </w:t>
            </w:r>
          </w:p>
        </w:tc>
        <w:tc>
          <w:tcPr>
            <w:tcW w:w="1280" w:type="dxa"/>
            <w:tcBorders>
              <w:top w:val="nil"/>
              <w:left w:val="nil"/>
              <w:bottom w:val="single" w:sz="4" w:space="0" w:color="auto"/>
              <w:right w:val="single" w:sz="4" w:space="0" w:color="auto"/>
            </w:tcBorders>
            <w:vAlign w:val="center"/>
            <w:hideMark/>
          </w:tcPr>
          <w:p w14:paraId="5D6C291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972067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466DECC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6565C7BD"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526BE2A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0FE2E2A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Detailed geotechnical investigation to be carried out by the Bidder </w:t>
            </w:r>
          </w:p>
        </w:tc>
        <w:tc>
          <w:tcPr>
            <w:tcW w:w="1280" w:type="dxa"/>
            <w:tcBorders>
              <w:top w:val="nil"/>
              <w:left w:val="nil"/>
              <w:bottom w:val="single" w:sz="4" w:space="0" w:color="auto"/>
              <w:right w:val="single" w:sz="4" w:space="0" w:color="auto"/>
            </w:tcBorders>
            <w:vAlign w:val="center"/>
            <w:hideMark/>
          </w:tcPr>
          <w:p w14:paraId="0E1F1F0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AF6260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01D0C1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E831627"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0CAC816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50ECAA1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Foundation for Mounting Structure </w:t>
            </w:r>
          </w:p>
        </w:tc>
        <w:tc>
          <w:tcPr>
            <w:tcW w:w="1280" w:type="dxa"/>
            <w:tcBorders>
              <w:top w:val="nil"/>
              <w:left w:val="nil"/>
              <w:bottom w:val="single" w:sz="4" w:space="0" w:color="auto"/>
              <w:right w:val="single" w:sz="4" w:space="0" w:color="auto"/>
            </w:tcBorders>
            <w:vAlign w:val="center"/>
            <w:hideMark/>
          </w:tcPr>
          <w:p w14:paraId="224679F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04C0EBD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78256AE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63DA0C8B"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15F5C84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1111648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Foundation type </w:t>
            </w:r>
          </w:p>
        </w:tc>
        <w:tc>
          <w:tcPr>
            <w:tcW w:w="1280" w:type="dxa"/>
            <w:tcBorders>
              <w:top w:val="nil"/>
              <w:left w:val="nil"/>
              <w:bottom w:val="single" w:sz="4" w:space="0" w:color="auto"/>
              <w:right w:val="single" w:sz="4" w:space="0" w:color="auto"/>
            </w:tcBorders>
            <w:vAlign w:val="center"/>
            <w:hideMark/>
          </w:tcPr>
          <w:p w14:paraId="63493D0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0BB6BD5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7C8A61E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53A9BA3F"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3F200AA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4B44D66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Foundation design applicable to Environmental Permit and Water Use license permit  </w:t>
            </w:r>
          </w:p>
        </w:tc>
        <w:tc>
          <w:tcPr>
            <w:tcW w:w="1280" w:type="dxa"/>
            <w:tcBorders>
              <w:top w:val="nil"/>
              <w:left w:val="nil"/>
              <w:bottom w:val="single" w:sz="4" w:space="0" w:color="auto"/>
              <w:right w:val="single" w:sz="4" w:space="0" w:color="auto"/>
            </w:tcBorders>
            <w:vAlign w:val="center"/>
            <w:hideMark/>
          </w:tcPr>
          <w:p w14:paraId="2AE1CFF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 No </w:t>
            </w:r>
          </w:p>
        </w:tc>
        <w:tc>
          <w:tcPr>
            <w:tcW w:w="1520" w:type="dxa"/>
            <w:tcBorders>
              <w:top w:val="nil"/>
              <w:left w:val="nil"/>
              <w:bottom w:val="single" w:sz="4" w:space="0" w:color="auto"/>
              <w:right w:val="single" w:sz="4" w:space="0" w:color="auto"/>
            </w:tcBorders>
            <w:vAlign w:val="center"/>
            <w:hideMark/>
          </w:tcPr>
          <w:p w14:paraId="33F3E01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DE8B66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67D991F"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15AEB4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3</w:t>
            </w:r>
          </w:p>
        </w:tc>
        <w:tc>
          <w:tcPr>
            <w:tcW w:w="4900" w:type="dxa"/>
            <w:tcBorders>
              <w:top w:val="nil"/>
              <w:left w:val="nil"/>
              <w:bottom w:val="single" w:sz="4" w:space="0" w:color="auto"/>
              <w:right w:val="single" w:sz="4" w:space="0" w:color="auto"/>
            </w:tcBorders>
            <w:vAlign w:val="center"/>
            <w:hideMark/>
          </w:tcPr>
          <w:p w14:paraId="0800442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Hydrological Impact Assessment </w:t>
            </w:r>
          </w:p>
        </w:tc>
        <w:tc>
          <w:tcPr>
            <w:tcW w:w="1280" w:type="dxa"/>
            <w:tcBorders>
              <w:top w:val="nil"/>
              <w:left w:val="nil"/>
              <w:bottom w:val="single" w:sz="4" w:space="0" w:color="auto"/>
              <w:right w:val="single" w:sz="4" w:space="0" w:color="auto"/>
            </w:tcBorders>
            <w:vAlign w:val="center"/>
            <w:hideMark/>
          </w:tcPr>
          <w:p w14:paraId="0D436BB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6E87A29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64748E2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25D01825"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7B68343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3.1</w:t>
            </w:r>
          </w:p>
        </w:tc>
        <w:tc>
          <w:tcPr>
            <w:tcW w:w="4900" w:type="dxa"/>
            <w:tcBorders>
              <w:top w:val="nil"/>
              <w:left w:val="nil"/>
              <w:bottom w:val="single" w:sz="4" w:space="0" w:color="auto"/>
              <w:right w:val="single" w:sz="4" w:space="0" w:color="auto"/>
            </w:tcBorders>
            <w:vAlign w:val="center"/>
            <w:hideMark/>
          </w:tcPr>
          <w:p w14:paraId="67A923A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Detailed hydrological impact assessment to be carried out by the Bidder </w:t>
            </w:r>
          </w:p>
        </w:tc>
        <w:tc>
          <w:tcPr>
            <w:tcW w:w="1280" w:type="dxa"/>
            <w:tcBorders>
              <w:top w:val="nil"/>
              <w:left w:val="nil"/>
              <w:bottom w:val="single" w:sz="4" w:space="0" w:color="auto"/>
              <w:right w:val="single" w:sz="4" w:space="0" w:color="auto"/>
            </w:tcBorders>
            <w:vAlign w:val="center"/>
            <w:hideMark/>
          </w:tcPr>
          <w:p w14:paraId="5EC8FA7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 No </w:t>
            </w:r>
          </w:p>
        </w:tc>
        <w:tc>
          <w:tcPr>
            <w:tcW w:w="1520" w:type="dxa"/>
            <w:tcBorders>
              <w:top w:val="nil"/>
              <w:left w:val="nil"/>
              <w:bottom w:val="single" w:sz="4" w:space="0" w:color="auto"/>
              <w:right w:val="single" w:sz="4" w:space="0" w:color="auto"/>
            </w:tcBorders>
            <w:vAlign w:val="center"/>
            <w:hideMark/>
          </w:tcPr>
          <w:p w14:paraId="5F3D36F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A72811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6FE5AB2"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B3AF86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4</w:t>
            </w:r>
          </w:p>
        </w:tc>
        <w:tc>
          <w:tcPr>
            <w:tcW w:w="4900" w:type="dxa"/>
            <w:tcBorders>
              <w:top w:val="nil"/>
              <w:left w:val="nil"/>
              <w:bottom w:val="single" w:sz="4" w:space="0" w:color="auto"/>
              <w:right w:val="single" w:sz="4" w:space="0" w:color="auto"/>
            </w:tcBorders>
            <w:vAlign w:val="center"/>
            <w:hideMark/>
          </w:tcPr>
          <w:p w14:paraId="6058E47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Topographical survey </w:t>
            </w:r>
          </w:p>
        </w:tc>
        <w:tc>
          <w:tcPr>
            <w:tcW w:w="1280" w:type="dxa"/>
            <w:tcBorders>
              <w:top w:val="nil"/>
              <w:left w:val="nil"/>
              <w:bottom w:val="single" w:sz="4" w:space="0" w:color="auto"/>
              <w:right w:val="single" w:sz="4" w:space="0" w:color="auto"/>
            </w:tcBorders>
            <w:vAlign w:val="center"/>
            <w:hideMark/>
          </w:tcPr>
          <w:p w14:paraId="4D41303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58E2EA3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144144F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529A9EA9" w14:textId="77777777" w:rsidTr="00414554">
        <w:trPr>
          <w:trHeight w:val="528"/>
        </w:trPr>
        <w:tc>
          <w:tcPr>
            <w:tcW w:w="800" w:type="dxa"/>
            <w:tcBorders>
              <w:top w:val="nil"/>
              <w:left w:val="single" w:sz="4" w:space="0" w:color="auto"/>
              <w:bottom w:val="single" w:sz="4" w:space="0" w:color="auto"/>
              <w:right w:val="single" w:sz="4" w:space="0" w:color="auto"/>
            </w:tcBorders>
            <w:vAlign w:val="center"/>
            <w:hideMark/>
          </w:tcPr>
          <w:p w14:paraId="06EA184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4.1</w:t>
            </w:r>
          </w:p>
        </w:tc>
        <w:tc>
          <w:tcPr>
            <w:tcW w:w="4900" w:type="dxa"/>
            <w:tcBorders>
              <w:top w:val="nil"/>
              <w:left w:val="nil"/>
              <w:bottom w:val="single" w:sz="4" w:space="0" w:color="auto"/>
              <w:right w:val="single" w:sz="4" w:space="0" w:color="auto"/>
            </w:tcBorders>
            <w:vAlign w:val="center"/>
            <w:hideMark/>
          </w:tcPr>
          <w:p w14:paraId="5DB2762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Detailed topographical survey to be carried out by the Bidder </w:t>
            </w:r>
          </w:p>
        </w:tc>
        <w:tc>
          <w:tcPr>
            <w:tcW w:w="1280" w:type="dxa"/>
            <w:tcBorders>
              <w:top w:val="nil"/>
              <w:left w:val="nil"/>
              <w:bottom w:val="single" w:sz="4" w:space="0" w:color="auto"/>
              <w:right w:val="single" w:sz="4" w:space="0" w:color="auto"/>
            </w:tcBorders>
            <w:vAlign w:val="center"/>
            <w:hideMark/>
          </w:tcPr>
          <w:p w14:paraId="226B4A2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90966E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8BE965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71866AA4"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10C59A6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5</w:t>
            </w:r>
          </w:p>
        </w:tc>
        <w:tc>
          <w:tcPr>
            <w:tcW w:w="4900" w:type="dxa"/>
            <w:tcBorders>
              <w:top w:val="nil"/>
              <w:left w:val="nil"/>
              <w:bottom w:val="single" w:sz="4" w:space="0" w:color="auto"/>
              <w:right w:val="single" w:sz="4" w:space="0" w:color="auto"/>
            </w:tcBorders>
            <w:vAlign w:val="center"/>
            <w:hideMark/>
          </w:tcPr>
          <w:p w14:paraId="07C22A0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Supportive Documents </w:t>
            </w:r>
          </w:p>
        </w:tc>
        <w:tc>
          <w:tcPr>
            <w:tcW w:w="1280" w:type="dxa"/>
            <w:tcBorders>
              <w:top w:val="nil"/>
              <w:left w:val="nil"/>
              <w:bottom w:val="single" w:sz="4" w:space="0" w:color="auto"/>
              <w:right w:val="single" w:sz="4" w:space="0" w:color="auto"/>
            </w:tcBorders>
            <w:vAlign w:val="center"/>
            <w:hideMark/>
          </w:tcPr>
          <w:p w14:paraId="3ED4287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6C220F3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71AF6A1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2364F420"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4CB617E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5.1</w:t>
            </w:r>
          </w:p>
        </w:tc>
        <w:tc>
          <w:tcPr>
            <w:tcW w:w="4900" w:type="dxa"/>
            <w:tcBorders>
              <w:top w:val="nil"/>
              <w:left w:val="nil"/>
              <w:bottom w:val="single" w:sz="4" w:space="0" w:color="auto"/>
              <w:right w:val="single" w:sz="4" w:space="0" w:color="auto"/>
            </w:tcBorders>
            <w:vAlign w:val="center"/>
            <w:hideMark/>
          </w:tcPr>
          <w:p w14:paraId="00BEE7C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Indicative Plant Layout drawing, including roads, fence, O&amp;M building, Laydown area, MV/LV inverters, substation buildings and yards. </w:t>
            </w:r>
          </w:p>
        </w:tc>
        <w:tc>
          <w:tcPr>
            <w:tcW w:w="1280" w:type="dxa"/>
            <w:tcBorders>
              <w:top w:val="nil"/>
              <w:left w:val="nil"/>
              <w:bottom w:val="single" w:sz="4" w:space="0" w:color="auto"/>
              <w:right w:val="single" w:sz="4" w:space="0" w:color="auto"/>
            </w:tcBorders>
            <w:vAlign w:val="center"/>
            <w:hideMark/>
          </w:tcPr>
          <w:p w14:paraId="36CEC3B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537181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DA378F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2DC9F2AE"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72F6394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6</w:t>
            </w:r>
          </w:p>
        </w:tc>
        <w:tc>
          <w:tcPr>
            <w:tcW w:w="4900" w:type="dxa"/>
            <w:tcBorders>
              <w:top w:val="nil"/>
              <w:left w:val="nil"/>
              <w:bottom w:val="single" w:sz="4" w:space="0" w:color="auto"/>
              <w:right w:val="single" w:sz="4" w:space="0" w:color="auto"/>
            </w:tcBorders>
            <w:vAlign w:val="center"/>
            <w:hideMark/>
          </w:tcPr>
          <w:p w14:paraId="6B0047D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Coal ash waste resource </w:t>
            </w:r>
          </w:p>
        </w:tc>
        <w:tc>
          <w:tcPr>
            <w:tcW w:w="1280" w:type="dxa"/>
            <w:tcBorders>
              <w:top w:val="nil"/>
              <w:left w:val="nil"/>
              <w:bottom w:val="single" w:sz="4" w:space="0" w:color="auto"/>
              <w:right w:val="single" w:sz="4" w:space="0" w:color="auto"/>
            </w:tcBorders>
            <w:vAlign w:val="center"/>
            <w:hideMark/>
          </w:tcPr>
          <w:p w14:paraId="04D0BE1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5718B6F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6A2F25C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03CFB8C6" w14:textId="77777777" w:rsidTr="00414554">
        <w:trPr>
          <w:trHeight w:val="792"/>
        </w:trPr>
        <w:tc>
          <w:tcPr>
            <w:tcW w:w="800" w:type="dxa"/>
            <w:tcBorders>
              <w:top w:val="nil"/>
              <w:left w:val="single" w:sz="4" w:space="0" w:color="auto"/>
              <w:bottom w:val="single" w:sz="4" w:space="0" w:color="auto"/>
              <w:right w:val="single" w:sz="4" w:space="0" w:color="auto"/>
            </w:tcBorders>
            <w:vAlign w:val="center"/>
            <w:hideMark/>
          </w:tcPr>
          <w:p w14:paraId="376FC27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6.1</w:t>
            </w:r>
          </w:p>
        </w:tc>
        <w:tc>
          <w:tcPr>
            <w:tcW w:w="4900" w:type="dxa"/>
            <w:tcBorders>
              <w:top w:val="nil"/>
              <w:left w:val="nil"/>
              <w:bottom w:val="single" w:sz="4" w:space="0" w:color="auto"/>
              <w:right w:val="single" w:sz="4" w:space="0" w:color="auto"/>
            </w:tcBorders>
            <w:vAlign w:val="center"/>
            <w:hideMark/>
          </w:tcPr>
          <w:p w14:paraId="558362F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Ash waste resource to be incorporated into the civil and structural designs as per 10.11.3 of the Employer’s Requirements [375-172742] </w:t>
            </w:r>
          </w:p>
        </w:tc>
        <w:tc>
          <w:tcPr>
            <w:tcW w:w="1280" w:type="dxa"/>
            <w:tcBorders>
              <w:top w:val="nil"/>
              <w:left w:val="nil"/>
              <w:bottom w:val="single" w:sz="4" w:space="0" w:color="auto"/>
              <w:right w:val="single" w:sz="4" w:space="0" w:color="auto"/>
            </w:tcBorders>
            <w:vAlign w:val="center"/>
            <w:hideMark/>
          </w:tcPr>
          <w:p w14:paraId="2C783F2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C1B6F1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Bidder to specify </w:t>
            </w:r>
          </w:p>
        </w:tc>
        <w:tc>
          <w:tcPr>
            <w:tcW w:w="1120" w:type="dxa"/>
            <w:tcBorders>
              <w:top w:val="nil"/>
              <w:left w:val="nil"/>
              <w:bottom w:val="single" w:sz="4" w:space="0" w:color="auto"/>
              <w:right w:val="single" w:sz="4" w:space="0" w:color="auto"/>
            </w:tcBorders>
            <w:vAlign w:val="center"/>
            <w:hideMark/>
          </w:tcPr>
          <w:p w14:paraId="6381C0D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4530F4FB"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52F02E0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6.2</w:t>
            </w:r>
          </w:p>
        </w:tc>
        <w:tc>
          <w:tcPr>
            <w:tcW w:w="4900" w:type="dxa"/>
            <w:tcBorders>
              <w:top w:val="nil"/>
              <w:left w:val="nil"/>
              <w:bottom w:val="single" w:sz="4" w:space="0" w:color="auto"/>
              <w:right w:val="single" w:sz="4" w:space="0" w:color="auto"/>
            </w:tcBorders>
            <w:vAlign w:val="center"/>
            <w:hideMark/>
          </w:tcPr>
          <w:p w14:paraId="6323129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Additional information to be provided in relation to 6.1 </w:t>
            </w:r>
          </w:p>
        </w:tc>
        <w:tc>
          <w:tcPr>
            <w:tcW w:w="1280" w:type="dxa"/>
            <w:tcBorders>
              <w:top w:val="nil"/>
              <w:left w:val="nil"/>
              <w:bottom w:val="single" w:sz="4" w:space="0" w:color="auto"/>
              <w:right w:val="single" w:sz="4" w:space="0" w:color="auto"/>
            </w:tcBorders>
            <w:vAlign w:val="center"/>
            <w:hideMark/>
          </w:tcPr>
          <w:p w14:paraId="538E213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520" w:type="dxa"/>
            <w:tcBorders>
              <w:top w:val="nil"/>
              <w:left w:val="nil"/>
              <w:bottom w:val="single" w:sz="4" w:space="0" w:color="auto"/>
              <w:right w:val="single" w:sz="4" w:space="0" w:color="auto"/>
            </w:tcBorders>
            <w:vAlign w:val="center"/>
            <w:hideMark/>
          </w:tcPr>
          <w:p w14:paraId="0E9C674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133397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bl>
    <w:p w14:paraId="7E638ECB" w14:textId="01DA726E" w:rsidR="00414554" w:rsidRDefault="00414554" w:rsidP="00414554">
      <w:pPr>
        <w:pStyle w:val="Heading1"/>
      </w:pPr>
      <w:r w:rsidRPr="00414554">
        <w:t>BALANCE OF PLANT</w:t>
      </w:r>
    </w:p>
    <w:p w14:paraId="46BD4D88" w14:textId="0D795164" w:rsidR="00414554" w:rsidRDefault="00414554" w:rsidP="00414554">
      <w:pPr>
        <w:pStyle w:val="Heading2"/>
      </w:pPr>
      <w:r w:rsidRPr="00414554">
        <w:t>PHYSICAL SECURITY</w:t>
      </w:r>
    </w:p>
    <w:p w14:paraId="23CB3CE5" w14:textId="6A1CFD10" w:rsidR="00414554" w:rsidRDefault="00414554" w:rsidP="00414554">
      <w:pPr>
        <w:pStyle w:val="Caption"/>
        <w:keepNext/>
        <w:jc w:val="left"/>
      </w:pPr>
      <w:r>
        <w:t xml:space="preserve">Table </w:t>
      </w:r>
      <w:r>
        <w:fldChar w:fldCharType="begin"/>
      </w:r>
      <w:r>
        <w:instrText xml:space="preserve"> SEQ Table \* ARABIC </w:instrText>
      </w:r>
      <w:r>
        <w:fldChar w:fldCharType="separate"/>
      </w:r>
      <w:r w:rsidR="00B020C3">
        <w:rPr>
          <w:noProof/>
        </w:rPr>
        <w:t>32</w:t>
      </w:r>
      <w:r>
        <w:fldChar w:fldCharType="end"/>
      </w:r>
      <w:r>
        <w:t xml:space="preserve"> </w:t>
      </w:r>
      <w:r w:rsidRPr="00300361">
        <w:t>Physical Security Schedule</w:t>
      </w:r>
    </w:p>
    <w:tbl>
      <w:tblPr>
        <w:tblW w:w="9620" w:type="dxa"/>
        <w:tblLook w:val="04A0" w:firstRow="1" w:lastRow="0" w:firstColumn="1" w:lastColumn="0" w:noHBand="0" w:noVBand="1"/>
      </w:tblPr>
      <w:tblGrid>
        <w:gridCol w:w="800"/>
        <w:gridCol w:w="4900"/>
        <w:gridCol w:w="1280"/>
        <w:gridCol w:w="1520"/>
        <w:gridCol w:w="1120"/>
      </w:tblGrid>
      <w:tr w:rsidR="00414554" w:rsidRPr="00414554" w14:paraId="6776A284" w14:textId="77777777" w:rsidTr="00414554">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85DAA1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2C532CA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0DE4B34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19BDD01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21E4F42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Response from Bidder </w:t>
            </w:r>
          </w:p>
        </w:tc>
      </w:tr>
      <w:tr w:rsidR="00414554" w:rsidRPr="00414554" w14:paraId="3EB03CEC"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4D45823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w:t>
            </w:r>
          </w:p>
        </w:tc>
        <w:tc>
          <w:tcPr>
            <w:tcW w:w="7700" w:type="dxa"/>
            <w:gridSpan w:val="3"/>
            <w:tcBorders>
              <w:top w:val="single" w:sz="4" w:space="0" w:color="auto"/>
              <w:left w:val="nil"/>
              <w:bottom w:val="single" w:sz="4" w:space="0" w:color="auto"/>
              <w:right w:val="single" w:sz="4" w:space="0" w:color="auto"/>
            </w:tcBorders>
            <w:vAlign w:val="center"/>
            <w:hideMark/>
          </w:tcPr>
          <w:p w14:paraId="7EA0B16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Physical Security compliance </w:t>
            </w:r>
          </w:p>
        </w:tc>
        <w:tc>
          <w:tcPr>
            <w:tcW w:w="1120" w:type="dxa"/>
            <w:tcBorders>
              <w:top w:val="nil"/>
              <w:left w:val="nil"/>
              <w:bottom w:val="single" w:sz="4" w:space="0" w:color="auto"/>
              <w:right w:val="single" w:sz="4" w:space="0" w:color="auto"/>
            </w:tcBorders>
            <w:vAlign w:val="center"/>
            <w:hideMark/>
          </w:tcPr>
          <w:p w14:paraId="75C26BD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111D4F26" w14:textId="77777777" w:rsidTr="00414554">
        <w:trPr>
          <w:trHeight w:val="1320"/>
        </w:trPr>
        <w:tc>
          <w:tcPr>
            <w:tcW w:w="800" w:type="dxa"/>
            <w:tcBorders>
              <w:top w:val="nil"/>
              <w:left w:val="single" w:sz="4" w:space="0" w:color="auto"/>
              <w:bottom w:val="single" w:sz="4" w:space="0" w:color="auto"/>
              <w:right w:val="single" w:sz="4" w:space="0" w:color="auto"/>
            </w:tcBorders>
            <w:vAlign w:val="center"/>
            <w:hideMark/>
          </w:tcPr>
          <w:p w14:paraId="0A1E028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3C53B1E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Provide a signed letter confirming that the Contractor shall fully comply with the security designs requirements as stipulated in 375-LET-AABB-D00138183, Physical Security Design for Lethabo PV. </w:t>
            </w:r>
          </w:p>
        </w:tc>
        <w:tc>
          <w:tcPr>
            <w:tcW w:w="1280" w:type="dxa"/>
            <w:tcBorders>
              <w:top w:val="nil"/>
              <w:left w:val="nil"/>
              <w:bottom w:val="single" w:sz="4" w:space="0" w:color="auto"/>
              <w:right w:val="single" w:sz="4" w:space="0" w:color="auto"/>
            </w:tcBorders>
            <w:vAlign w:val="center"/>
            <w:hideMark/>
          </w:tcPr>
          <w:p w14:paraId="71DC17D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38AC2A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D5997B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r w:rsidR="00414554" w:rsidRPr="00414554" w14:paraId="60137800" w14:textId="77777777" w:rsidTr="00414554">
        <w:trPr>
          <w:trHeight w:val="5544"/>
        </w:trPr>
        <w:tc>
          <w:tcPr>
            <w:tcW w:w="800" w:type="dxa"/>
            <w:tcBorders>
              <w:top w:val="nil"/>
              <w:left w:val="single" w:sz="4" w:space="0" w:color="auto"/>
              <w:bottom w:val="single" w:sz="4" w:space="0" w:color="auto"/>
              <w:right w:val="single" w:sz="4" w:space="0" w:color="auto"/>
            </w:tcBorders>
            <w:vAlign w:val="center"/>
            <w:hideMark/>
          </w:tcPr>
          <w:p w14:paraId="2C72233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31BE00F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If the EPC Contractor is intending to subcontract this scope of work, a signed letter of intent between the two parties shall be submitted during the tender stage. The Subcontractor shall have valid registration with </w:t>
            </w:r>
            <w:proofErr w:type="spellStart"/>
            <w:r w:rsidRPr="00414554">
              <w:rPr>
                <w:rFonts w:ascii="72" w:hAnsi="72" w:cs="72"/>
                <w:color w:val="000000"/>
                <w:sz w:val="20"/>
                <w:szCs w:val="20"/>
                <w:lang w:val="en-ZA" w:eastAsia="en-ZA"/>
              </w:rPr>
              <w:t>PSiRA</w:t>
            </w:r>
            <w:proofErr w:type="spellEnd"/>
            <w:r w:rsidRPr="00414554">
              <w:rPr>
                <w:rFonts w:ascii="72" w:hAnsi="72" w:cs="72"/>
                <w:color w:val="000000"/>
                <w:sz w:val="20"/>
                <w:szCs w:val="20"/>
                <w:lang w:val="en-ZA" w:eastAsia="en-ZA"/>
              </w:rPr>
              <w:t xml:space="preserve">. Accountability for execution of the scope requirements as stated in 375LET-AABB-D00138-183 shall remain the responsibility of the EPC Contractor. </w:t>
            </w:r>
            <w:r w:rsidRPr="00414554">
              <w:rPr>
                <w:rFonts w:ascii="72" w:hAnsi="72" w:cs="72"/>
                <w:color w:val="000000"/>
                <w:sz w:val="20"/>
                <w:szCs w:val="20"/>
                <w:lang w:val="en-ZA" w:eastAsia="en-ZA"/>
              </w:rPr>
              <w:br/>
              <w:t xml:space="preserve">After EPC Contract Award, the Employer shall also participate in the technical evaluations for the suitable Subcontractor to ensure the Employer’s qualitative criteria as stipulated in section 6.2.1 to 6.2.5 of Appendix B: Qualitative Technical Evaluation Criteria. Criteria Weighting and Sub Weighting for section 6.2.1 to 6.2.5 shall be communicated with the main Contractor after EPC Contract Award. </w:t>
            </w:r>
            <w:r w:rsidRPr="00414554">
              <w:rPr>
                <w:rFonts w:ascii="72" w:hAnsi="72" w:cs="72"/>
                <w:color w:val="000000"/>
                <w:sz w:val="20"/>
                <w:szCs w:val="20"/>
                <w:lang w:val="en-ZA" w:eastAsia="en-ZA"/>
              </w:rPr>
              <w:br/>
              <w:t xml:space="preserve">If the work is to be executed in-house by the Principal EPC Contractor, a letter indicating such needs to be submitted. The Principal EPC contractor will still be evaluated, after contract award, and needs to meet the minimum requirements as stipulated in section 6.2.1 to 6.2.5. </w:t>
            </w:r>
          </w:p>
        </w:tc>
        <w:tc>
          <w:tcPr>
            <w:tcW w:w="1280" w:type="dxa"/>
            <w:tcBorders>
              <w:top w:val="nil"/>
              <w:left w:val="nil"/>
              <w:bottom w:val="single" w:sz="4" w:space="0" w:color="auto"/>
              <w:right w:val="single" w:sz="4" w:space="0" w:color="auto"/>
            </w:tcBorders>
            <w:vAlign w:val="center"/>
            <w:hideMark/>
          </w:tcPr>
          <w:p w14:paraId="6137297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C3DB29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5F9ED5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bl>
    <w:p w14:paraId="0D008F7F" w14:textId="77777777" w:rsidR="00414554" w:rsidRDefault="00414554" w:rsidP="00414554">
      <w:pPr>
        <w:pStyle w:val="BodyText"/>
      </w:pPr>
    </w:p>
    <w:p w14:paraId="71218149" w14:textId="772DBD92" w:rsidR="00414554" w:rsidRDefault="00414554" w:rsidP="00414554">
      <w:pPr>
        <w:pStyle w:val="Caption"/>
        <w:keepNext/>
        <w:jc w:val="left"/>
      </w:pPr>
      <w:r>
        <w:t xml:space="preserve">Table </w:t>
      </w:r>
      <w:r>
        <w:fldChar w:fldCharType="begin"/>
      </w:r>
      <w:r>
        <w:instrText xml:space="preserve"> SEQ Table \* ARABIC </w:instrText>
      </w:r>
      <w:r>
        <w:fldChar w:fldCharType="separate"/>
      </w:r>
      <w:r w:rsidR="00B020C3">
        <w:rPr>
          <w:noProof/>
        </w:rPr>
        <w:t>33</w:t>
      </w:r>
      <w:r>
        <w:fldChar w:fldCharType="end"/>
      </w:r>
      <w:r>
        <w:t xml:space="preserve"> </w:t>
      </w:r>
      <w:r w:rsidRPr="00900ACA">
        <w:t>General information about the Subcontractor (if applicable)</w:t>
      </w:r>
    </w:p>
    <w:tbl>
      <w:tblPr>
        <w:tblW w:w="9760" w:type="dxa"/>
        <w:tblLook w:val="04A0" w:firstRow="1" w:lastRow="0" w:firstColumn="1" w:lastColumn="0" w:noHBand="0" w:noVBand="1"/>
      </w:tblPr>
      <w:tblGrid>
        <w:gridCol w:w="840"/>
        <w:gridCol w:w="4400"/>
        <w:gridCol w:w="2260"/>
        <w:gridCol w:w="2260"/>
      </w:tblGrid>
      <w:tr w:rsidR="00414554" w:rsidRPr="00414554" w14:paraId="1DA146AF" w14:textId="77777777" w:rsidTr="00414554">
        <w:trPr>
          <w:trHeight w:val="300"/>
        </w:trPr>
        <w:tc>
          <w:tcPr>
            <w:tcW w:w="840"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0D64DD4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414554">
              <w:rPr>
                <w:b/>
                <w:bCs/>
                <w:color w:val="000000"/>
                <w:sz w:val="20"/>
                <w:szCs w:val="20"/>
                <w:lang w:val="en-ZA" w:eastAsia="en-ZA"/>
              </w:rPr>
              <w:t xml:space="preserve">No. </w:t>
            </w:r>
          </w:p>
        </w:tc>
        <w:tc>
          <w:tcPr>
            <w:tcW w:w="4400" w:type="dxa"/>
            <w:tcBorders>
              <w:top w:val="single" w:sz="8" w:space="0" w:color="000000"/>
              <w:left w:val="nil"/>
              <w:bottom w:val="single" w:sz="8" w:space="0" w:color="000000"/>
              <w:right w:val="single" w:sz="8" w:space="0" w:color="000000"/>
            </w:tcBorders>
            <w:shd w:val="clear" w:color="000000" w:fill="F2F2F2"/>
            <w:vAlign w:val="center"/>
            <w:hideMark/>
          </w:tcPr>
          <w:p w14:paraId="7189C46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414554">
              <w:rPr>
                <w:b/>
                <w:bCs/>
                <w:color w:val="000000"/>
                <w:sz w:val="20"/>
                <w:szCs w:val="20"/>
                <w:lang w:val="en-ZA" w:eastAsia="en-ZA"/>
              </w:rPr>
              <w:t xml:space="preserve">Item </w:t>
            </w:r>
          </w:p>
        </w:tc>
        <w:tc>
          <w:tcPr>
            <w:tcW w:w="2260" w:type="dxa"/>
            <w:tcBorders>
              <w:top w:val="single" w:sz="8" w:space="0" w:color="000000"/>
              <w:left w:val="nil"/>
              <w:bottom w:val="single" w:sz="8" w:space="0" w:color="000000"/>
              <w:right w:val="nil"/>
            </w:tcBorders>
            <w:shd w:val="clear" w:color="000000" w:fill="F2F2F2"/>
            <w:vAlign w:val="center"/>
            <w:hideMark/>
          </w:tcPr>
          <w:p w14:paraId="4D3FCA6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414554">
              <w:rPr>
                <w:color w:val="000000"/>
                <w:szCs w:val="22"/>
                <w:lang w:val="en-ZA" w:eastAsia="en-ZA"/>
              </w:rPr>
              <w:t xml:space="preserve">Details </w:t>
            </w:r>
          </w:p>
        </w:tc>
        <w:tc>
          <w:tcPr>
            <w:tcW w:w="2260" w:type="dxa"/>
            <w:tcBorders>
              <w:top w:val="single" w:sz="8" w:space="0" w:color="000000"/>
              <w:left w:val="nil"/>
              <w:bottom w:val="single" w:sz="8" w:space="0" w:color="000000"/>
              <w:right w:val="single" w:sz="8" w:space="0" w:color="000000"/>
            </w:tcBorders>
            <w:shd w:val="clear" w:color="000000" w:fill="F2F2F2"/>
            <w:vAlign w:val="center"/>
            <w:hideMark/>
          </w:tcPr>
          <w:p w14:paraId="2344B35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b/>
                <w:bCs/>
                <w:color w:val="000000"/>
                <w:sz w:val="20"/>
                <w:szCs w:val="20"/>
                <w:lang w:val="en-ZA" w:eastAsia="en-ZA"/>
              </w:rPr>
            </w:pPr>
            <w:r w:rsidRPr="00414554">
              <w:rPr>
                <w:b/>
                <w:bCs/>
                <w:color w:val="000000"/>
                <w:sz w:val="20"/>
                <w:szCs w:val="20"/>
                <w:lang w:val="en-ZA" w:eastAsia="en-ZA"/>
              </w:rPr>
              <w:t> </w:t>
            </w:r>
          </w:p>
        </w:tc>
      </w:tr>
      <w:tr w:rsidR="00414554" w:rsidRPr="00414554" w14:paraId="66B8725F" w14:textId="77777777" w:rsidTr="00414554">
        <w:trPr>
          <w:trHeight w:val="300"/>
        </w:trPr>
        <w:tc>
          <w:tcPr>
            <w:tcW w:w="840" w:type="dxa"/>
            <w:tcBorders>
              <w:top w:val="nil"/>
              <w:left w:val="single" w:sz="8" w:space="0" w:color="000000"/>
              <w:bottom w:val="single" w:sz="8" w:space="0" w:color="000000"/>
              <w:right w:val="single" w:sz="8" w:space="0" w:color="000000"/>
            </w:tcBorders>
            <w:vAlign w:val="center"/>
            <w:hideMark/>
          </w:tcPr>
          <w:p w14:paraId="4F2169E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414554">
              <w:rPr>
                <w:color w:val="000000"/>
                <w:sz w:val="20"/>
                <w:szCs w:val="20"/>
                <w:lang w:val="en-ZA" w:eastAsia="en-ZA"/>
              </w:rPr>
              <w:t>1</w:t>
            </w:r>
          </w:p>
        </w:tc>
        <w:tc>
          <w:tcPr>
            <w:tcW w:w="4400" w:type="dxa"/>
            <w:tcBorders>
              <w:top w:val="nil"/>
              <w:left w:val="nil"/>
              <w:bottom w:val="single" w:sz="8" w:space="0" w:color="000000"/>
              <w:right w:val="single" w:sz="8" w:space="0" w:color="000000"/>
            </w:tcBorders>
            <w:vAlign w:val="center"/>
            <w:hideMark/>
          </w:tcPr>
          <w:p w14:paraId="4FE7F9C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Name of subcontractor </w:t>
            </w:r>
          </w:p>
        </w:tc>
        <w:tc>
          <w:tcPr>
            <w:tcW w:w="2260" w:type="dxa"/>
            <w:tcBorders>
              <w:top w:val="nil"/>
              <w:left w:val="nil"/>
              <w:bottom w:val="single" w:sz="8" w:space="0" w:color="000000"/>
              <w:right w:val="nil"/>
            </w:tcBorders>
            <w:vAlign w:val="center"/>
            <w:hideMark/>
          </w:tcPr>
          <w:p w14:paraId="1166896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25B3330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414554">
              <w:rPr>
                <w:color w:val="000000"/>
                <w:szCs w:val="22"/>
                <w:lang w:val="en-ZA" w:eastAsia="en-ZA"/>
              </w:rPr>
              <w:t> </w:t>
            </w:r>
          </w:p>
        </w:tc>
      </w:tr>
      <w:tr w:rsidR="00414554" w:rsidRPr="00414554" w14:paraId="73C6A827" w14:textId="77777777" w:rsidTr="00414554">
        <w:trPr>
          <w:trHeight w:val="300"/>
        </w:trPr>
        <w:tc>
          <w:tcPr>
            <w:tcW w:w="840" w:type="dxa"/>
            <w:tcBorders>
              <w:top w:val="nil"/>
              <w:left w:val="single" w:sz="8" w:space="0" w:color="000000"/>
              <w:bottom w:val="single" w:sz="8" w:space="0" w:color="000000"/>
              <w:right w:val="single" w:sz="8" w:space="0" w:color="000000"/>
            </w:tcBorders>
            <w:vAlign w:val="center"/>
            <w:hideMark/>
          </w:tcPr>
          <w:p w14:paraId="4D088B8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414554">
              <w:rPr>
                <w:color w:val="000000"/>
                <w:sz w:val="20"/>
                <w:szCs w:val="20"/>
                <w:lang w:val="en-ZA" w:eastAsia="en-ZA"/>
              </w:rPr>
              <w:t>2</w:t>
            </w:r>
          </w:p>
        </w:tc>
        <w:tc>
          <w:tcPr>
            <w:tcW w:w="4400" w:type="dxa"/>
            <w:tcBorders>
              <w:top w:val="nil"/>
              <w:left w:val="nil"/>
              <w:bottom w:val="single" w:sz="8" w:space="0" w:color="000000"/>
              <w:right w:val="single" w:sz="8" w:space="0" w:color="000000"/>
            </w:tcBorders>
            <w:vAlign w:val="center"/>
            <w:hideMark/>
          </w:tcPr>
          <w:p w14:paraId="5BDD1B1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Home office address </w:t>
            </w:r>
          </w:p>
        </w:tc>
        <w:tc>
          <w:tcPr>
            <w:tcW w:w="2260" w:type="dxa"/>
            <w:tcBorders>
              <w:top w:val="nil"/>
              <w:left w:val="nil"/>
              <w:bottom w:val="single" w:sz="8" w:space="0" w:color="000000"/>
              <w:right w:val="nil"/>
            </w:tcBorders>
            <w:vAlign w:val="center"/>
            <w:hideMark/>
          </w:tcPr>
          <w:p w14:paraId="4C65673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6936BB9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414554">
              <w:rPr>
                <w:color w:val="000000"/>
                <w:szCs w:val="22"/>
                <w:lang w:val="en-ZA" w:eastAsia="en-ZA"/>
              </w:rPr>
              <w:t> </w:t>
            </w:r>
          </w:p>
        </w:tc>
      </w:tr>
      <w:tr w:rsidR="00414554" w:rsidRPr="00414554" w14:paraId="0B12C3AA" w14:textId="77777777" w:rsidTr="00414554">
        <w:trPr>
          <w:trHeight w:val="300"/>
        </w:trPr>
        <w:tc>
          <w:tcPr>
            <w:tcW w:w="840" w:type="dxa"/>
            <w:tcBorders>
              <w:top w:val="nil"/>
              <w:left w:val="single" w:sz="8" w:space="0" w:color="000000"/>
              <w:bottom w:val="single" w:sz="8" w:space="0" w:color="000000"/>
              <w:right w:val="single" w:sz="8" w:space="0" w:color="000000"/>
            </w:tcBorders>
            <w:vAlign w:val="center"/>
            <w:hideMark/>
          </w:tcPr>
          <w:p w14:paraId="272DD16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414554">
              <w:rPr>
                <w:color w:val="000000"/>
                <w:sz w:val="20"/>
                <w:szCs w:val="20"/>
                <w:lang w:val="en-ZA" w:eastAsia="en-ZA"/>
              </w:rPr>
              <w:t>3</w:t>
            </w:r>
          </w:p>
        </w:tc>
        <w:tc>
          <w:tcPr>
            <w:tcW w:w="4400" w:type="dxa"/>
            <w:tcBorders>
              <w:top w:val="nil"/>
              <w:left w:val="nil"/>
              <w:bottom w:val="single" w:sz="8" w:space="0" w:color="000000"/>
              <w:right w:val="single" w:sz="8" w:space="0" w:color="000000"/>
            </w:tcBorders>
            <w:vAlign w:val="center"/>
            <w:hideMark/>
          </w:tcPr>
          <w:p w14:paraId="23C6882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Regional office address </w:t>
            </w:r>
          </w:p>
        </w:tc>
        <w:tc>
          <w:tcPr>
            <w:tcW w:w="2260" w:type="dxa"/>
            <w:tcBorders>
              <w:top w:val="nil"/>
              <w:left w:val="nil"/>
              <w:bottom w:val="single" w:sz="8" w:space="0" w:color="000000"/>
              <w:right w:val="nil"/>
            </w:tcBorders>
            <w:vAlign w:val="center"/>
            <w:hideMark/>
          </w:tcPr>
          <w:p w14:paraId="1261003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2E5196C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414554">
              <w:rPr>
                <w:color w:val="000000"/>
                <w:szCs w:val="22"/>
                <w:lang w:val="en-ZA" w:eastAsia="en-ZA"/>
              </w:rPr>
              <w:t> </w:t>
            </w:r>
          </w:p>
        </w:tc>
      </w:tr>
      <w:tr w:rsidR="00414554" w:rsidRPr="00414554" w14:paraId="33B771C8" w14:textId="77777777" w:rsidTr="00414554">
        <w:trPr>
          <w:trHeight w:val="300"/>
        </w:trPr>
        <w:tc>
          <w:tcPr>
            <w:tcW w:w="840" w:type="dxa"/>
            <w:tcBorders>
              <w:top w:val="nil"/>
              <w:left w:val="single" w:sz="8" w:space="0" w:color="000000"/>
              <w:bottom w:val="single" w:sz="8" w:space="0" w:color="000000"/>
              <w:right w:val="single" w:sz="8" w:space="0" w:color="000000"/>
            </w:tcBorders>
            <w:vAlign w:val="center"/>
            <w:hideMark/>
          </w:tcPr>
          <w:p w14:paraId="69E9030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414554">
              <w:rPr>
                <w:color w:val="000000"/>
                <w:sz w:val="20"/>
                <w:szCs w:val="20"/>
                <w:lang w:val="en-ZA" w:eastAsia="en-ZA"/>
              </w:rPr>
              <w:t>4</w:t>
            </w:r>
          </w:p>
        </w:tc>
        <w:tc>
          <w:tcPr>
            <w:tcW w:w="4400" w:type="dxa"/>
            <w:tcBorders>
              <w:top w:val="nil"/>
              <w:left w:val="nil"/>
              <w:bottom w:val="single" w:sz="8" w:space="0" w:color="000000"/>
              <w:right w:val="single" w:sz="8" w:space="0" w:color="000000"/>
            </w:tcBorders>
            <w:vAlign w:val="center"/>
            <w:hideMark/>
          </w:tcPr>
          <w:p w14:paraId="2B26458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Telephone / email address </w:t>
            </w:r>
          </w:p>
        </w:tc>
        <w:tc>
          <w:tcPr>
            <w:tcW w:w="2260" w:type="dxa"/>
            <w:tcBorders>
              <w:top w:val="nil"/>
              <w:left w:val="nil"/>
              <w:bottom w:val="single" w:sz="8" w:space="0" w:color="000000"/>
              <w:right w:val="nil"/>
            </w:tcBorders>
            <w:vAlign w:val="center"/>
            <w:hideMark/>
          </w:tcPr>
          <w:p w14:paraId="76468DB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0BB82D8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414554">
              <w:rPr>
                <w:color w:val="000000"/>
                <w:szCs w:val="22"/>
                <w:lang w:val="en-ZA" w:eastAsia="en-ZA"/>
              </w:rPr>
              <w:t> </w:t>
            </w:r>
          </w:p>
        </w:tc>
      </w:tr>
      <w:tr w:rsidR="00414554" w:rsidRPr="00414554" w14:paraId="39403E71" w14:textId="77777777" w:rsidTr="00414554">
        <w:trPr>
          <w:trHeight w:val="300"/>
        </w:trPr>
        <w:tc>
          <w:tcPr>
            <w:tcW w:w="840" w:type="dxa"/>
            <w:tcBorders>
              <w:top w:val="nil"/>
              <w:left w:val="single" w:sz="8" w:space="0" w:color="000000"/>
              <w:bottom w:val="single" w:sz="8" w:space="0" w:color="000000"/>
              <w:right w:val="single" w:sz="8" w:space="0" w:color="000000"/>
            </w:tcBorders>
            <w:vAlign w:val="center"/>
            <w:hideMark/>
          </w:tcPr>
          <w:p w14:paraId="1F94C20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414554">
              <w:rPr>
                <w:color w:val="000000"/>
                <w:sz w:val="20"/>
                <w:szCs w:val="20"/>
                <w:lang w:val="en-ZA" w:eastAsia="en-ZA"/>
              </w:rPr>
              <w:t>5</w:t>
            </w:r>
          </w:p>
        </w:tc>
        <w:tc>
          <w:tcPr>
            <w:tcW w:w="4400" w:type="dxa"/>
            <w:tcBorders>
              <w:top w:val="nil"/>
              <w:left w:val="nil"/>
              <w:bottom w:val="single" w:sz="8" w:space="0" w:color="000000"/>
              <w:right w:val="single" w:sz="8" w:space="0" w:color="000000"/>
            </w:tcBorders>
            <w:vAlign w:val="center"/>
            <w:hideMark/>
          </w:tcPr>
          <w:p w14:paraId="28E52FA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themeColor="text1"/>
                <w:sz w:val="20"/>
                <w:szCs w:val="20"/>
                <w:lang w:val="en-ZA" w:eastAsia="en-ZA"/>
              </w:rPr>
            </w:pPr>
            <w:r w:rsidRPr="00414554">
              <w:rPr>
                <w:color w:val="000000" w:themeColor="text1"/>
                <w:sz w:val="20"/>
                <w:szCs w:val="20"/>
                <w:lang w:val="en-ZA" w:eastAsia="en-ZA"/>
              </w:rPr>
              <w:t xml:space="preserve">Name, Position and Title of contact person </w:t>
            </w:r>
          </w:p>
        </w:tc>
        <w:tc>
          <w:tcPr>
            <w:tcW w:w="2260" w:type="dxa"/>
            <w:tcBorders>
              <w:top w:val="nil"/>
              <w:left w:val="nil"/>
              <w:bottom w:val="single" w:sz="8" w:space="0" w:color="000000"/>
              <w:right w:val="nil"/>
            </w:tcBorders>
            <w:vAlign w:val="center"/>
            <w:hideMark/>
          </w:tcPr>
          <w:p w14:paraId="7B613B8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5C36B16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414554">
              <w:rPr>
                <w:color w:val="000000"/>
                <w:szCs w:val="22"/>
                <w:lang w:val="en-ZA" w:eastAsia="en-ZA"/>
              </w:rPr>
              <w:t> </w:t>
            </w:r>
          </w:p>
        </w:tc>
      </w:tr>
      <w:tr w:rsidR="00414554" w:rsidRPr="00414554" w14:paraId="2977A3A6" w14:textId="77777777" w:rsidTr="00414554">
        <w:trPr>
          <w:trHeight w:val="300"/>
        </w:trPr>
        <w:tc>
          <w:tcPr>
            <w:tcW w:w="840" w:type="dxa"/>
            <w:tcBorders>
              <w:top w:val="nil"/>
              <w:left w:val="single" w:sz="8" w:space="0" w:color="000000"/>
              <w:bottom w:val="single" w:sz="8" w:space="0" w:color="000000"/>
              <w:right w:val="single" w:sz="8" w:space="0" w:color="000000"/>
            </w:tcBorders>
            <w:vAlign w:val="center"/>
            <w:hideMark/>
          </w:tcPr>
          <w:p w14:paraId="70A84B3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414554">
              <w:rPr>
                <w:color w:val="000000"/>
                <w:sz w:val="20"/>
                <w:szCs w:val="20"/>
                <w:lang w:val="en-ZA" w:eastAsia="en-ZA"/>
              </w:rPr>
              <w:t>6</w:t>
            </w:r>
          </w:p>
        </w:tc>
        <w:tc>
          <w:tcPr>
            <w:tcW w:w="4400" w:type="dxa"/>
            <w:tcBorders>
              <w:top w:val="nil"/>
              <w:left w:val="nil"/>
              <w:bottom w:val="single" w:sz="8" w:space="0" w:color="000000"/>
              <w:right w:val="single" w:sz="8" w:space="0" w:color="000000"/>
            </w:tcBorders>
            <w:vAlign w:val="center"/>
            <w:hideMark/>
          </w:tcPr>
          <w:p w14:paraId="035A78D7"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themeColor="text1"/>
                <w:sz w:val="20"/>
                <w:szCs w:val="20"/>
                <w:lang w:val="en-ZA" w:eastAsia="en-ZA"/>
              </w:rPr>
            </w:pPr>
            <w:hyperlink r:id="rId20" w:anchor="RANGE!A13" w:history="1">
              <w:r w:rsidRPr="00414554">
                <w:rPr>
                  <w:color w:val="000000" w:themeColor="text1"/>
                  <w:sz w:val="20"/>
                  <w:szCs w:val="20"/>
                  <w:lang w:val="en-ZA" w:eastAsia="en-ZA"/>
                </w:rPr>
                <w:t xml:space="preserve">Legal form [1] </w:t>
              </w:r>
            </w:hyperlink>
          </w:p>
        </w:tc>
        <w:tc>
          <w:tcPr>
            <w:tcW w:w="2260" w:type="dxa"/>
            <w:tcBorders>
              <w:top w:val="nil"/>
              <w:left w:val="nil"/>
              <w:bottom w:val="single" w:sz="8" w:space="0" w:color="000000"/>
              <w:right w:val="nil"/>
            </w:tcBorders>
            <w:vAlign w:val="center"/>
            <w:hideMark/>
          </w:tcPr>
          <w:p w14:paraId="40DA8D5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1B6C6BF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414554">
              <w:rPr>
                <w:color w:val="000000"/>
                <w:szCs w:val="22"/>
                <w:lang w:val="en-ZA" w:eastAsia="en-ZA"/>
              </w:rPr>
              <w:t> </w:t>
            </w:r>
          </w:p>
        </w:tc>
      </w:tr>
      <w:tr w:rsidR="00414554" w:rsidRPr="00414554" w14:paraId="4E342D86" w14:textId="77777777" w:rsidTr="00414554">
        <w:trPr>
          <w:trHeight w:val="300"/>
        </w:trPr>
        <w:tc>
          <w:tcPr>
            <w:tcW w:w="840" w:type="dxa"/>
            <w:tcBorders>
              <w:top w:val="nil"/>
              <w:left w:val="single" w:sz="8" w:space="0" w:color="000000"/>
              <w:bottom w:val="single" w:sz="8" w:space="0" w:color="000000"/>
              <w:right w:val="single" w:sz="8" w:space="0" w:color="000000"/>
            </w:tcBorders>
            <w:vAlign w:val="center"/>
            <w:hideMark/>
          </w:tcPr>
          <w:p w14:paraId="6DCDEFDE"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414554">
              <w:rPr>
                <w:color w:val="000000"/>
                <w:sz w:val="20"/>
                <w:szCs w:val="20"/>
                <w:lang w:val="en-ZA" w:eastAsia="en-ZA"/>
              </w:rPr>
              <w:t>7</w:t>
            </w:r>
          </w:p>
        </w:tc>
        <w:tc>
          <w:tcPr>
            <w:tcW w:w="4400" w:type="dxa"/>
            <w:tcBorders>
              <w:top w:val="nil"/>
              <w:left w:val="nil"/>
              <w:bottom w:val="single" w:sz="8" w:space="0" w:color="000000"/>
              <w:right w:val="single" w:sz="8" w:space="0" w:color="000000"/>
            </w:tcBorders>
            <w:vAlign w:val="center"/>
            <w:hideMark/>
          </w:tcPr>
          <w:p w14:paraId="10780C51"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Area of main business</w:t>
            </w:r>
            <w:r w:rsidRPr="00414554">
              <w:rPr>
                <w:color w:val="000000"/>
                <w:sz w:val="20"/>
                <w:szCs w:val="20"/>
                <w:vertAlign w:val="superscript"/>
                <w:lang w:val="en-ZA" w:eastAsia="en-ZA"/>
              </w:rPr>
              <w:t xml:space="preserve"> </w:t>
            </w:r>
          </w:p>
        </w:tc>
        <w:tc>
          <w:tcPr>
            <w:tcW w:w="2260" w:type="dxa"/>
            <w:tcBorders>
              <w:top w:val="nil"/>
              <w:left w:val="nil"/>
              <w:bottom w:val="single" w:sz="8" w:space="0" w:color="000000"/>
              <w:right w:val="nil"/>
            </w:tcBorders>
            <w:vAlign w:val="center"/>
            <w:hideMark/>
          </w:tcPr>
          <w:p w14:paraId="687D2BD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250865C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414554">
              <w:rPr>
                <w:color w:val="000000"/>
                <w:szCs w:val="22"/>
                <w:lang w:val="en-ZA" w:eastAsia="en-ZA"/>
              </w:rPr>
              <w:t> </w:t>
            </w:r>
          </w:p>
        </w:tc>
      </w:tr>
      <w:tr w:rsidR="00414554" w:rsidRPr="00414554" w14:paraId="71A92495" w14:textId="77777777" w:rsidTr="00414554">
        <w:trPr>
          <w:trHeight w:val="300"/>
        </w:trPr>
        <w:tc>
          <w:tcPr>
            <w:tcW w:w="840" w:type="dxa"/>
            <w:tcBorders>
              <w:top w:val="nil"/>
              <w:left w:val="single" w:sz="8" w:space="0" w:color="000000"/>
              <w:bottom w:val="single" w:sz="8" w:space="0" w:color="000000"/>
              <w:right w:val="single" w:sz="8" w:space="0" w:color="000000"/>
            </w:tcBorders>
            <w:vAlign w:val="center"/>
            <w:hideMark/>
          </w:tcPr>
          <w:p w14:paraId="42C33F0D"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414554">
              <w:rPr>
                <w:color w:val="000000"/>
                <w:sz w:val="20"/>
                <w:szCs w:val="20"/>
                <w:lang w:val="en-ZA" w:eastAsia="en-ZA"/>
              </w:rPr>
              <w:t>8</w:t>
            </w:r>
          </w:p>
        </w:tc>
        <w:tc>
          <w:tcPr>
            <w:tcW w:w="4400" w:type="dxa"/>
            <w:tcBorders>
              <w:top w:val="nil"/>
              <w:left w:val="nil"/>
              <w:bottom w:val="single" w:sz="8" w:space="0" w:color="000000"/>
              <w:right w:val="single" w:sz="8" w:space="0" w:color="000000"/>
            </w:tcBorders>
            <w:vAlign w:val="center"/>
            <w:hideMark/>
          </w:tcPr>
          <w:p w14:paraId="5756B99A"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No. of staff in main business </w:t>
            </w:r>
          </w:p>
        </w:tc>
        <w:tc>
          <w:tcPr>
            <w:tcW w:w="2260" w:type="dxa"/>
            <w:tcBorders>
              <w:top w:val="nil"/>
              <w:left w:val="nil"/>
              <w:bottom w:val="single" w:sz="8" w:space="0" w:color="000000"/>
              <w:right w:val="nil"/>
            </w:tcBorders>
            <w:vAlign w:val="center"/>
            <w:hideMark/>
          </w:tcPr>
          <w:p w14:paraId="351B27A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Technical: </w:t>
            </w:r>
          </w:p>
        </w:tc>
        <w:tc>
          <w:tcPr>
            <w:tcW w:w="2260" w:type="dxa"/>
            <w:tcBorders>
              <w:top w:val="nil"/>
              <w:left w:val="nil"/>
              <w:bottom w:val="single" w:sz="8" w:space="0" w:color="000000"/>
              <w:right w:val="single" w:sz="8" w:space="0" w:color="000000"/>
            </w:tcBorders>
            <w:vAlign w:val="center"/>
            <w:hideMark/>
          </w:tcPr>
          <w:p w14:paraId="6DCD224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Others: </w:t>
            </w:r>
          </w:p>
        </w:tc>
      </w:tr>
      <w:tr w:rsidR="00414554" w:rsidRPr="00414554" w14:paraId="4BA83206" w14:textId="77777777" w:rsidTr="00414554">
        <w:trPr>
          <w:trHeight w:val="300"/>
        </w:trPr>
        <w:tc>
          <w:tcPr>
            <w:tcW w:w="840" w:type="dxa"/>
            <w:tcBorders>
              <w:top w:val="nil"/>
              <w:left w:val="single" w:sz="8" w:space="0" w:color="000000"/>
              <w:bottom w:val="single" w:sz="8" w:space="0" w:color="000000"/>
              <w:right w:val="single" w:sz="8" w:space="0" w:color="000000"/>
            </w:tcBorders>
            <w:vAlign w:val="center"/>
            <w:hideMark/>
          </w:tcPr>
          <w:p w14:paraId="00ED4ED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414554">
              <w:rPr>
                <w:color w:val="000000"/>
                <w:sz w:val="20"/>
                <w:szCs w:val="20"/>
                <w:lang w:val="en-ZA" w:eastAsia="en-ZA"/>
              </w:rPr>
              <w:t>9</w:t>
            </w:r>
          </w:p>
        </w:tc>
        <w:tc>
          <w:tcPr>
            <w:tcW w:w="4400" w:type="dxa"/>
            <w:tcBorders>
              <w:top w:val="nil"/>
              <w:left w:val="nil"/>
              <w:bottom w:val="single" w:sz="8" w:space="0" w:color="000000"/>
              <w:right w:val="single" w:sz="8" w:space="0" w:color="000000"/>
            </w:tcBorders>
            <w:vAlign w:val="center"/>
            <w:hideMark/>
          </w:tcPr>
          <w:p w14:paraId="2AF70299"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proofErr w:type="spellStart"/>
            <w:r w:rsidRPr="00414554">
              <w:rPr>
                <w:color w:val="000000"/>
                <w:sz w:val="20"/>
                <w:szCs w:val="20"/>
                <w:lang w:val="en-ZA" w:eastAsia="en-ZA"/>
              </w:rPr>
              <w:t>PSiRA</w:t>
            </w:r>
            <w:proofErr w:type="spellEnd"/>
            <w:r w:rsidRPr="00414554">
              <w:rPr>
                <w:color w:val="000000"/>
                <w:sz w:val="20"/>
                <w:szCs w:val="20"/>
                <w:lang w:val="en-ZA" w:eastAsia="en-ZA"/>
              </w:rPr>
              <w:t xml:space="preserve"> registration number </w:t>
            </w:r>
          </w:p>
        </w:tc>
        <w:tc>
          <w:tcPr>
            <w:tcW w:w="2260" w:type="dxa"/>
            <w:tcBorders>
              <w:top w:val="nil"/>
              <w:left w:val="nil"/>
              <w:bottom w:val="single" w:sz="8" w:space="0" w:color="000000"/>
              <w:right w:val="nil"/>
            </w:tcBorders>
            <w:vAlign w:val="center"/>
            <w:hideMark/>
          </w:tcPr>
          <w:p w14:paraId="612B75A8"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00"/>
              <w:rPr>
                <w:color w:val="000000"/>
                <w:sz w:val="20"/>
                <w:szCs w:val="20"/>
                <w:lang w:val="en-ZA" w:eastAsia="en-ZA"/>
              </w:rPr>
            </w:pPr>
            <w:r w:rsidRPr="00414554">
              <w:rPr>
                <w:color w:val="000000"/>
                <w:sz w:val="20"/>
                <w:szCs w:val="20"/>
                <w:lang w:val="en-ZA" w:eastAsia="en-ZA"/>
              </w:rPr>
              <w:t xml:space="preserve"> </w:t>
            </w:r>
          </w:p>
        </w:tc>
        <w:tc>
          <w:tcPr>
            <w:tcW w:w="2260" w:type="dxa"/>
            <w:tcBorders>
              <w:top w:val="nil"/>
              <w:left w:val="nil"/>
              <w:bottom w:val="single" w:sz="8" w:space="0" w:color="000000"/>
              <w:right w:val="single" w:sz="8" w:space="0" w:color="000000"/>
            </w:tcBorders>
            <w:vAlign w:val="center"/>
            <w:hideMark/>
          </w:tcPr>
          <w:p w14:paraId="5B4D9DB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ind w:firstLineChars="100" w:firstLine="220"/>
              <w:rPr>
                <w:color w:val="000000"/>
                <w:szCs w:val="22"/>
                <w:lang w:val="en-ZA" w:eastAsia="en-ZA"/>
              </w:rPr>
            </w:pPr>
            <w:r w:rsidRPr="00414554">
              <w:rPr>
                <w:color w:val="000000"/>
                <w:szCs w:val="22"/>
                <w:lang w:val="en-ZA" w:eastAsia="en-ZA"/>
              </w:rPr>
              <w:t> </w:t>
            </w:r>
          </w:p>
        </w:tc>
      </w:tr>
    </w:tbl>
    <w:p w14:paraId="4B9B72AF" w14:textId="77777777" w:rsidR="00414554" w:rsidRDefault="00414554" w:rsidP="00414554">
      <w:pPr>
        <w:pStyle w:val="BodyText"/>
      </w:pPr>
    </w:p>
    <w:p w14:paraId="658178A3" w14:textId="6A287311" w:rsidR="00414554" w:rsidRDefault="00414554" w:rsidP="0090311C">
      <w:pPr>
        <w:pStyle w:val="Heading2"/>
      </w:pPr>
      <w:r w:rsidRPr="00414554">
        <w:t>FIRE PROTECTION</w:t>
      </w:r>
    </w:p>
    <w:p w14:paraId="26514E13" w14:textId="71D9C249" w:rsidR="00414554" w:rsidRDefault="00414554" w:rsidP="00414554">
      <w:pPr>
        <w:pStyle w:val="Caption"/>
        <w:keepNext/>
        <w:jc w:val="left"/>
      </w:pPr>
      <w:r>
        <w:t xml:space="preserve">Table </w:t>
      </w:r>
      <w:r>
        <w:fldChar w:fldCharType="begin"/>
      </w:r>
      <w:r>
        <w:instrText xml:space="preserve"> SEQ Table \* ARABIC </w:instrText>
      </w:r>
      <w:r>
        <w:fldChar w:fldCharType="separate"/>
      </w:r>
      <w:r w:rsidR="00B020C3">
        <w:rPr>
          <w:noProof/>
        </w:rPr>
        <w:t>34</w:t>
      </w:r>
      <w:r>
        <w:fldChar w:fldCharType="end"/>
      </w:r>
      <w:r>
        <w:t xml:space="preserve"> </w:t>
      </w:r>
      <w:r w:rsidRPr="00D66BCD">
        <w:t xml:space="preserve"> Fire protection Schedule</w:t>
      </w:r>
    </w:p>
    <w:tbl>
      <w:tblPr>
        <w:tblW w:w="9620" w:type="dxa"/>
        <w:tblLook w:val="04A0" w:firstRow="1" w:lastRow="0" w:firstColumn="1" w:lastColumn="0" w:noHBand="0" w:noVBand="1"/>
      </w:tblPr>
      <w:tblGrid>
        <w:gridCol w:w="800"/>
        <w:gridCol w:w="4900"/>
        <w:gridCol w:w="1280"/>
        <w:gridCol w:w="1520"/>
        <w:gridCol w:w="1120"/>
      </w:tblGrid>
      <w:tr w:rsidR="00414554" w:rsidRPr="00414554" w14:paraId="5C9AB7AB" w14:textId="77777777" w:rsidTr="00414554">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ED15332"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7F7186C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414D0D9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440F067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0F76D37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Response from Bidder </w:t>
            </w:r>
          </w:p>
        </w:tc>
      </w:tr>
      <w:tr w:rsidR="00414554" w:rsidRPr="00414554" w14:paraId="79D45755" w14:textId="77777777" w:rsidTr="00414554">
        <w:trPr>
          <w:trHeight w:val="264"/>
        </w:trPr>
        <w:tc>
          <w:tcPr>
            <w:tcW w:w="800" w:type="dxa"/>
            <w:tcBorders>
              <w:top w:val="nil"/>
              <w:left w:val="single" w:sz="4" w:space="0" w:color="auto"/>
              <w:bottom w:val="single" w:sz="4" w:space="0" w:color="auto"/>
              <w:right w:val="single" w:sz="4" w:space="0" w:color="auto"/>
            </w:tcBorders>
            <w:vAlign w:val="center"/>
            <w:hideMark/>
          </w:tcPr>
          <w:p w14:paraId="3685139B"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414554">
              <w:rPr>
                <w:rFonts w:ascii="72" w:hAnsi="72" w:cs="72"/>
                <w:b/>
                <w:bCs/>
                <w:color w:val="000000"/>
                <w:sz w:val="20"/>
                <w:szCs w:val="20"/>
                <w:lang w:val="en-ZA" w:eastAsia="en-ZA"/>
              </w:rPr>
              <w:t>1</w:t>
            </w:r>
          </w:p>
        </w:tc>
        <w:tc>
          <w:tcPr>
            <w:tcW w:w="7700" w:type="dxa"/>
            <w:gridSpan w:val="3"/>
            <w:tcBorders>
              <w:top w:val="single" w:sz="4" w:space="0" w:color="auto"/>
              <w:left w:val="nil"/>
              <w:bottom w:val="single" w:sz="4" w:space="0" w:color="auto"/>
              <w:right w:val="single" w:sz="4" w:space="0" w:color="auto"/>
            </w:tcBorders>
            <w:vAlign w:val="center"/>
            <w:hideMark/>
          </w:tcPr>
          <w:p w14:paraId="2A4DFE25"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414554">
              <w:rPr>
                <w:rFonts w:ascii="72" w:hAnsi="72" w:cs="72"/>
                <w:b/>
                <w:bCs/>
                <w:color w:val="000000"/>
                <w:sz w:val="20"/>
                <w:szCs w:val="20"/>
                <w:lang w:val="en-ZA" w:eastAsia="en-ZA"/>
              </w:rPr>
              <w:t xml:space="preserve">Fire protection system design </w:t>
            </w:r>
          </w:p>
        </w:tc>
        <w:tc>
          <w:tcPr>
            <w:tcW w:w="1120" w:type="dxa"/>
            <w:tcBorders>
              <w:top w:val="nil"/>
              <w:left w:val="nil"/>
              <w:bottom w:val="single" w:sz="4" w:space="0" w:color="auto"/>
              <w:right w:val="single" w:sz="4" w:space="0" w:color="auto"/>
            </w:tcBorders>
            <w:vAlign w:val="center"/>
            <w:hideMark/>
          </w:tcPr>
          <w:p w14:paraId="0D1BAD4F"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w:t>
            </w:r>
          </w:p>
        </w:tc>
      </w:tr>
      <w:tr w:rsidR="00414554" w:rsidRPr="00414554" w14:paraId="0DBA8F1C" w14:textId="77777777" w:rsidTr="00414554">
        <w:trPr>
          <w:trHeight w:val="1584"/>
        </w:trPr>
        <w:tc>
          <w:tcPr>
            <w:tcW w:w="800" w:type="dxa"/>
            <w:tcBorders>
              <w:top w:val="nil"/>
              <w:left w:val="single" w:sz="4" w:space="0" w:color="auto"/>
              <w:bottom w:val="single" w:sz="4" w:space="0" w:color="auto"/>
              <w:right w:val="single" w:sz="4" w:space="0" w:color="auto"/>
            </w:tcBorders>
            <w:vAlign w:val="center"/>
            <w:hideMark/>
          </w:tcPr>
          <w:p w14:paraId="62275B74"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414554">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1AEC497C"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The Bidder shall submit a Fire Protection Services design philosophy, covering aspects such as the fire protection/detection assessment, system and component description, system sizing approach, system design and construction codes, and system process (diagram). </w:t>
            </w:r>
          </w:p>
        </w:tc>
        <w:tc>
          <w:tcPr>
            <w:tcW w:w="1280" w:type="dxa"/>
            <w:tcBorders>
              <w:top w:val="nil"/>
              <w:left w:val="nil"/>
              <w:bottom w:val="single" w:sz="4" w:space="0" w:color="auto"/>
              <w:right w:val="single" w:sz="4" w:space="0" w:color="auto"/>
            </w:tcBorders>
            <w:vAlign w:val="center"/>
            <w:hideMark/>
          </w:tcPr>
          <w:p w14:paraId="75CBD370"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77B7523"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414554">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6498686" w14:textId="77777777" w:rsidR="00414554" w:rsidRPr="00414554" w:rsidRDefault="00414554" w:rsidP="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414554">
              <w:rPr>
                <w:rFonts w:ascii="72" w:hAnsi="72" w:cs="72"/>
                <w:color w:val="000000"/>
                <w:sz w:val="20"/>
                <w:szCs w:val="20"/>
                <w:lang w:val="en-ZA" w:eastAsia="en-ZA"/>
              </w:rPr>
              <w:t xml:space="preserve"> </w:t>
            </w:r>
          </w:p>
        </w:tc>
      </w:tr>
    </w:tbl>
    <w:p w14:paraId="514749C0" w14:textId="77777777" w:rsidR="00414554" w:rsidRDefault="00414554" w:rsidP="00414554">
      <w:pPr>
        <w:pStyle w:val="BodyText"/>
      </w:pPr>
    </w:p>
    <w:p w14:paraId="49F35C85" w14:textId="07BA49FE" w:rsidR="00414554" w:rsidRDefault="00414554" w:rsidP="0090311C">
      <w:pPr>
        <w:pStyle w:val="Heading2"/>
      </w:pPr>
      <w:r w:rsidRPr="00414554">
        <w:t>WATER SUPPLY AND RETICULATION</w:t>
      </w:r>
    </w:p>
    <w:p w14:paraId="1968FF8B" w14:textId="001ED7EE" w:rsidR="0090311C" w:rsidRDefault="0090311C" w:rsidP="0090311C">
      <w:pPr>
        <w:pStyle w:val="Caption"/>
        <w:keepNext/>
        <w:jc w:val="left"/>
      </w:pPr>
      <w:r>
        <w:t xml:space="preserve">Table </w:t>
      </w:r>
      <w:r>
        <w:fldChar w:fldCharType="begin"/>
      </w:r>
      <w:r>
        <w:instrText xml:space="preserve"> SEQ Table \* ARABIC </w:instrText>
      </w:r>
      <w:r>
        <w:fldChar w:fldCharType="separate"/>
      </w:r>
      <w:r w:rsidR="00B020C3">
        <w:rPr>
          <w:noProof/>
        </w:rPr>
        <w:t>35</w:t>
      </w:r>
      <w:r>
        <w:fldChar w:fldCharType="end"/>
      </w:r>
      <w:r>
        <w:t xml:space="preserve"> </w:t>
      </w:r>
      <w:r w:rsidRPr="0090311C">
        <w:t>Water Supply and Reticulation Schedule</w:t>
      </w:r>
    </w:p>
    <w:tbl>
      <w:tblPr>
        <w:tblW w:w="9620" w:type="dxa"/>
        <w:tblLook w:val="04A0" w:firstRow="1" w:lastRow="0" w:firstColumn="1" w:lastColumn="0" w:noHBand="0" w:noVBand="1"/>
      </w:tblPr>
      <w:tblGrid>
        <w:gridCol w:w="800"/>
        <w:gridCol w:w="4900"/>
        <w:gridCol w:w="1280"/>
        <w:gridCol w:w="1520"/>
        <w:gridCol w:w="1120"/>
      </w:tblGrid>
      <w:tr w:rsidR="0090311C" w:rsidRPr="0090311C" w14:paraId="4B96A111" w14:textId="77777777" w:rsidTr="0090311C">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467991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0568F5C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26AA894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7761071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6058D95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Response from Bidder </w:t>
            </w:r>
          </w:p>
        </w:tc>
      </w:tr>
      <w:tr w:rsidR="0090311C" w:rsidRPr="0090311C" w14:paraId="5DD32683"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6CADE76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1</w:t>
            </w:r>
          </w:p>
        </w:tc>
        <w:tc>
          <w:tcPr>
            <w:tcW w:w="7700" w:type="dxa"/>
            <w:gridSpan w:val="3"/>
            <w:tcBorders>
              <w:top w:val="single" w:sz="4" w:space="0" w:color="auto"/>
              <w:left w:val="nil"/>
              <w:bottom w:val="single" w:sz="4" w:space="0" w:color="auto"/>
              <w:right w:val="single" w:sz="4" w:space="0" w:color="auto"/>
            </w:tcBorders>
            <w:vAlign w:val="center"/>
            <w:hideMark/>
          </w:tcPr>
          <w:p w14:paraId="66947A7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Potable and Process Water Supply and Reticulation System </w:t>
            </w:r>
          </w:p>
        </w:tc>
        <w:tc>
          <w:tcPr>
            <w:tcW w:w="1120" w:type="dxa"/>
            <w:tcBorders>
              <w:top w:val="nil"/>
              <w:left w:val="nil"/>
              <w:bottom w:val="single" w:sz="4" w:space="0" w:color="auto"/>
              <w:right w:val="single" w:sz="4" w:space="0" w:color="auto"/>
            </w:tcBorders>
            <w:vAlign w:val="center"/>
            <w:hideMark/>
          </w:tcPr>
          <w:p w14:paraId="692C26A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74B45A99" w14:textId="77777777" w:rsidTr="0090311C">
        <w:trPr>
          <w:trHeight w:val="1848"/>
        </w:trPr>
        <w:tc>
          <w:tcPr>
            <w:tcW w:w="800" w:type="dxa"/>
            <w:tcBorders>
              <w:top w:val="nil"/>
              <w:left w:val="single" w:sz="4" w:space="0" w:color="auto"/>
              <w:bottom w:val="single" w:sz="4" w:space="0" w:color="auto"/>
              <w:right w:val="single" w:sz="4" w:space="0" w:color="auto"/>
            </w:tcBorders>
            <w:vAlign w:val="center"/>
            <w:hideMark/>
          </w:tcPr>
          <w:p w14:paraId="08794DA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30A3CB6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The Bidder submits a Potable and Process Water Supply and Reticulation Design Philosophy Report. The report shall include system and component descriptions, system sizing approach, applicable system design and construction codes, treatment of water for cleaning PV modules, monitoring mechanisms, etc. </w:t>
            </w:r>
          </w:p>
        </w:tc>
        <w:tc>
          <w:tcPr>
            <w:tcW w:w="1280" w:type="dxa"/>
            <w:tcBorders>
              <w:top w:val="nil"/>
              <w:left w:val="nil"/>
              <w:bottom w:val="single" w:sz="4" w:space="0" w:color="auto"/>
              <w:right w:val="single" w:sz="4" w:space="0" w:color="auto"/>
            </w:tcBorders>
            <w:vAlign w:val="center"/>
            <w:hideMark/>
          </w:tcPr>
          <w:p w14:paraId="16BE941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2845261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FD3A02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bl>
    <w:p w14:paraId="4887C2E2" w14:textId="22EBAE77" w:rsidR="00414554" w:rsidRDefault="0090311C" w:rsidP="0090311C">
      <w:pPr>
        <w:pStyle w:val="Heading2"/>
      </w:pPr>
      <w:r w:rsidRPr="0090311C">
        <w:t>HEATING, VENTILATION AND AIR CONDITIONING (HVAC)</w:t>
      </w:r>
    </w:p>
    <w:p w14:paraId="0083B6D1" w14:textId="6268DA42" w:rsidR="0090311C" w:rsidRDefault="0090311C" w:rsidP="0090311C">
      <w:pPr>
        <w:pStyle w:val="Caption"/>
        <w:keepNext/>
        <w:jc w:val="left"/>
      </w:pPr>
      <w:r>
        <w:t xml:space="preserve">Table </w:t>
      </w:r>
      <w:r>
        <w:fldChar w:fldCharType="begin"/>
      </w:r>
      <w:r>
        <w:instrText xml:space="preserve"> SEQ Table \* ARABIC </w:instrText>
      </w:r>
      <w:r>
        <w:fldChar w:fldCharType="separate"/>
      </w:r>
      <w:r w:rsidR="00B020C3">
        <w:rPr>
          <w:noProof/>
        </w:rPr>
        <w:t>36</w:t>
      </w:r>
      <w:r>
        <w:fldChar w:fldCharType="end"/>
      </w:r>
      <w:r>
        <w:t xml:space="preserve"> </w:t>
      </w:r>
      <w:r w:rsidRPr="00417C15">
        <w:t xml:space="preserve"> HVAC Schedule</w:t>
      </w:r>
    </w:p>
    <w:tbl>
      <w:tblPr>
        <w:tblW w:w="9620" w:type="dxa"/>
        <w:tblLook w:val="04A0" w:firstRow="1" w:lastRow="0" w:firstColumn="1" w:lastColumn="0" w:noHBand="0" w:noVBand="1"/>
      </w:tblPr>
      <w:tblGrid>
        <w:gridCol w:w="800"/>
        <w:gridCol w:w="4900"/>
        <w:gridCol w:w="1280"/>
        <w:gridCol w:w="1520"/>
        <w:gridCol w:w="1120"/>
      </w:tblGrid>
      <w:tr w:rsidR="0090311C" w:rsidRPr="0090311C" w14:paraId="55395B7C" w14:textId="77777777" w:rsidTr="0090311C">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3881C0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F2F2F2"/>
            <w:vAlign w:val="center"/>
            <w:hideMark/>
          </w:tcPr>
          <w:p w14:paraId="17A7292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F2F2F2"/>
            <w:vAlign w:val="center"/>
            <w:hideMark/>
          </w:tcPr>
          <w:p w14:paraId="02E1D4D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F2F2F2"/>
            <w:vAlign w:val="center"/>
            <w:hideMark/>
          </w:tcPr>
          <w:p w14:paraId="2CAFCC8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F2F2F2"/>
            <w:vAlign w:val="center"/>
            <w:hideMark/>
          </w:tcPr>
          <w:p w14:paraId="6F456B7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Response from Bidder </w:t>
            </w:r>
          </w:p>
        </w:tc>
      </w:tr>
      <w:tr w:rsidR="0090311C" w:rsidRPr="0090311C" w14:paraId="1872B3CF"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147787C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48A0AE1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HVAC system design </w:t>
            </w:r>
          </w:p>
        </w:tc>
        <w:tc>
          <w:tcPr>
            <w:tcW w:w="1280" w:type="dxa"/>
            <w:tcBorders>
              <w:top w:val="nil"/>
              <w:left w:val="nil"/>
              <w:bottom w:val="single" w:sz="4" w:space="0" w:color="auto"/>
              <w:right w:val="single" w:sz="4" w:space="0" w:color="auto"/>
            </w:tcBorders>
            <w:vAlign w:val="center"/>
            <w:hideMark/>
          </w:tcPr>
          <w:p w14:paraId="574294A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304E63C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4A5776B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37545BDB" w14:textId="77777777" w:rsidTr="0090311C">
        <w:trPr>
          <w:trHeight w:val="3168"/>
        </w:trPr>
        <w:tc>
          <w:tcPr>
            <w:tcW w:w="800" w:type="dxa"/>
            <w:tcBorders>
              <w:top w:val="nil"/>
              <w:left w:val="single" w:sz="4" w:space="0" w:color="auto"/>
              <w:bottom w:val="single" w:sz="4" w:space="0" w:color="auto"/>
              <w:right w:val="single" w:sz="4" w:space="0" w:color="auto"/>
            </w:tcBorders>
            <w:vAlign w:val="center"/>
            <w:hideMark/>
          </w:tcPr>
          <w:p w14:paraId="0368D7C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682BB7E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The Bidder submits a HVAC Services Design Philosophy Report. The report shall include system and component descriptions, system sizing approach, applicable system design and construction codes, etc., thereby documenting the design philosophy for:</w:t>
            </w:r>
            <w:r w:rsidRPr="0090311C">
              <w:rPr>
                <w:rFonts w:ascii="72" w:hAnsi="72" w:cs="72"/>
                <w:color w:val="000000"/>
                <w:sz w:val="20"/>
                <w:szCs w:val="20"/>
                <w:lang w:val="en-ZA" w:eastAsia="en-ZA"/>
              </w:rPr>
              <w:br/>
              <w:t xml:space="preserve">-  O&amp;M Control room </w:t>
            </w:r>
            <w:r w:rsidRPr="0090311C">
              <w:rPr>
                <w:rFonts w:ascii="72" w:hAnsi="72" w:cs="72"/>
                <w:color w:val="000000"/>
                <w:sz w:val="20"/>
                <w:szCs w:val="20"/>
                <w:lang w:val="en-ZA" w:eastAsia="en-ZA"/>
              </w:rPr>
              <w:br/>
              <w:t xml:space="preserve">-  O&amp;M Server Room </w:t>
            </w:r>
            <w:r w:rsidRPr="0090311C">
              <w:rPr>
                <w:rFonts w:ascii="72" w:hAnsi="72" w:cs="72"/>
                <w:color w:val="000000"/>
                <w:sz w:val="20"/>
                <w:szCs w:val="20"/>
                <w:lang w:val="en-ZA" w:eastAsia="en-ZA"/>
              </w:rPr>
              <w:br/>
              <w:t xml:space="preserve">-  Offices </w:t>
            </w:r>
            <w:r w:rsidRPr="0090311C">
              <w:rPr>
                <w:rFonts w:ascii="72" w:hAnsi="72" w:cs="72"/>
                <w:color w:val="000000"/>
                <w:sz w:val="20"/>
                <w:szCs w:val="20"/>
                <w:lang w:val="en-ZA" w:eastAsia="en-ZA"/>
              </w:rPr>
              <w:br/>
              <w:t xml:space="preserve">-  O&amp;M Spare Parts Workshop </w:t>
            </w:r>
            <w:r w:rsidRPr="0090311C">
              <w:rPr>
                <w:rFonts w:ascii="72" w:hAnsi="72" w:cs="72"/>
                <w:color w:val="000000"/>
                <w:sz w:val="20"/>
                <w:szCs w:val="20"/>
                <w:lang w:val="en-ZA" w:eastAsia="en-ZA"/>
              </w:rPr>
              <w:br/>
              <w:t xml:space="preserve">-  O&amp;M Ablutions and locker rooms </w:t>
            </w:r>
            <w:r w:rsidRPr="0090311C">
              <w:rPr>
                <w:rFonts w:ascii="72" w:hAnsi="72" w:cs="72"/>
                <w:color w:val="000000"/>
                <w:sz w:val="20"/>
                <w:szCs w:val="20"/>
                <w:lang w:val="en-ZA" w:eastAsia="en-ZA"/>
              </w:rPr>
              <w:br/>
              <w:t xml:space="preserve">-  Inverter stations </w:t>
            </w:r>
            <w:r w:rsidRPr="0090311C">
              <w:rPr>
                <w:rFonts w:ascii="72" w:hAnsi="72" w:cs="72"/>
                <w:color w:val="000000"/>
                <w:sz w:val="20"/>
                <w:szCs w:val="20"/>
                <w:lang w:val="en-ZA" w:eastAsia="en-ZA"/>
              </w:rPr>
              <w:br/>
              <w:t xml:space="preserve">-  Substations </w:t>
            </w:r>
          </w:p>
        </w:tc>
        <w:tc>
          <w:tcPr>
            <w:tcW w:w="1280" w:type="dxa"/>
            <w:tcBorders>
              <w:top w:val="nil"/>
              <w:left w:val="nil"/>
              <w:bottom w:val="single" w:sz="4" w:space="0" w:color="auto"/>
              <w:right w:val="single" w:sz="4" w:space="0" w:color="auto"/>
            </w:tcBorders>
            <w:vAlign w:val="center"/>
            <w:hideMark/>
          </w:tcPr>
          <w:p w14:paraId="7039F57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A8C034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8664AE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bl>
    <w:p w14:paraId="15678D1A" w14:textId="39A70C19" w:rsidR="0090311C" w:rsidRDefault="0090311C" w:rsidP="0090311C">
      <w:pPr>
        <w:pStyle w:val="Heading2"/>
      </w:pPr>
      <w:r w:rsidRPr="0090311C">
        <w:t>MONITORING AND METEOROLOGICAL EQUIPMENT AND INSTRUMENTATION</w:t>
      </w:r>
    </w:p>
    <w:p w14:paraId="79D491A7" w14:textId="75707E5E" w:rsidR="0090311C" w:rsidRDefault="0090311C" w:rsidP="0090311C">
      <w:pPr>
        <w:pStyle w:val="Caption"/>
        <w:keepNext/>
        <w:jc w:val="left"/>
      </w:pPr>
      <w:r>
        <w:t xml:space="preserve">Table </w:t>
      </w:r>
      <w:r>
        <w:fldChar w:fldCharType="begin"/>
      </w:r>
      <w:r>
        <w:instrText xml:space="preserve"> SEQ Table \* ARABIC </w:instrText>
      </w:r>
      <w:r>
        <w:fldChar w:fldCharType="separate"/>
      </w:r>
      <w:r w:rsidR="00B020C3">
        <w:rPr>
          <w:noProof/>
        </w:rPr>
        <w:t>37</w:t>
      </w:r>
      <w:r>
        <w:fldChar w:fldCharType="end"/>
      </w:r>
      <w:r>
        <w:t xml:space="preserve"> </w:t>
      </w:r>
      <w:r w:rsidRPr="00D665BE">
        <w:t xml:space="preserve"> Monitoring and Meteorological Equipment and Instrumentation Schedule</w:t>
      </w:r>
    </w:p>
    <w:tbl>
      <w:tblPr>
        <w:tblW w:w="9620" w:type="dxa"/>
        <w:tblLook w:val="04A0" w:firstRow="1" w:lastRow="0" w:firstColumn="1" w:lastColumn="0" w:noHBand="0" w:noVBand="1"/>
      </w:tblPr>
      <w:tblGrid>
        <w:gridCol w:w="800"/>
        <w:gridCol w:w="4900"/>
        <w:gridCol w:w="1280"/>
        <w:gridCol w:w="1520"/>
        <w:gridCol w:w="1120"/>
      </w:tblGrid>
      <w:tr w:rsidR="0090311C" w:rsidRPr="0090311C" w14:paraId="4A84D98C" w14:textId="77777777" w:rsidTr="0090311C">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928099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50040D8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468754D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50CFD9A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50DD07E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Response from Bidder </w:t>
            </w:r>
          </w:p>
        </w:tc>
      </w:tr>
      <w:tr w:rsidR="0090311C" w:rsidRPr="0090311C" w14:paraId="79D2CBE3"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659AA54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78C3715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General </w:t>
            </w:r>
          </w:p>
        </w:tc>
        <w:tc>
          <w:tcPr>
            <w:tcW w:w="1280" w:type="dxa"/>
            <w:tcBorders>
              <w:top w:val="nil"/>
              <w:left w:val="nil"/>
              <w:bottom w:val="single" w:sz="4" w:space="0" w:color="auto"/>
              <w:right w:val="single" w:sz="4" w:space="0" w:color="auto"/>
            </w:tcBorders>
            <w:vAlign w:val="center"/>
            <w:hideMark/>
          </w:tcPr>
          <w:p w14:paraId="7CDF89D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26B8E84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1EB3FBE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6AA52556"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26E4CBE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326F7AA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No. of meteorological stations </w:t>
            </w:r>
          </w:p>
        </w:tc>
        <w:tc>
          <w:tcPr>
            <w:tcW w:w="1280" w:type="dxa"/>
            <w:tcBorders>
              <w:top w:val="nil"/>
              <w:left w:val="nil"/>
              <w:bottom w:val="single" w:sz="4" w:space="0" w:color="auto"/>
              <w:right w:val="single" w:sz="4" w:space="0" w:color="auto"/>
            </w:tcBorders>
            <w:vAlign w:val="center"/>
            <w:hideMark/>
          </w:tcPr>
          <w:p w14:paraId="79C0CCF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7484862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4 </w:t>
            </w:r>
          </w:p>
        </w:tc>
        <w:tc>
          <w:tcPr>
            <w:tcW w:w="1120" w:type="dxa"/>
            <w:tcBorders>
              <w:top w:val="nil"/>
              <w:left w:val="nil"/>
              <w:bottom w:val="single" w:sz="4" w:space="0" w:color="auto"/>
              <w:right w:val="single" w:sz="4" w:space="0" w:color="auto"/>
            </w:tcBorders>
            <w:vAlign w:val="center"/>
            <w:hideMark/>
          </w:tcPr>
          <w:p w14:paraId="1B1AB52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0B6E438B"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5C96319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2</w:t>
            </w:r>
          </w:p>
        </w:tc>
        <w:tc>
          <w:tcPr>
            <w:tcW w:w="7700" w:type="dxa"/>
            <w:gridSpan w:val="3"/>
            <w:tcBorders>
              <w:top w:val="single" w:sz="4" w:space="0" w:color="auto"/>
              <w:left w:val="nil"/>
              <w:bottom w:val="single" w:sz="4" w:space="0" w:color="auto"/>
              <w:right w:val="single" w:sz="4" w:space="0" w:color="auto"/>
            </w:tcBorders>
            <w:vAlign w:val="center"/>
            <w:hideMark/>
          </w:tcPr>
          <w:p w14:paraId="08F9C73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Meteorological Station Equipment and Instrumentation </w:t>
            </w:r>
          </w:p>
        </w:tc>
        <w:tc>
          <w:tcPr>
            <w:tcW w:w="1120" w:type="dxa"/>
            <w:tcBorders>
              <w:top w:val="nil"/>
              <w:left w:val="nil"/>
              <w:bottom w:val="single" w:sz="4" w:space="0" w:color="auto"/>
              <w:right w:val="single" w:sz="4" w:space="0" w:color="auto"/>
            </w:tcBorders>
            <w:vAlign w:val="center"/>
            <w:hideMark/>
          </w:tcPr>
          <w:p w14:paraId="715CAD3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7D277FB7"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2021EB4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2.1</w:t>
            </w:r>
          </w:p>
        </w:tc>
        <w:tc>
          <w:tcPr>
            <w:tcW w:w="7700" w:type="dxa"/>
            <w:gridSpan w:val="3"/>
            <w:tcBorders>
              <w:top w:val="single" w:sz="4" w:space="0" w:color="auto"/>
              <w:left w:val="nil"/>
              <w:bottom w:val="single" w:sz="4" w:space="0" w:color="auto"/>
              <w:right w:val="single" w:sz="4" w:space="0" w:color="auto"/>
            </w:tcBorders>
            <w:vAlign w:val="center"/>
            <w:hideMark/>
          </w:tcPr>
          <w:p w14:paraId="504B32E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Irradiance </w:t>
            </w:r>
          </w:p>
        </w:tc>
        <w:tc>
          <w:tcPr>
            <w:tcW w:w="1120" w:type="dxa"/>
            <w:tcBorders>
              <w:top w:val="nil"/>
              <w:left w:val="nil"/>
              <w:bottom w:val="single" w:sz="4" w:space="0" w:color="auto"/>
              <w:right w:val="single" w:sz="4" w:space="0" w:color="auto"/>
            </w:tcBorders>
            <w:vAlign w:val="center"/>
            <w:hideMark/>
          </w:tcPr>
          <w:p w14:paraId="6FED497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3E40F18A"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6F5B7F7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2.1.1 </w:t>
            </w:r>
          </w:p>
        </w:tc>
        <w:tc>
          <w:tcPr>
            <w:tcW w:w="4900" w:type="dxa"/>
            <w:tcBorders>
              <w:top w:val="nil"/>
              <w:left w:val="nil"/>
              <w:bottom w:val="single" w:sz="4" w:space="0" w:color="auto"/>
              <w:right w:val="single" w:sz="4" w:space="0" w:color="auto"/>
            </w:tcBorders>
            <w:vAlign w:val="center"/>
            <w:hideMark/>
          </w:tcPr>
          <w:p w14:paraId="24371A4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No. of Pyranometer installed at Horizontal plane to measure GHI </w:t>
            </w:r>
          </w:p>
        </w:tc>
        <w:tc>
          <w:tcPr>
            <w:tcW w:w="1280" w:type="dxa"/>
            <w:tcBorders>
              <w:top w:val="nil"/>
              <w:left w:val="nil"/>
              <w:bottom w:val="single" w:sz="4" w:space="0" w:color="auto"/>
              <w:right w:val="single" w:sz="4" w:space="0" w:color="auto"/>
            </w:tcBorders>
            <w:vAlign w:val="center"/>
            <w:hideMark/>
          </w:tcPr>
          <w:p w14:paraId="70F717D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525A5FF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4 </w:t>
            </w:r>
          </w:p>
        </w:tc>
        <w:tc>
          <w:tcPr>
            <w:tcW w:w="1120" w:type="dxa"/>
            <w:tcBorders>
              <w:top w:val="nil"/>
              <w:left w:val="nil"/>
              <w:bottom w:val="single" w:sz="4" w:space="0" w:color="auto"/>
              <w:right w:val="single" w:sz="4" w:space="0" w:color="auto"/>
            </w:tcBorders>
            <w:vAlign w:val="center"/>
            <w:hideMark/>
          </w:tcPr>
          <w:p w14:paraId="7021081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631C0D41"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5C7F0D2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2.1.2 </w:t>
            </w:r>
          </w:p>
        </w:tc>
        <w:tc>
          <w:tcPr>
            <w:tcW w:w="4900" w:type="dxa"/>
            <w:tcBorders>
              <w:top w:val="nil"/>
              <w:left w:val="nil"/>
              <w:bottom w:val="single" w:sz="4" w:space="0" w:color="auto"/>
              <w:right w:val="single" w:sz="4" w:space="0" w:color="auto"/>
            </w:tcBorders>
            <w:vAlign w:val="center"/>
            <w:hideMark/>
          </w:tcPr>
          <w:p w14:paraId="1129739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No. of Pyranometer installed at POA to measure POA irradiance </w:t>
            </w:r>
          </w:p>
        </w:tc>
        <w:tc>
          <w:tcPr>
            <w:tcW w:w="1280" w:type="dxa"/>
            <w:tcBorders>
              <w:top w:val="nil"/>
              <w:left w:val="nil"/>
              <w:bottom w:val="single" w:sz="4" w:space="0" w:color="auto"/>
              <w:right w:val="single" w:sz="4" w:space="0" w:color="auto"/>
            </w:tcBorders>
            <w:vAlign w:val="center"/>
            <w:hideMark/>
          </w:tcPr>
          <w:p w14:paraId="7E43D4B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0B45976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4 </w:t>
            </w:r>
          </w:p>
        </w:tc>
        <w:tc>
          <w:tcPr>
            <w:tcW w:w="1120" w:type="dxa"/>
            <w:tcBorders>
              <w:top w:val="nil"/>
              <w:left w:val="nil"/>
              <w:bottom w:val="single" w:sz="4" w:space="0" w:color="auto"/>
              <w:right w:val="single" w:sz="4" w:space="0" w:color="auto"/>
            </w:tcBorders>
            <w:vAlign w:val="center"/>
            <w:hideMark/>
          </w:tcPr>
          <w:p w14:paraId="07CD1E9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6C36BD57" w14:textId="77777777" w:rsidTr="0090311C">
        <w:trPr>
          <w:trHeight w:val="1848"/>
        </w:trPr>
        <w:tc>
          <w:tcPr>
            <w:tcW w:w="800" w:type="dxa"/>
            <w:tcBorders>
              <w:top w:val="nil"/>
              <w:left w:val="single" w:sz="4" w:space="0" w:color="auto"/>
              <w:bottom w:val="single" w:sz="4" w:space="0" w:color="auto"/>
              <w:right w:val="single" w:sz="4" w:space="0" w:color="auto"/>
            </w:tcBorders>
            <w:vAlign w:val="center"/>
            <w:hideMark/>
          </w:tcPr>
          <w:p w14:paraId="4635548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2.1.3 </w:t>
            </w:r>
          </w:p>
        </w:tc>
        <w:tc>
          <w:tcPr>
            <w:tcW w:w="4900" w:type="dxa"/>
            <w:tcBorders>
              <w:top w:val="nil"/>
              <w:left w:val="nil"/>
              <w:bottom w:val="single" w:sz="4" w:space="0" w:color="auto"/>
              <w:right w:val="single" w:sz="4" w:space="0" w:color="auto"/>
            </w:tcBorders>
            <w:vAlign w:val="center"/>
            <w:hideMark/>
          </w:tcPr>
          <w:p w14:paraId="06F77CD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No. of albedometers for bifacial modules:</w:t>
            </w:r>
            <w:r w:rsidRPr="0090311C">
              <w:rPr>
                <w:rFonts w:ascii="72" w:hAnsi="72" w:cs="72"/>
                <w:color w:val="000000"/>
                <w:sz w:val="20"/>
                <w:szCs w:val="20"/>
                <w:lang w:val="en-ZA" w:eastAsia="en-ZA"/>
              </w:rPr>
              <w:br/>
            </w:r>
            <w:r w:rsidRPr="0090311C">
              <w:rPr>
                <w:rFonts w:ascii="72" w:hAnsi="72" w:cs="72"/>
                <w:color w:val="000000"/>
                <w:sz w:val="20"/>
                <w:szCs w:val="20"/>
                <w:lang w:val="en-ZA" w:eastAsia="en-ZA"/>
              </w:rPr>
              <w:br/>
              <w:t xml:space="preserve">No. horizontally mounted albedometer installed away from the solar array in an unobstructed area  </w:t>
            </w:r>
            <w:r w:rsidRPr="0090311C">
              <w:rPr>
                <w:rFonts w:ascii="72" w:hAnsi="72" w:cs="72"/>
                <w:color w:val="000000"/>
                <w:sz w:val="20"/>
                <w:szCs w:val="20"/>
                <w:lang w:val="en-ZA" w:eastAsia="en-ZA"/>
              </w:rPr>
              <w:br/>
              <w:t>OR</w:t>
            </w:r>
            <w:r w:rsidRPr="0090311C">
              <w:rPr>
                <w:rFonts w:ascii="72" w:hAnsi="72" w:cs="72"/>
                <w:color w:val="000000"/>
                <w:sz w:val="20"/>
                <w:szCs w:val="20"/>
                <w:lang w:val="en-ZA" w:eastAsia="en-ZA"/>
              </w:rPr>
              <w:br/>
              <w:t>No. of in-plane rear-side irradiance albedometers</w:t>
            </w:r>
          </w:p>
        </w:tc>
        <w:tc>
          <w:tcPr>
            <w:tcW w:w="1280" w:type="dxa"/>
            <w:tcBorders>
              <w:top w:val="nil"/>
              <w:left w:val="nil"/>
              <w:bottom w:val="single" w:sz="4" w:space="0" w:color="auto"/>
              <w:right w:val="single" w:sz="4" w:space="0" w:color="auto"/>
            </w:tcBorders>
            <w:vAlign w:val="center"/>
            <w:hideMark/>
          </w:tcPr>
          <w:p w14:paraId="5F7CB20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4DC758D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br/>
            </w:r>
            <w:r w:rsidRPr="0090311C">
              <w:rPr>
                <w:rFonts w:ascii="72" w:hAnsi="72" w:cs="72"/>
                <w:color w:val="000000"/>
                <w:sz w:val="20"/>
                <w:szCs w:val="20"/>
                <w:lang w:val="en-ZA" w:eastAsia="en-ZA"/>
              </w:rPr>
              <w:br/>
              <w:t xml:space="preserve">≥ 3 </w:t>
            </w:r>
            <w:r w:rsidRPr="0090311C">
              <w:rPr>
                <w:rFonts w:ascii="72" w:hAnsi="72" w:cs="72"/>
                <w:color w:val="000000"/>
                <w:sz w:val="20"/>
                <w:szCs w:val="20"/>
                <w:lang w:val="en-ZA" w:eastAsia="en-ZA"/>
              </w:rPr>
              <w:br/>
            </w:r>
            <w:r w:rsidRPr="0090311C">
              <w:rPr>
                <w:rFonts w:ascii="72" w:hAnsi="72" w:cs="72"/>
                <w:color w:val="000000"/>
                <w:sz w:val="20"/>
                <w:szCs w:val="20"/>
                <w:lang w:val="en-ZA" w:eastAsia="en-ZA"/>
              </w:rPr>
              <w:br/>
              <w:t>OR</w:t>
            </w:r>
            <w:r w:rsidRPr="0090311C">
              <w:rPr>
                <w:rFonts w:ascii="72" w:hAnsi="72" w:cs="72"/>
                <w:color w:val="000000"/>
                <w:sz w:val="20"/>
                <w:szCs w:val="20"/>
                <w:lang w:val="en-ZA" w:eastAsia="en-ZA"/>
              </w:rPr>
              <w:br/>
            </w:r>
            <w:r w:rsidRPr="0090311C">
              <w:rPr>
                <w:rFonts w:ascii="72" w:hAnsi="72" w:cs="72"/>
                <w:color w:val="000000"/>
                <w:sz w:val="20"/>
                <w:szCs w:val="20"/>
                <w:lang w:val="en-ZA" w:eastAsia="en-ZA"/>
              </w:rPr>
              <w:br/>
              <w:t xml:space="preserve">≥ 9 </w:t>
            </w:r>
          </w:p>
        </w:tc>
        <w:tc>
          <w:tcPr>
            <w:tcW w:w="1120" w:type="dxa"/>
            <w:tcBorders>
              <w:top w:val="nil"/>
              <w:left w:val="nil"/>
              <w:bottom w:val="single" w:sz="4" w:space="0" w:color="auto"/>
              <w:right w:val="single" w:sz="4" w:space="0" w:color="auto"/>
            </w:tcBorders>
            <w:vAlign w:val="center"/>
            <w:hideMark/>
          </w:tcPr>
          <w:p w14:paraId="73A7175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0B264E9F"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0B0AABE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2.1.4 </w:t>
            </w:r>
          </w:p>
        </w:tc>
        <w:tc>
          <w:tcPr>
            <w:tcW w:w="4900" w:type="dxa"/>
            <w:tcBorders>
              <w:top w:val="nil"/>
              <w:left w:val="nil"/>
              <w:bottom w:val="single" w:sz="4" w:space="0" w:color="auto"/>
              <w:right w:val="single" w:sz="4" w:space="0" w:color="auto"/>
            </w:tcBorders>
            <w:vAlign w:val="center"/>
            <w:hideMark/>
          </w:tcPr>
          <w:p w14:paraId="33720CD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 type </w:t>
            </w:r>
          </w:p>
        </w:tc>
        <w:tc>
          <w:tcPr>
            <w:tcW w:w="1280" w:type="dxa"/>
            <w:tcBorders>
              <w:top w:val="nil"/>
              <w:left w:val="nil"/>
              <w:bottom w:val="single" w:sz="4" w:space="0" w:color="auto"/>
              <w:right w:val="single" w:sz="4" w:space="0" w:color="auto"/>
            </w:tcBorders>
            <w:vAlign w:val="center"/>
            <w:hideMark/>
          </w:tcPr>
          <w:p w14:paraId="3963965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3C8B08E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3CE07CF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4DA03817"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57A2E32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2.1.5 </w:t>
            </w:r>
          </w:p>
        </w:tc>
        <w:tc>
          <w:tcPr>
            <w:tcW w:w="4900" w:type="dxa"/>
            <w:tcBorders>
              <w:top w:val="nil"/>
              <w:left w:val="nil"/>
              <w:bottom w:val="single" w:sz="4" w:space="0" w:color="auto"/>
              <w:right w:val="single" w:sz="4" w:space="0" w:color="auto"/>
            </w:tcBorders>
            <w:vAlign w:val="center"/>
            <w:hideMark/>
          </w:tcPr>
          <w:p w14:paraId="1EF1549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Class (according to ISO 9060) </w:t>
            </w:r>
          </w:p>
        </w:tc>
        <w:tc>
          <w:tcPr>
            <w:tcW w:w="1280" w:type="dxa"/>
            <w:tcBorders>
              <w:top w:val="nil"/>
              <w:left w:val="nil"/>
              <w:bottom w:val="single" w:sz="4" w:space="0" w:color="auto"/>
              <w:right w:val="single" w:sz="4" w:space="0" w:color="auto"/>
            </w:tcBorders>
            <w:vAlign w:val="center"/>
            <w:hideMark/>
          </w:tcPr>
          <w:p w14:paraId="2B47F82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0306F5D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Second </w:t>
            </w:r>
          </w:p>
        </w:tc>
        <w:tc>
          <w:tcPr>
            <w:tcW w:w="1120" w:type="dxa"/>
            <w:tcBorders>
              <w:top w:val="nil"/>
              <w:left w:val="nil"/>
              <w:bottom w:val="single" w:sz="4" w:space="0" w:color="auto"/>
              <w:right w:val="single" w:sz="4" w:space="0" w:color="auto"/>
            </w:tcBorders>
            <w:vAlign w:val="center"/>
            <w:hideMark/>
          </w:tcPr>
          <w:p w14:paraId="3D10EEA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30089883"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1694966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2.1.6 </w:t>
            </w:r>
          </w:p>
        </w:tc>
        <w:tc>
          <w:tcPr>
            <w:tcW w:w="4900" w:type="dxa"/>
            <w:tcBorders>
              <w:top w:val="nil"/>
              <w:left w:val="nil"/>
              <w:bottom w:val="single" w:sz="4" w:space="0" w:color="auto"/>
              <w:right w:val="single" w:sz="4" w:space="0" w:color="auto"/>
            </w:tcBorders>
            <w:vAlign w:val="center"/>
            <w:hideMark/>
          </w:tcPr>
          <w:p w14:paraId="5D5AFBA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Measurement uncertainty </w:t>
            </w:r>
          </w:p>
        </w:tc>
        <w:tc>
          <w:tcPr>
            <w:tcW w:w="1280" w:type="dxa"/>
            <w:tcBorders>
              <w:top w:val="nil"/>
              <w:left w:val="nil"/>
              <w:bottom w:val="single" w:sz="4" w:space="0" w:color="auto"/>
              <w:right w:val="single" w:sz="4" w:space="0" w:color="auto"/>
            </w:tcBorders>
            <w:vAlign w:val="center"/>
            <w:hideMark/>
          </w:tcPr>
          <w:p w14:paraId="0674464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35B7DB4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2% </w:t>
            </w:r>
          </w:p>
        </w:tc>
        <w:tc>
          <w:tcPr>
            <w:tcW w:w="1120" w:type="dxa"/>
            <w:tcBorders>
              <w:top w:val="nil"/>
              <w:left w:val="nil"/>
              <w:bottom w:val="single" w:sz="4" w:space="0" w:color="auto"/>
              <w:right w:val="single" w:sz="4" w:space="0" w:color="auto"/>
            </w:tcBorders>
            <w:vAlign w:val="center"/>
            <w:hideMark/>
          </w:tcPr>
          <w:p w14:paraId="6963AD9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5866B233"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54CF94B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2.1.7 </w:t>
            </w:r>
          </w:p>
        </w:tc>
        <w:tc>
          <w:tcPr>
            <w:tcW w:w="4900" w:type="dxa"/>
            <w:tcBorders>
              <w:top w:val="nil"/>
              <w:left w:val="nil"/>
              <w:bottom w:val="single" w:sz="4" w:space="0" w:color="auto"/>
              <w:right w:val="single" w:sz="4" w:space="0" w:color="auto"/>
            </w:tcBorders>
            <w:vAlign w:val="center"/>
            <w:hideMark/>
          </w:tcPr>
          <w:p w14:paraId="3A88C9A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 data sheet </w:t>
            </w:r>
          </w:p>
        </w:tc>
        <w:tc>
          <w:tcPr>
            <w:tcW w:w="1280" w:type="dxa"/>
            <w:tcBorders>
              <w:top w:val="nil"/>
              <w:left w:val="nil"/>
              <w:bottom w:val="single" w:sz="4" w:space="0" w:color="auto"/>
              <w:right w:val="single" w:sz="4" w:space="0" w:color="auto"/>
            </w:tcBorders>
            <w:vAlign w:val="center"/>
            <w:hideMark/>
          </w:tcPr>
          <w:p w14:paraId="2CAD0D1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5DB399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463E203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12D3F094"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76CF2EA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2.1.8 </w:t>
            </w:r>
          </w:p>
        </w:tc>
        <w:tc>
          <w:tcPr>
            <w:tcW w:w="4900" w:type="dxa"/>
            <w:tcBorders>
              <w:top w:val="nil"/>
              <w:left w:val="nil"/>
              <w:bottom w:val="single" w:sz="4" w:space="0" w:color="auto"/>
              <w:right w:val="single" w:sz="4" w:space="0" w:color="auto"/>
            </w:tcBorders>
            <w:vAlign w:val="center"/>
            <w:hideMark/>
          </w:tcPr>
          <w:p w14:paraId="053DE4F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Calibration certificate </w:t>
            </w:r>
          </w:p>
        </w:tc>
        <w:tc>
          <w:tcPr>
            <w:tcW w:w="1280" w:type="dxa"/>
            <w:tcBorders>
              <w:top w:val="nil"/>
              <w:left w:val="nil"/>
              <w:bottom w:val="single" w:sz="4" w:space="0" w:color="auto"/>
              <w:right w:val="single" w:sz="4" w:space="0" w:color="auto"/>
            </w:tcBorders>
            <w:vAlign w:val="center"/>
            <w:hideMark/>
          </w:tcPr>
          <w:p w14:paraId="328563A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24C863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CC5943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7C054C6D"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67C1152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2.2</w:t>
            </w:r>
          </w:p>
        </w:tc>
        <w:tc>
          <w:tcPr>
            <w:tcW w:w="7700" w:type="dxa"/>
            <w:gridSpan w:val="3"/>
            <w:tcBorders>
              <w:top w:val="single" w:sz="4" w:space="0" w:color="auto"/>
              <w:left w:val="nil"/>
              <w:bottom w:val="single" w:sz="4" w:space="0" w:color="auto"/>
              <w:right w:val="single" w:sz="4" w:space="0" w:color="auto"/>
            </w:tcBorders>
            <w:vAlign w:val="center"/>
            <w:hideMark/>
          </w:tcPr>
          <w:p w14:paraId="7554C27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PV Array Temperature Measurement</w:t>
            </w:r>
            <w:r w:rsidRPr="0090311C">
              <w:rPr>
                <w:rFonts w:ascii="72" w:hAnsi="72" w:cs="72"/>
                <w:b/>
                <w:bCs/>
                <w:color w:val="0078D4"/>
                <w:sz w:val="20"/>
                <w:szCs w:val="20"/>
                <w:lang w:val="en-ZA" w:eastAsia="en-ZA"/>
              </w:rPr>
              <w:t xml:space="preserve"> </w:t>
            </w:r>
            <w:r w:rsidRPr="0090311C">
              <w:rPr>
                <w:rFonts w:ascii="72" w:hAnsi="72" w:cs="72"/>
                <w:b/>
                <w:bCs/>
                <w:color w:val="000000"/>
                <w:sz w:val="20"/>
                <w:szCs w:val="20"/>
                <w:lang w:val="en-ZA" w:eastAsia="en-ZA"/>
              </w:rPr>
              <w:t xml:space="preserve"> </w:t>
            </w:r>
          </w:p>
        </w:tc>
        <w:tc>
          <w:tcPr>
            <w:tcW w:w="1120" w:type="dxa"/>
            <w:tcBorders>
              <w:top w:val="nil"/>
              <w:left w:val="nil"/>
              <w:bottom w:val="single" w:sz="4" w:space="0" w:color="auto"/>
              <w:right w:val="single" w:sz="4" w:space="0" w:color="auto"/>
            </w:tcBorders>
            <w:vAlign w:val="center"/>
            <w:hideMark/>
          </w:tcPr>
          <w:p w14:paraId="4FB55ED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3AD12907"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7251F35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2.2.1 </w:t>
            </w:r>
          </w:p>
        </w:tc>
        <w:tc>
          <w:tcPr>
            <w:tcW w:w="4900" w:type="dxa"/>
            <w:tcBorders>
              <w:top w:val="nil"/>
              <w:left w:val="nil"/>
              <w:bottom w:val="single" w:sz="4" w:space="0" w:color="auto"/>
              <w:right w:val="single" w:sz="4" w:space="0" w:color="auto"/>
            </w:tcBorders>
            <w:vAlign w:val="center"/>
            <w:hideMark/>
          </w:tcPr>
          <w:p w14:paraId="4CF2746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No. of temperature sensors </w:t>
            </w:r>
          </w:p>
        </w:tc>
        <w:tc>
          <w:tcPr>
            <w:tcW w:w="1280" w:type="dxa"/>
            <w:tcBorders>
              <w:top w:val="nil"/>
              <w:left w:val="nil"/>
              <w:bottom w:val="single" w:sz="4" w:space="0" w:color="auto"/>
              <w:right w:val="single" w:sz="4" w:space="0" w:color="auto"/>
            </w:tcBorders>
            <w:vAlign w:val="center"/>
            <w:hideMark/>
          </w:tcPr>
          <w:p w14:paraId="0C696F9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43EB90B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8 </w:t>
            </w:r>
          </w:p>
        </w:tc>
        <w:tc>
          <w:tcPr>
            <w:tcW w:w="1120" w:type="dxa"/>
            <w:tcBorders>
              <w:top w:val="nil"/>
              <w:left w:val="nil"/>
              <w:bottom w:val="single" w:sz="4" w:space="0" w:color="auto"/>
              <w:right w:val="single" w:sz="4" w:space="0" w:color="auto"/>
            </w:tcBorders>
            <w:vAlign w:val="center"/>
            <w:hideMark/>
          </w:tcPr>
          <w:p w14:paraId="3F1C46B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0BBAE51F"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051FCFE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2.2.2 </w:t>
            </w:r>
          </w:p>
        </w:tc>
        <w:tc>
          <w:tcPr>
            <w:tcW w:w="4900" w:type="dxa"/>
            <w:tcBorders>
              <w:top w:val="nil"/>
              <w:left w:val="nil"/>
              <w:bottom w:val="single" w:sz="4" w:space="0" w:color="auto"/>
              <w:right w:val="single" w:sz="4" w:space="0" w:color="auto"/>
            </w:tcBorders>
            <w:vAlign w:val="center"/>
            <w:hideMark/>
          </w:tcPr>
          <w:p w14:paraId="3076B88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Manufacturer </w:t>
            </w:r>
          </w:p>
        </w:tc>
        <w:tc>
          <w:tcPr>
            <w:tcW w:w="1280" w:type="dxa"/>
            <w:tcBorders>
              <w:top w:val="nil"/>
              <w:left w:val="nil"/>
              <w:bottom w:val="single" w:sz="4" w:space="0" w:color="auto"/>
              <w:right w:val="single" w:sz="4" w:space="0" w:color="auto"/>
            </w:tcBorders>
            <w:vAlign w:val="center"/>
            <w:hideMark/>
          </w:tcPr>
          <w:p w14:paraId="5591684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465990A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751041D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6753F35D"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1BF48E3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2.2.3 </w:t>
            </w:r>
          </w:p>
        </w:tc>
        <w:tc>
          <w:tcPr>
            <w:tcW w:w="4900" w:type="dxa"/>
            <w:tcBorders>
              <w:top w:val="nil"/>
              <w:left w:val="nil"/>
              <w:bottom w:val="single" w:sz="4" w:space="0" w:color="auto"/>
              <w:right w:val="single" w:sz="4" w:space="0" w:color="auto"/>
            </w:tcBorders>
            <w:vAlign w:val="center"/>
            <w:hideMark/>
          </w:tcPr>
          <w:p w14:paraId="1001619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Product/Model/Type </w:t>
            </w:r>
          </w:p>
        </w:tc>
        <w:tc>
          <w:tcPr>
            <w:tcW w:w="1280" w:type="dxa"/>
            <w:tcBorders>
              <w:top w:val="nil"/>
              <w:left w:val="nil"/>
              <w:bottom w:val="single" w:sz="4" w:space="0" w:color="auto"/>
              <w:right w:val="single" w:sz="4" w:space="0" w:color="auto"/>
            </w:tcBorders>
            <w:vAlign w:val="center"/>
            <w:hideMark/>
          </w:tcPr>
          <w:p w14:paraId="20090CB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639607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236472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3EC801B4"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1AAC14F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2.2.4 </w:t>
            </w:r>
          </w:p>
        </w:tc>
        <w:tc>
          <w:tcPr>
            <w:tcW w:w="4900" w:type="dxa"/>
            <w:tcBorders>
              <w:top w:val="nil"/>
              <w:left w:val="nil"/>
              <w:bottom w:val="single" w:sz="4" w:space="0" w:color="auto"/>
              <w:right w:val="single" w:sz="4" w:space="0" w:color="auto"/>
            </w:tcBorders>
            <w:vAlign w:val="center"/>
            <w:hideMark/>
          </w:tcPr>
          <w:p w14:paraId="56AD544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 data sheet </w:t>
            </w:r>
          </w:p>
        </w:tc>
        <w:tc>
          <w:tcPr>
            <w:tcW w:w="1280" w:type="dxa"/>
            <w:tcBorders>
              <w:top w:val="nil"/>
              <w:left w:val="nil"/>
              <w:bottom w:val="single" w:sz="4" w:space="0" w:color="auto"/>
              <w:right w:val="single" w:sz="4" w:space="0" w:color="auto"/>
            </w:tcBorders>
            <w:vAlign w:val="center"/>
            <w:hideMark/>
          </w:tcPr>
          <w:p w14:paraId="5287B82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BB0BA7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5EF0CB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37FE06E1"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19F630D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2.2.5 </w:t>
            </w:r>
          </w:p>
        </w:tc>
        <w:tc>
          <w:tcPr>
            <w:tcW w:w="4900" w:type="dxa"/>
            <w:tcBorders>
              <w:top w:val="nil"/>
              <w:left w:val="nil"/>
              <w:bottom w:val="single" w:sz="4" w:space="0" w:color="auto"/>
              <w:right w:val="single" w:sz="4" w:space="0" w:color="auto"/>
            </w:tcBorders>
            <w:vAlign w:val="center"/>
            <w:hideMark/>
          </w:tcPr>
          <w:p w14:paraId="14BC181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Measurement accuracy </w:t>
            </w:r>
          </w:p>
        </w:tc>
        <w:tc>
          <w:tcPr>
            <w:tcW w:w="1280" w:type="dxa"/>
            <w:tcBorders>
              <w:top w:val="nil"/>
              <w:left w:val="nil"/>
              <w:bottom w:val="single" w:sz="4" w:space="0" w:color="auto"/>
              <w:right w:val="single" w:sz="4" w:space="0" w:color="auto"/>
            </w:tcBorders>
            <w:vAlign w:val="center"/>
            <w:hideMark/>
          </w:tcPr>
          <w:p w14:paraId="0EF4495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°C </w:t>
            </w:r>
          </w:p>
        </w:tc>
        <w:tc>
          <w:tcPr>
            <w:tcW w:w="1520" w:type="dxa"/>
            <w:tcBorders>
              <w:top w:val="nil"/>
              <w:left w:val="nil"/>
              <w:bottom w:val="single" w:sz="4" w:space="0" w:color="auto"/>
              <w:right w:val="single" w:sz="4" w:space="0" w:color="auto"/>
            </w:tcBorders>
            <w:vAlign w:val="center"/>
            <w:hideMark/>
          </w:tcPr>
          <w:p w14:paraId="4CADC66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±1 </w:t>
            </w:r>
          </w:p>
        </w:tc>
        <w:tc>
          <w:tcPr>
            <w:tcW w:w="1120" w:type="dxa"/>
            <w:tcBorders>
              <w:top w:val="nil"/>
              <w:left w:val="nil"/>
              <w:bottom w:val="single" w:sz="4" w:space="0" w:color="auto"/>
              <w:right w:val="single" w:sz="4" w:space="0" w:color="auto"/>
            </w:tcBorders>
            <w:vAlign w:val="center"/>
            <w:hideMark/>
          </w:tcPr>
          <w:p w14:paraId="41A026D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1493076B"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275AAF3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2.2.6 </w:t>
            </w:r>
          </w:p>
        </w:tc>
        <w:tc>
          <w:tcPr>
            <w:tcW w:w="4900" w:type="dxa"/>
            <w:tcBorders>
              <w:top w:val="nil"/>
              <w:left w:val="nil"/>
              <w:bottom w:val="single" w:sz="4" w:space="0" w:color="auto"/>
              <w:right w:val="single" w:sz="4" w:space="0" w:color="auto"/>
            </w:tcBorders>
            <w:vAlign w:val="center"/>
            <w:hideMark/>
          </w:tcPr>
          <w:p w14:paraId="5D01BEA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According to IEC 61724-1 or equivalent </w:t>
            </w:r>
          </w:p>
        </w:tc>
        <w:tc>
          <w:tcPr>
            <w:tcW w:w="1280" w:type="dxa"/>
            <w:tcBorders>
              <w:top w:val="nil"/>
              <w:left w:val="nil"/>
              <w:bottom w:val="single" w:sz="4" w:space="0" w:color="auto"/>
              <w:right w:val="single" w:sz="4" w:space="0" w:color="auto"/>
            </w:tcBorders>
            <w:vAlign w:val="center"/>
            <w:hideMark/>
          </w:tcPr>
          <w:p w14:paraId="26FB0FE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089E4D4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C07DC1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58118093"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67905C0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2.2.7 </w:t>
            </w:r>
          </w:p>
        </w:tc>
        <w:tc>
          <w:tcPr>
            <w:tcW w:w="4900" w:type="dxa"/>
            <w:tcBorders>
              <w:top w:val="nil"/>
              <w:left w:val="nil"/>
              <w:bottom w:val="single" w:sz="4" w:space="0" w:color="auto"/>
              <w:right w:val="single" w:sz="4" w:space="0" w:color="auto"/>
            </w:tcBorders>
            <w:vAlign w:val="center"/>
            <w:hideMark/>
          </w:tcPr>
          <w:p w14:paraId="28274F5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Temperature range </w:t>
            </w:r>
          </w:p>
        </w:tc>
        <w:tc>
          <w:tcPr>
            <w:tcW w:w="1280" w:type="dxa"/>
            <w:tcBorders>
              <w:top w:val="nil"/>
              <w:left w:val="nil"/>
              <w:bottom w:val="single" w:sz="4" w:space="0" w:color="auto"/>
              <w:right w:val="single" w:sz="4" w:space="0" w:color="auto"/>
            </w:tcBorders>
            <w:vAlign w:val="center"/>
            <w:hideMark/>
          </w:tcPr>
          <w:p w14:paraId="071A709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°C </w:t>
            </w:r>
          </w:p>
        </w:tc>
        <w:tc>
          <w:tcPr>
            <w:tcW w:w="1520" w:type="dxa"/>
            <w:tcBorders>
              <w:top w:val="nil"/>
              <w:left w:val="nil"/>
              <w:bottom w:val="single" w:sz="4" w:space="0" w:color="auto"/>
              <w:right w:val="single" w:sz="4" w:space="0" w:color="auto"/>
            </w:tcBorders>
            <w:vAlign w:val="center"/>
            <w:hideMark/>
          </w:tcPr>
          <w:p w14:paraId="1C5DA04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-40 to 100°C </w:t>
            </w:r>
          </w:p>
        </w:tc>
        <w:tc>
          <w:tcPr>
            <w:tcW w:w="1120" w:type="dxa"/>
            <w:tcBorders>
              <w:top w:val="nil"/>
              <w:left w:val="nil"/>
              <w:bottom w:val="single" w:sz="4" w:space="0" w:color="auto"/>
              <w:right w:val="single" w:sz="4" w:space="0" w:color="auto"/>
            </w:tcBorders>
            <w:vAlign w:val="center"/>
            <w:hideMark/>
          </w:tcPr>
          <w:p w14:paraId="4EDB8F3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77797658"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327E7A9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2.3</w:t>
            </w:r>
          </w:p>
        </w:tc>
        <w:tc>
          <w:tcPr>
            <w:tcW w:w="7700" w:type="dxa"/>
            <w:gridSpan w:val="3"/>
            <w:tcBorders>
              <w:top w:val="single" w:sz="4" w:space="0" w:color="auto"/>
              <w:left w:val="nil"/>
              <w:bottom w:val="single" w:sz="4" w:space="0" w:color="auto"/>
              <w:right w:val="single" w:sz="4" w:space="0" w:color="auto"/>
            </w:tcBorders>
            <w:vAlign w:val="center"/>
            <w:hideMark/>
          </w:tcPr>
          <w:p w14:paraId="3930ED7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Ambient temperature measurement </w:t>
            </w:r>
          </w:p>
        </w:tc>
        <w:tc>
          <w:tcPr>
            <w:tcW w:w="1120" w:type="dxa"/>
            <w:tcBorders>
              <w:top w:val="nil"/>
              <w:left w:val="nil"/>
              <w:bottom w:val="single" w:sz="4" w:space="0" w:color="auto"/>
              <w:right w:val="single" w:sz="4" w:space="0" w:color="auto"/>
            </w:tcBorders>
            <w:vAlign w:val="center"/>
            <w:hideMark/>
          </w:tcPr>
          <w:p w14:paraId="25137B9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288F7002"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09BDFF0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2.3.1 </w:t>
            </w:r>
          </w:p>
        </w:tc>
        <w:tc>
          <w:tcPr>
            <w:tcW w:w="4900" w:type="dxa"/>
            <w:tcBorders>
              <w:top w:val="nil"/>
              <w:left w:val="nil"/>
              <w:bottom w:val="single" w:sz="4" w:space="0" w:color="auto"/>
              <w:right w:val="single" w:sz="4" w:space="0" w:color="auto"/>
            </w:tcBorders>
            <w:vAlign w:val="center"/>
            <w:hideMark/>
          </w:tcPr>
          <w:p w14:paraId="58EDD9D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No. of temperature sensors </w:t>
            </w:r>
          </w:p>
        </w:tc>
        <w:tc>
          <w:tcPr>
            <w:tcW w:w="1280" w:type="dxa"/>
            <w:tcBorders>
              <w:top w:val="nil"/>
              <w:left w:val="nil"/>
              <w:bottom w:val="single" w:sz="4" w:space="0" w:color="auto"/>
              <w:right w:val="single" w:sz="4" w:space="0" w:color="auto"/>
            </w:tcBorders>
            <w:vAlign w:val="center"/>
            <w:hideMark/>
          </w:tcPr>
          <w:p w14:paraId="37CB7B6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1449036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4 </w:t>
            </w:r>
          </w:p>
        </w:tc>
        <w:tc>
          <w:tcPr>
            <w:tcW w:w="1120" w:type="dxa"/>
            <w:tcBorders>
              <w:top w:val="nil"/>
              <w:left w:val="nil"/>
              <w:bottom w:val="single" w:sz="4" w:space="0" w:color="auto"/>
              <w:right w:val="single" w:sz="4" w:space="0" w:color="auto"/>
            </w:tcBorders>
            <w:vAlign w:val="center"/>
            <w:hideMark/>
          </w:tcPr>
          <w:p w14:paraId="5013F44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651412A0"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21C8CE4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2.3.2 </w:t>
            </w:r>
          </w:p>
        </w:tc>
        <w:tc>
          <w:tcPr>
            <w:tcW w:w="4900" w:type="dxa"/>
            <w:tcBorders>
              <w:top w:val="nil"/>
              <w:left w:val="nil"/>
              <w:bottom w:val="single" w:sz="4" w:space="0" w:color="auto"/>
              <w:right w:val="single" w:sz="4" w:space="0" w:color="auto"/>
            </w:tcBorders>
            <w:vAlign w:val="center"/>
            <w:hideMark/>
          </w:tcPr>
          <w:p w14:paraId="2F9D38B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Manufacturer </w:t>
            </w:r>
          </w:p>
        </w:tc>
        <w:tc>
          <w:tcPr>
            <w:tcW w:w="1280" w:type="dxa"/>
            <w:tcBorders>
              <w:top w:val="nil"/>
              <w:left w:val="nil"/>
              <w:bottom w:val="single" w:sz="4" w:space="0" w:color="auto"/>
              <w:right w:val="single" w:sz="4" w:space="0" w:color="auto"/>
            </w:tcBorders>
            <w:vAlign w:val="center"/>
            <w:hideMark/>
          </w:tcPr>
          <w:p w14:paraId="3D9527D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1E26EDE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5682701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6EC58717"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4E1B7B4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2.3.3 </w:t>
            </w:r>
          </w:p>
        </w:tc>
        <w:tc>
          <w:tcPr>
            <w:tcW w:w="4900" w:type="dxa"/>
            <w:tcBorders>
              <w:top w:val="nil"/>
              <w:left w:val="nil"/>
              <w:bottom w:val="single" w:sz="4" w:space="0" w:color="auto"/>
              <w:right w:val="single" w:sz="4" w:space="0" w:color="auto"/>
            </w:tcBorders>
            <w:vAlign w:val="center"/>
            <w:hideMark/>
          </w:tcPr>
          <w:p w14:paraId="0F548BD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Product/Model/Type </w:t>
            </w:r>
          </w:p>
        </w:tc>
        <w:tc>
          <w:tcPr>
            <w:tcW w:w="1280" w:type="dxa"/>
            <w:tcBorders>
              <w:top w:val="nil"/>
              <w:left w:val="nil"/>
              <w:bottom w:val="single" w:sz="4" w:space="0" w:color="auto"/>
              <w:right w:val="single" w:sz="4" w:space="0" w:color="auto"/>
            </w:tcBorders>
            <w:vAlign w:val="center"/>
            <w:hideMark/>
          </w:tcPr>
          <w:p w14:paraId="39856A0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E4288B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98357A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31B31FF9"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2ADC61C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2.3.4 </w:t>
            </w:r>
          </w:p>
        </w:tc>
        <w:tc>
          <w:tcPr>
            <w:tcW w:w="4900" w:type="dxa"/>
            <w:tcBorders>
              <w:top w:val="nil"/>
              <w:left w:val="nil"/>
              <w:bottom w:val="single" w:sz="4" w:space="0" w:color="auto"/>
              <w:right w:val="single" w:sz="4" w:space="0" w:color="auto"/>
            </w:tcBorders>
            <w:vAlign w:val="center"/>
            <w:hideMark/>
          </w:tcPr>
          <w:p w14:paraId="639F389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 data sheet </w:t>
            </w:r>
          </w:p>
        </w:tc>
        <w:tc>
          <w:tcPr>
            <w:tcW w:w="1280" w:type="dxa"/>
            <w:tcBorders>
              <w:top w:val="nil"/>
              <w:left w:val="nil"/>
              <w:bottom w:val="single" w:sz="4" w:space="0" w:color="auto"/>
              <w:right w:val="single" w:sz="4" w:space="0" w:color="auto"/>
            </w:tcBorders>
            <w:vAlign w:val="center"/>
            <w:hideMark/>
          </w:tcPr>
          <w:p w14:paraId="6E4B3FB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7D82C2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B233BA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4435BA3C"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3FDE6BC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2.3.5 </w:t>
            </w:r>
          </w:p>
        </w:tc>
        <w:tc>
          <w:tcPr>
            <w:tcW w:w="4900" w:type="dxa"/>
            <w:tcBorders>
              <w:top w:val="nil"/>
              <w:left w:val="nil"/>
              <w:bottom w:val="single" w:sz="4" w:space="0" w:color="auto"/>
              <w:right w:val="single" w:sz="4" w:space="0" w:color="auto"/>
            </w:tcBorders>
            <w:vAlign w:val="center"/>
            <w:hideMark/>
          </w:tcPr>
          <w:p w14:paraId="52DA50D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Measurement accuracy </w:t>
            </w:r>
          </w:p>
        </w:tc>
        <w:tc>
          <w:tcPr>
            <w:tcW w:w="1280" w:type="dxa"/>
            <w:tcBorders>
              <w:top w:val="nil"/>
              <w:left w:val="nil"/>
              <w:bottom w:val="single" w:sz="4" w:space="0" w:color="auto"/>
              <w:right w:val="single" w:sz="4" w:space="0" w:color="auto"/>
            </w:tcBorders>
            <w:vAlign w:val="center"/>
            <w:hideMark/>
          </w:tcPr>
          <w:p w14:paraId="1C5D33B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±°C </w:t>
            </w:r>
          </w:p>
        </w:tc>
        <w:tc>
          <w:tcPr>
            <w:tcW w:w="1520" w:type="dxa"/>
            <w:tcBorders>
              <w:top w:val="nil"/>
              <w:left w:val="nil"/>
              <w:bottom w:val="single" w:sz="4" w:space="0" w:color="auto"/>
              <w:right w:val="single" w:sz="4" w:space="0" w:color="auto"/>
            </w:tcBorders>
            <w:vAlign w:val="center"/>
            <w:hideMark/>
          </w:tcPr>
          <w:p w14:paraId="3E967A0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1</w:t>
            </w:r>
          </w:p>
        </w:tc>
        <w:tc>
          <w:tcPr>
            <w:tcW w:w="1120" w:type="dxa"/>
            <w:tcBorders>
              <w:top w:val="nil"/>
              <w:left w:val="nil"/>
              <w:bottom w:val="single" w:sz="4" w:space="0" w:color="auto"/>
              <w:right w:val="single" w:sz="4" w:space="0" w:color="auto"/>
            </w:tcBorders>
            <w:vAlign w:val="center"/>
            <w:hideMark/>
          </w:tcPr>
          <w:p w14:paraId="2DD44A5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5B7128FD"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5C36719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2.3.6 </w:t>
            </w:r>
          </w:p>
        </w:tc>
        <w:tc>
          <w:tcPr>
            <w:tcW w:w="4900" w:type="dxa"/>
            <w:tcBorders>
              <w:top w:val="nil"/>
              <w:left w:val="nil"/>
              <w:bottom w:val="single" w:sz="4" w:space="0" w:color="auto"/>
              <w:right w:val="single" w:sz="4" w:space="0" w:color="auto"/>
            </w:tcBorders>
            <w:vAlign w:val="center"/>
            <w:hideMark/>
          </w:tcPr>
          <w:p w14:paraId="2FB0162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According to IEC 62724-1 or equivalent </w:t>
            </w:r>
          </w:p>
        </w:tc>
        <w:tc>
          <w:tcPr>
            <w:tcW w:w="1280" w:type="dxa"/>
            <w:tcBorders>
              <w:top w:val="nil"/>
              <w:left w:val="nil"/>
              <w:bottom w:val="single" w:sz="4" w:space="0" w:color="auto"/>
              <w:right w:val="single" w:sz="4" w:space="0" w:color="auto"/>
            </w:tcBorders>
            <w:vAlign w:val="center"/>
            <w:hideMark/>
          </w:tcPr>
          <w:p w14:paraId="114FAD4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8B6D94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9BA4EE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6BAC5BA8"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1F3E598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2.4</w:t>
            </w:r>
          </w:p>
        </w:tc>
        <w:tc>
          <w:tcPr>
            <w:tcW w:w="7700" w:type="dxa"/>
            <w:gridSpan w:val="3"/>
            <w:tcBorders>
              <w:top w:val="single" w:sz="4" w:space="0" w:color="auto"/>
              <w:left w:val="nil"/>
              <w:bottom w:val="single" w:sz="4" w:space="0" w:color="auto"/>
              <w:right w:val="single" w:sz="4" w:space="0" w:color="auto"/>
            </w:tcBorders>
            <w:vAlign w:val="center"/>
            <w:hideMark/>
          </w:tcPr>
          <w:p w14:paraId="35FDBEA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Soiling </w:t>
            </w:r>
          </w:p>
        </w:tc>
        <w:tc>
          <w:tcPr>
            <w:tcW w:w="1120" w:type="dxa"/>
            <w:tcBorders>
              <w:top w:val="nil"/>
              <w:left w:val="nil"/>
              <w:bottom w:val="single" w:sz="4" w:space="0" w:color="auto"/>
              <w:right w:val="single" w:sz="4" w:space="0" w:color="auto"/>
            </w:tcBorders>
            <w:vAlign w:val="center"/>
            <w:hideMark/>
          </w:tcPr>
          <w:p w14:paraId="6286E28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0A5F2046"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4E45325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2.4.1 </w:t>
            </w:r>
          </w:p>
        </w:tc>
        <w:tc>
          <w:tcPr>
            <w:tcW w:w="4900" w:type="dxa"/>
            <w:tcBorders>
              <w:top w:val="nil"/>
              <w:left w:val="nil"/>
              <w:bottom w:val="single" w:sz="4" w:space="0" w:color="auto"/>
              <w:right w:val="single" w:sz="4" w:space="0" w:color="auto"/>
            </w:tcBorders>
            <w:vAlign w:val="center"/>
            <w:hideMark/>
          </w:tcPr>
          <w:p w14:paraId="4FA92C9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No. of soiling measurement instruments </w:t>
            </w:r>
          </w:p>
        </w:tc>
        <w:tc>
          <w:tcPr>
            <w:tcW w:w="1280" w:type="dxa"/>
            <w:tcBorders>
              <w:top w:val="nil"/>
              <w:left w:val="nil"/>
              <w:bottom w:val="single" w:sz="4" w:space="0" w:color="auto"/>
              <w:right w:val="single" w:sz="4" w:space="0" w:color="auto"/>
            </w:tcBorders>
            <w:vAlign w:val="center"/>
            <w:hideMark/>
          </w:tcPr>
          <w:p w14:paraId="28216A4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24F757E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4 </w:t>
            </w:r>
          </w:p>
        </w:tc>
        <w:tc>
          <w:tcPr>
            <w:tcW w:w="1120" w:type="dxa"/>
            <w:tcBorders>
              <w:top w:val="nil"/>
              <w:left w:val="nil"/>
              <w:bottom w:val="single" w:sz="4" w:space="0" w:color="auto"/>
              <w:right w:val="single" w:sz="4" w:space="0" w:color="auto"/>
            </w:tcBorders>
            <w:vAlign w:val="center"/>
            <w:hideMark/>
          </w:tcPr>
          <w:p w14:paraId="3FF3E32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312A0E5B"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7E65D89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2.4.2 </w:t>
            </w:r>
          </w:p>
        </w:tc>
        <w:tc>
          <w:tcPr>
            <w:tcW w:w="4900" w:type="dxa"/>
            <w:tcBorders>
              <w:top w:val="nil"/>
              <w:left w:val="nil"/>
              <w:bottom w:val="single" w:sz="4" w:space="0" w:color="auto"/>
              <w:right w:val="single" w:sz="4" w:space="0" w:color="auto"/>
            </w:tcBorders>
            <w:vAlign w:val="center"/>
            <w:hideMark/>
          </w:tcPr>
          <w:p w14:paraId="243438A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Manufacturer </w:t>
            </w:r>
          </w:p>
        </w:tc>
        <w:tc>
          <w:tcPr>
            <w:tcW w:w="1280" w:type="dxa"/>
            <w:tcBorders>
              <w:top w:val="nil"/>
              <w:left w:val="nil"/>
              <w:bottom w:val="single" w:sz="4" w:space="0" w:color="auto"/>
              <w:right w:val="single" w:sz="4" w:space="0" w:color="auto"/>
            </w:tcBorders>
            <w:vAlign w:val="center"/>
            <w:hideMark/>
          </w:tcPr>
          <w:p w14:paraId="026D75D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3C4EB4E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327E450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1E65443D"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35758E7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2.4.3 </w:t>
            </w:r>
          </w:p>
        </w:tc>
        <w:tc>
          <w:tcPr>
            <w:tcW w:w="4900" w:type="dxa"/>
            <w:tcBorders>
              <w:top w:val="nil"/>
              <w:left w:val="nil"/>
              <w:bottom w:val="single" w:sz="4" w:space="0" w:color="auto"/>
              <w:right w:val="single" w:sz="4" w:space="0" w:color="auto"/>
            </w:tcBorders>
            <w:vAlign w:val="center"/>
            <w:hideMark/>
          </w:tcPr>
          <w:p w14:paraId="79E7BAD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Product/Model/Type </w:t>
            </w:r>
          </w:p>
        </w:tc>
        <w:tc>
          <w:tcPr>
            <w:tcW w:w="1280" w:type="dxa"/>
            <w:tcBorders>
              <w:top w:val="nil"/>
              <w:left w:val="nil"/>
              <w:bottom w:val="single" w:sz="4" w:space="0" w:color="auto"/>
              <w:right w:val="single" w:sz="4" w:space="0" w:color="auto"/>
            </w:tcBorders>
            <w:vAlign w:val="center"/>
            <w:hideMark/>
          </w:tcPr>
          <w:p w14:paraId="49F849E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5384E4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C1FE37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742D5173"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2DF7981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2.4.4 </w:t>
            </w:r>
          </w:p>
        </w:tc>
        <w:tc>
          <w:tcPr>
            <w:tcW w:w="4900" w:type="dxa"/>
            <w:tcBorders>
              <w:top w:val="nil"/>
              <w:left w:val="nil"/>
              <w:bottom w:val="single" w:sz="4" w:space="0" w:color="auto"/>
              <w:right w:val="single" w:sz="4" w:space="0" w:color="auto"/>
            </w:tcBorders>
            <w:vAlign w:val="center"/>
            <w:hideMark/>
          </w:tcPr>
          <w:p w14:paraId="0E91E86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 data sheet </w:t>
            </w:r>
          </w:p>
        </w:tc>
        <w:tc>
          <w:tcPr>
            <w:tcW w:w="1280" w:type="dxa"/>
            <w:tcBorders>
              <w:top w:val="nil"/>
              <w:left w:val="nil"/>
              <w:bottom w:val="single" w:sz="4" w:space="0" w:color="auto"/>
              <w:right w:val="single" w:sz="4" w:space="0" w:color="auto"/>
            </w:tcBorders>
            <w:vAlign w:val="center"/>
            <w:hideMark/>
          </w:tcPr>
          <w:p w14:paraId="0E8E30B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7FEF4F7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1AC78B0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46FBE5BB"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099A94A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2.4.5 </w:t>
            </w:r>
          </w:p>
        </w:tc>
        <w:tc>
          <w:tcPr>
            <w:tcW w:w="4900" w:type="dxa"/>
            <w:tcBorders>
              <w:top w:val="nil"/>
              <w:left w:val="nil"/>
              <w:bottom w:val="single" w:sz="4" w:space="0" w:color="auto"/>
              <w:right w:val="single" w:sz="4" w:space="0" w:color="auto"/>
            </w:tcBorders>
            <w:vAlign w:val="center"/>
            <w:hideMark/>
          </w:tcPr>
          <w:p w14:paraId="0A4679E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Calibration according to IEC 61724-1 Photovoltaic system performance. </w:t>
            </w:r>
          </w:p>
        </w:tc>
        <w:tc>
          <w:tcPr>
            <w:tcW w:w="1280" w:type="dxa"/>
            <w:tcBorders>
              <w:top w:val="nil"/>
              <w:left w:val="nil"/>
              <w:bottom w:val="single" w:sz="4" w:space="0" w:color="auto"/>
              <w:right w:val="single" w:sz="4" w:space="0" w:color="auto"/>
            </w:tcBorders>
            <w:vAlign w:val="center"/>
            <w:hideMark/>
          </w:tcPr>
          <w:p w14:paraId="4CBF709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74EB98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231439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64C95BA5"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48A90EE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2.4.7 </w:t>
            </w:r>
          </w:p>
        </w:tc>
        <w:tc>
          <w:tcPr>
            <w:tcW w:w="4900" w:type="dxa"/>
            <w:tcBorders>
              <w:top w:val="nil"/>
              <w:left w:val="nil"/>
              <w:bottom w:val="single" w:sz="4" w:space="0" w:color="auto"/>
              <w:right w:val="single" w:sz="4" w:space="0" w:color="auto"/>
            </w:tcBorders>
            <w:vAlign w:val="center"/>
            <w:hideMark/>
          </w:tcPr>
          <w:p w14:paraId="18AD70D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Uncertainty of measurement </w:t>
            </w:r>
          </w:p>
        </w:tc>
        <w:tc>
          <w:tcPr>
            <w:tcW w:w="1280" w:type="dxa"/>
            <w:tcBorders>
              <w:top w:val="nil"/>
              <w:left w:val="nil"/>
              <w:bottom w:val="single" w:sz="4" w:space="0" w:color="auto"/>
              <w:right w:val="single" w:sz="4" w:space="0" w:color="auto"/>
            </w:tcBorders>
            <w:vAlign w:val="center"/>
            <w:hideMark/>
          </w:tcPr>
          <w:p w14:paraId="50CE8F1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1F536A6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3% </w:t>
            </w:r>
          </w:p>
        </w:tc>
        <w:tc>
          <w:tcPr>
            <w:tcW w:w="1120" w:type="dxa"/>
            <w:tcBorders>
              <w:top w:val="nil"/>
              <w:left w:val="nil"/>
              <w:bottom w:val="single" w:sz="4" w:space="0" w:color="auto"/>
              <w:right w:val="single" w:sz="4" w:space="0" w:color="auto"/>
            </w:tcBorders>
            <w:vAlign w:val="center"/>
            <w:hideMark/>
          </w:tcPr>
          <w:p w14:paraId="5E25A21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77256108"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1BCDC7B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2.4.8 </w:t>
            </w:r>
          </w:p>
        </w:tc>
        <w:tc>
          <w:tcPr>
            <w:tcW w:w="4900" w:type="dxa"/>
            <w:tcBorders>
              <w:top w:val="nil"/>
              <w:left w:val="nil"/>
              <w:bottom w:val="single" w:sz="4" w:space="0" w:color="auto"/>
              <w:right w:val="single" w:sz="4" w:space="0" w:color="auto"/>
            </w:tcBorders>
            <w:vAlign w:val="center"/>
            <w:hideMark/>
          </w:tcPr>
          <w:p w14:paraId="4073C49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Calibration certificate </w:t>
            </w:r>
          </w:p>
        </w:tc>
        <w:tc>
          <w:tcPr>
            <w:tcW w:w="1280" w:type="dxa"/>
            <w:tcBorders>
              <w:top w:val="nil"/>
              <w:left w:val="nil"/>
              <w:bottom w:val="single" w:sz="4" w:space="0" w:color="auto"/>
              <w:right w:val="single" w:sz="4" w:space="0" w:color="auto"/>
            </w:tcBorders>
            <w:vAlign w:val="center"/>
            <w:hideMark/>
          </w:tcPr>
          <w:p w14:paraId="3448F00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6D2C1D7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0736CE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619E0A5C"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700879E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2.5</w:t>
            </w:r>
          </w:p>
        </w:tc>
        <w:tc>
          <w:tcPr>
            <w:tcW w:w="7700" w:type="dxa"/>
            <w:gridSpan w:val="3"/>
            <w:tcBorders>
              <w:top w:val="single" w:sz="4" w:space="0" w:color="auto"/>
              <w:left w:val="nil"/>
              <w:bottom w:val="single" w:sz="4" w:space="0" w:color="auto"/>
              <w:right w:val="single" w:sz="4" w:space="0" w:color="auto"/>
            </w:tcBorders>
            <w:vAlign w:val="center"/>
            <w:hideMark/>
          </w:tcPr>
          <w:p w14:paraId="103A430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Wind speed and Wind direction measurement </w:t>
            </w:r>
          </w:p>
        </w:tc>
        <w:tc>
          <w:tcPr>
            <w:tcW w:w="1120" w:type="dxa"/>
            <w:tcBorders>
              <w:top w:val="nil"/>
              <w:left w:val="nil"/>
              <w:bottom w:val="single" w:sz="4" w:space="0" w:color="auto"/>
              <w:right w:val="single" w:sz="4" w:space="0" w:color="auto"/>
            </w:tcBorders>
            <w:vAlign w:val="center"/>
            <w:hideMark/>
          </w:tcPr>
          <w:p w14:paraId="262B2E5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5C44CD25"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0700593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2.5.1 </w:t>
            </w:r>
          </w:p>
        </w:tc>
        <w:tc>
          <w:tcPr>
            <w:tcW w:w="4900" w:type="dxa"/>
            <w:tcBorders>
              <w:top w:val="nil"/>
              <w:left w:val="nil"/>
              <w:bottom w:val="single" w:sz="4" w:space="0" w:color="auto"/>
              <w:right w:val="single" w:sz="4" w:space="0" w:color="auto"/>
            </w:tcBorders>
            <w:vAlign w:val="center"/>
            <w:hideMark/>
          </w:tcPr>
          <w:p w14:paraId="336A8A9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No of Anemometer </w:t>
            </w:r>
          </w:p>
        </w:tc>
        <w:tc>
          <w:tcPr>
            <w:tcW w:w="1280" w:type="dxa"/>
            <w:tcBorders>
              <w:top w:val="nil"/>
              <w:left w:val="nil"/>
              <w:bottom w:val="single" w:sz="4" w:space="0" w:color="auto"/>
              <w:right w:val="single" w:sz="4" w:space="0" w:color="auto"/>
            </w:tcBorders>
            <w:vAlign w:val="center"/>
            <w:hideMark/>
          </w:tcPr>
          <w:p w14:paraId="19546C6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56CF43D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4 </w:t>
            </w:r>
          </w:p>
        </w:tc>
        <w:tc>
          <w:tcPr>
            <w:tcW w:w="1120" w:type="dxa"/>
            <w:tcBorders>
              <w:top w:val="nil"/>
              <w:left w:val="nil"/>
              <w:bottom w:val="single" w:sz="4" w:space="0" w:color="auto"/>
              <w:right w:val="single" w:sz="4" w:space="0" w:color="auto"/>
            </w:tcBorders>
            <w:vAlign w:val="center"/>
            <w:hideMark/>
          </w:tcPr>
          <w:p w14:paraId="686A978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5C239D6D"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567EE4E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2.5.2 </w:t>
            </w:r>
          </w:p>
        </w:tc>
        <w:tc>
          <w:tcPr>
            <w:tcW w:w="4900" w:type="dxa"/>
            <w:tcBorders>
              <w:top w:val="nil"/>
              <w:left w:val="nil"/>
              <w:bottom w:val="single" w:sz="4" w:space="0" w:color="auto"/>
              <w:right w:val="single" w:sz="4" w:space="0" w:color="auto"/>
            </w:tcBorders>
            <w:vAlign w:val="center"/>
            <w:hideMark/>
          </w:tcPr>
          <w:p w14:paraId="5D1F367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Manufacturer/Product type </w:t>
            </w:r>
          </w:p>
        </w:tc>
        <w:tc>
          <w:tcPr>
            <w:tcW w:w="1280" w:type="dxa"/>
            <w:tcBorders>
              <w:top w:val="nil"/>
              <w:left w:val="nil"/>
              <w:bottom w:val="single" w:sz="4" w:space="0" w:color="auto"/>
              <w:right w:val="single" w:sz="4" w:space="0" w:color="auto"/>
            </w:tcBorders>
            <w:vAlign w:val="center"/>
            <w:hideMark/>
          </w:tcPr>
          <w:p w14:paraId="1178A1C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5BE364D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3DA0C7F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26A5BFAE"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5D5B4AD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2.5.3 </w:t>
            </w:r>
          </w:p>
        </w:tc>
        <w:tc>
          <w:tcPr>
            <w:tcW w:w="4900" w:type="dxa"/>
            <w:tcBorders>
              <w:top w:val="nil"/>
              <w:left w:val="nil"/>
              <w:bottom w:val="single" w:sz="4" w:space="0" w:color="auto"/>
              <w:right w:val="single" w:sz="4" w:space="0" w:color="auto"/>
            </w:tcBorders>
            <w:vAlign w:val="center"/>
            <w:hideMark/>
          </w:tcPr>
          <w:p w14:paraId="1254128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 data sheet </w:t>
            </w:r>
          </w:p>
        </w:tc>
        <w:tc>
          <w:tcPr>
            <w:tcW w:w="1280" w:type="dxa"/>
            <w:tcBorders>
              <w:top w:val="nil"/>
              <w:left w:val="nil"/>
              <w:bottom w:val="single" w:sz="4" w:space="0" w:color="auto"/>
              <w:right w:val="single" w:sz="4" w:space="0" w:color="auto"/>
            </w:tcBorders>
            <w:vAlign w:val="center"/>
            <w:hideMark/>
          </w:tcPr>
          <w:p w14:paraId="3E584DE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CB1E7A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01166E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1863597B"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3FB7312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2.5.4 </w:t>
            </w:r>
          </w:p>
        </w:tc>
        <w:tc>
          <w:tcPr>
            <w:tcW w:w="4900" w:type="dxa"/>
            <w:tcBorders>
              <w:top w:val="nil"/>
              <w:left w:val="nil"/>
              <w:bottom w:val="single" w:sz="4" w:space="0" w:color="auto"/>
              <w:right w:val="single" w:sz="4" w:space="0" w:color="auto"/>
            </w:tcBorders>
            <w:vAlign w:val="center"/>
            <w:hideMark/>
          </w:tcPr>
          <w:p w14:paraId="71E689A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Anemometer suitable of wind energy applications </w:t>
            </w:r>
          </w:p>
        </w:tc>
        <w:tc>
          <w:tcPr>
            <w:tcW w:w="1280" w:type="dxa"/>
            <w:tcBorders>
              <w:top w:val="nil"/>
              <w:left w:val="nil"/>
              <w:bottom w:val="single" w:sz="4" w:space="0" w:color="auto"/>
              <w:right w:val="single" w:sz="4" w:space="0" w:color="auto"/>
            </w:tcBorders>
            <w:vAlign w:val="center"/>
            <w:hideMark/>
          </w:tcPr>
          <w:p w14:paraId="343C952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331E06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7B7A282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0C67401D"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366C7A2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2.5.5 </w:t>
            </w:r>
          </w:p>
        </w:tc>
        <w:tc>
          <w:tcPr>
            <w:tcW w:w="4900" w:type="dxa"/>
            <w:tcBorders>
              <w:top w:val="nil"/>
              <w:left w:val="nil"/>
              <w:bottom w:val="single" w:sz="4" w:space="0" w:color="auto"/>
              <w:right w:val="single" w:sz="4" w:space="0" w:color="auto"/>
            </w:tcBorders>
            <w:vAlign w:val="center"/>
            <w:hideMark/>
          </w:tcPr>
          <w:p w14:paraId="7A972C6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Operational Temperature </w:t>
            </w:r>
          </w:p>
        </w:tc>
        <w:tc>
          <w:tcPr>
            <w:tcW w:w="1280" w:type="dxa"/>
            <w:tcBorders>
              <w:top w:val="nil"/>
              <w:left w:val="nil"/>
              <w:bottom w:val="single" w:sz="4" w:space="0" w:color="auto"/>
              <w:right w:val="single" w:sz="4" w:space="0" w:color="auto"/>
            </w:tcBorders>
            <w:vAlign w:val="center"/>
            <w:hideMark/>
          </w:tcPr>
          <w:p w14:paraId="148EECB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°C </w:t>
            </w:r>
          </w:p>
        </w:tc>
        <w:tc>
          <w:tcPr>
            <w:tcW w:w="1520" w:type="dxa"/>
            <w:tcBorders>
              <w:top w:val="nil"/>
              <w:left w:val="nil"/>
              <w:bottom w:val="single" w:sz="4" w:space="0" w:color="auto"/>
              <w:right w:val="single" w:sz="4" w:space="0" w:color="auto"/>
            </w:tcBorders>
            <w:vAlign w:val="center"/>
            <w:hideMark/>
          </w:tcPr>
          <w:p w14:paraId="4A1B1F9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-20 to 70  </w:t>
            </w:r>
          </w:p>
        </w:tc>
        <w:tc>
          <w:tcPr>
            <w:tcW w:w="1120" w:type="dxa"/>
            <w:tcBorders>
              <w:top w:val="nil"/>
              <w:left w:val="nil"/>
              <w:bottom w:val="single" w:sz="4" w:space="0" w:color="auto"/>
              <w:right w:val="single" w:sz="4" w:space="0" w:color="auto"/>
            </w:tcBorders>
            <w:vAlign w:val="center"/>
            <w:hideMark/>
          </w:tcPr>
          <w:p w14:paraId="0D979CC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715771F7"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701351A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2.5.6 </w:t>
            </w:r>
          </w:p>
        </w:tc>
        <w:tc>
          <w:tcPr>
            <w:tcW w:w="4900" w:type="dxa"/>
            <w:tcBorders>
              <w:top w:val="nil"/>
              <w:left w:val="nil"/>
              <w:bottom w:val="single" w:sz="4" w:space="0" w:color="auto"/>
              <w:right w:val="single" w:sz="4" w:space="0" w:color="auto"/>
            </w:tcBorders>
            <w:vAlign w:val="center"/>
            <w:hideMark/>
          </w:tcPr>
          <w:p w14:paraId="302F771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Speed Range </w:t>
            </w:r>
          </w:p>
        </w:tc>
        <w:tc>
          <w:tcPr>
            <w:tcW w:w="1280" w:type="dxa"/>
            <w:tcBorders>
              <w:top w:val="nil"/>
              <w:left w:val="nil"/>
              <w:bottom w:val="single" w:sz="4" w:space="0" w:color="auto"/>
              <w:right w:val="single" w:sz="4" w:space="0" w:color="auto"/>
            </w:tcBorders>
            <w:vAlign w:val="center"/>
            <w:hideMark/>
          </w:tcPr>
          <w:p w14:paraId="27F7781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m/s </w:t>
            </w:r>
          </w:p>
        </w:tc>
        <w:tc>
          <w:tcPr>
            <w:tcW w:w="1520" w:type="dxa"/>
            <w:tcBorders>
              <w:top w:val="nil"/>
              <w:left w:val="nil"/>
              <w:bottom w:val="single" w:sz="4" w:space="0" w:color="auto"/>
              <w:right w:val="single" w:sz="4" w:space="0" w:color="auto"/>
            </w:tcBorders>
            <w:vAlign w:val="center"/>
            <w:hideMark/>
          </w:tcPr>
          <w:p w14:paraId="5BC76EB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0 to 70 </w:t>
            </w:r>
          </w:p>
        </w:tc>
        <w:tc>
          <w:tcPr>
            <w:tcW w:w="1120" w:type="dxa"/>
            <w:tcBorders>
              <w:top w:val="nil"/>
              <w:left w:val="nil"/>
              <w:bottom w:val="single" w:sz="4" w:space="0" w:color="auto"/>
              <w:right w:val="single" w:sz="4" w:space="0" w:color="auto"/>
            </w:tcBorders>
            <w:vAlign w:val="center"/>
            <w:hideMark/>
          </w:tcPr>
          <w:p w14:paraId="0CF014B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57A50F6C"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42BC077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2.5.7 </w:t>
            </w:r>
          </w:p>
        </w:tc>
        <w:tc>
          <w:tcPr>
            <w:tcW w:w="4900" w:type="dxa"/>
            <w:tcBorders>
              <w:top w:val="nil"/>
              <w:left w:val="nil"/>
              <w:bottom w:val="single" w:sz="4" w:space="0" w:color="auto"/>
              <w:right w:val="single" w:sz="4" w:space="0" w:color="auto"/>
            </w:tcBorders>
            <w:vAlign w:val="center"/>
            <w:hideMark/>
          </w:tcPr>
          <w:p w14:paraId="427842D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Wind direction accuracy </w:t>
            </w:r>
          </w:p>
        </w:tc>
        <w:tc>
          <w:tcPr>
            <w:tcW w:w="1280" w:type="dxa"/>
            <w:tcBorders>
              <w:top w:val="nil"/>
              <w:left w:val="nil"/>
              <w:bottom w:val="single" w:sz="4" w:space="0" w:color="auto"/>
              <w:right w:val="single" w:sz="4" w:space="0" w:color="auto"/>
            </w:tcBorders>
            <w:vAlign w:val="center"/>
            <w:hideMark/>
          </w:tcPr>
          <w:p w14:paraId="1AAA0D2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08C8389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5° </w:t>
            </w:r>
          </w:p>
        </w:tc>
        <w:tc>
          <w:tcPr>
            <w:tcW w:w="1120" w:type="dxa"/>
            <w:tcBorders>
              <w:top w:val="nil"/>
              <w:left w:val="nil"/>
              <w:bottom w:val="single" w:sz="4" w:space="0" w:color="auto"/>
              <w:right w:val="single" w:sz="4" w:space="0" w:color="auto"/>
            </w:tcBorders>
            <w:vAlign w:val="center"/>
            <w:hideMark/>
          </w:tcPr>
          <w:p w14:paraId="04309A8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04B6A325"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724D8F0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2.6</w:t>
            </w:r>
          </w:p>
        </w:tc>
        <w:tc>
          <w:tcPr>
            <w:tcW w:w="7700" w:type="dxa"/>
            <w:gridSpan w:val="3"/>
            <w:tcBorders>
              <w:top w:val="single" w:sz="4" w:space="0" w:color="auto"/>
              <w:left w:val="nil"/>
              <w:bottom w:val="single" w:sz="4" w:space="0" w:color="auto"/>
              <w:right w:val="single" w:sz="4" w:space="0" w:color="auto"/>
            </w:tcBorders>
            <w:vAlign w:val="center"/>
            <w:hideMark/>
          </w:tcPr>
          <w:p w14:paraId="2474F5D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Rainfall gauge </w:t>
            </w:r>
          </w:p>
        </w:tc>
        <w:tc>
          <w:tcPr>
            <w:tcW w:w="1120" w:type="dxa"/>
            <w:tcBorders>
              <w:top w:val="nil"/>
              <w:left w:val="nil"/>
              <w:bottom w:val="single" w:sz="4" w:space="0" w:color="auto"/>
              <w:right w:val="single" w:sz="4" w:space="0" w:color="auto"/>
            </w:tcBorders>
            <w:vAlign w:val="center"/>
            <w:hideMark/>
          </w:tcPr>
          <w:p w14:paraId="3608A53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58F8F327"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6D9D817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2.6.1 </w:t>
            </w:r>
          </w:p>
        </w:tc>
        <w:tc>
          <w:tcPr>
            <w:tcW w:w="4900" w:type="dxa"/>
            <w:tcBorders>
              <w:top w:val="nil"/>
              <w:left w:val="nil"/>
              <w:bottom w:val="single" w:sz="4" w:space="0" w:color="auto"/>
              <w:right w:val="single" w:sz="4" w:space="0" w:color="auto"/>
            </w:tcBorders>
            <w:vAlign w:val="center"/>
            <w:hideMark/>
          </w:tcPr>
          <w:p w14:paraId="4E7C362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No. of rain gauge </w:t>
            </w:r>
          </w:p>
        </w:tc>
        <w:tc>
          <w:tcPr>
            <w:tcW w:w="1280" w:type="dxa"/>
            <w:tcBorders>
              <w:top w:val="nil"/>
              <w:left w:val="nil"/>
              <w:bottom w:val="single" w:sz="4" w:space="0" w:color="auto"/>
              <w:right w:val="single" w:sz="4" w:space="0" w:color="auto"/>
            </w:tcBorders>
            <w:vAlign w:val="center"/>
            <w:hideMark/>
          </w:tcPr>
          <w:p w14:paraId="0E35548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2EF9606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4 </w:t>
            </w:r>
          </w:p>
        </w:tc>
        <w:tc>
          <w:tcPr>
            <w:tcW w:w="1120" w:type="dxa"/>
            <w:tcBorders>
              <w:top w:val="nil"/>
              <w:left w:val="nil"/>
              <w:bottom w:val="single" w:sz="4" w:space="0" w:color="auto"/>
              <w:right w:val="single" w:sz="4" w:space="0" w:color="auto"/>
            </w:tcBorders>
            <w:vAlign w:val="center"/>
            <w:hideMark/>
          </w:tcPr>
          <w:p w14:paraId="2FF4AF6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2C4E0A2D"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619513F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2.6.2 </w:t>
            </w:r>
          </w:p>
        </w:tc>
        <w:tc>
          <w:tcPr>
            <w:tcW w:w="4900" w:type="dxa"/>
            <w:tcBorders>
              <w:top w:val="nil"/>
              <w:left w:val="nil"/>
              <w:bottom w:val="single" w:sz="4" w:space="0" w:color="auto"/>
              <w:right w:val="single" w:sz="4" w:space="0" w:color="auto"/>
            </w:tcBorders>
            <w:vAlign w:val="center"/>
            <w:hideMark/>
          </w:tcPr>
          <w:p w14:paraId="2F2C64D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Manufacturer/Product type </w:t>
            </w:r>
          </w:p>
        </w:tc>
        <w:tc>
          <w:tcPr>
            <w:tcW w:w="1280" w:type="dxa"/>
            <w:tcBorders>
              <w:top w:val="nil"/>
              <w:left w:val="nil"/>
              <w:bottom w:val="single" w:sz="4" w:space="0" w:color="auto"/>
              <w:right w:val="single" w:sz="4" w:space="0" w:color="auto"/>
            </w:tcBorders>
            <w:vAlign w:val="center"/>
            <w:hideMark/>
          </w:tcPr>
          <w:p w14:paraId="5525721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189671A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5E92442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5FE630DB"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48E9310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2.6.3 </w:t>
            </w:r>
          </w:p>
        </w:tc>
        <w:tc>
          <w:tcPr>
            <w:tcW w:w="4900" w:type="dxa"/>
            <w:tcBorders>
              <w:top w:val="nil"/>
              <w:left w:val="nil"/>
              <w:bottom w:val="single" w:sz="4" w:space="0" w:color="auto"/>
              <w:right w:val="single" w:sz="4" w:space="0" w:color="auto"/>
            </w:tcBorders>
            <w:vAlign w:val="center"/>
            <w:hideMark/>
          </w:tcPr>
          <w:p w14:paraId="350B64E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 data sheet </w:t>
            </w:r>
          </w:p>
        </w:tc>
        <w:tc>
          <w:tcPr>
            <w:tcW w:w="1280" w:type="dxa"/>
            <w:tcBorders>
              <w:top w:val="nil"/>
              <w:left w:val="nil"/>
              <w:bottom w:val="single" w:sz="4" w:space="0" w:color="auto"/>
              <w:right w:val="single" w:sz="4" w:space="0" w:color="auto"/>
            </w:tcBorders>
            <w:vAlign w:val="center"/>
            <w:hideMark/>
          </w:tcPr>
          <w:p w14:paraId="112A35E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B62A5CD"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27F7CD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7FDCCC1C"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1CED241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2.7</w:t>
            </w:r>
          </w:p>
        </w:tc>
        <w:tc>
          <w:tcPr>
            <w:tcW w:w="7700" w:type="dxa"/>
            <w:gridSpan w:val="3"/>
            <w:tcBorders>
              <w:top w:val="single" w:sz="4" w:space="0" w:color="auto"/>
              <w:left w:val="nil"/>
              <w:bottom w:val="single" w:sz="4" w:space="0" w:color="auto"/>
              <w:right w:val="single" w:sz="4" w:space="0" w:color="auto"/>
            </w:tcBorders>
            <w:vAlign w:val="center"/>
            <w:hideMark/>
          </w:tcPr>
          <w:p w14:paraId="508E5AB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Moisture Meter – Relative Humidity Measurement </w:t>
            </w:r>
          </w:p>
        </w:tc>
        <w:tc>
          <w:tcPr>
            <w:tcW w:w="1120" w:type="dxa"/>
            <w:tcBorders>
              <w:top w:val="nil"/>
              <w:left w:val="nil"/>
              <w:bottom w:val="single" w:sz="4" w:space="0" w:color="auto"/>
              <w:right w:val="single" w:sz="4" w:space="0" w:color="auto"/>
            </w:tcBorders>
            <w:vAlign w:val="center"/>
            <w:hideMark/>
          </w:tcPr>
          <w:p w14:paraId="003B594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44E92AB7"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548F4DC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2.7.1 </w:t>
            </w:r>
          </w:p>
        </w:tc>
        <w:tc>
          <w:tcPr>
            <w:tcW w:w="4900" w:type="dxa"/>
            <w:tcBorders>
              <w:top w:val="nil"/>
              <w:left w:val="nil"/>
              <w:bottom w:val="single" w:sz="4" w:space="0" w:color="auto"/>
              <w:right w:val="single" w:sz="4" w:space="0" w:color="auto"/>
            </w:tcBorders>
            <w:vAlign w:val="center"/>
            <w:hideMark/>
          </w:tcPr>
          <w:p w14:paraId="18A79A0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No. of moisture meter </w:t>
            </w:r>
          </w:p>
        </w:tc>
        <w:tc>
          <w:tcPr>
            <w:tcW w:w="1280" w:type="dxa"/>
            <w:tcBorders>
              <w:top w:val="nil"/>
              <w:left w:val="nil"/>
              <w:bottom w:val="single" w:sz="4" w:space="0" w:color="auto"/>
              <w:right w:val="single" w:sz="4" w:space="0" w:color="auto"/>
            </w:tcBorders>
            <w:vAlign w:val="center"/>
            <w:hideMark/>
          </w:tcPr>
          <w:p w14:paraId="70CD6E2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pcs </w:t>
            </w:r>
          </w:p>
        </w:tc>
        <w:tc>
          <w:tcPr>
            <w:tcW w:w="1520" w:type="dxa"/>
            <w:tcBorders>
              <w:top w:val="nil"/>
              <w:left w:val="nil"/>
              <w:bottom w:val="single" w:sz="4" w:space="0" w:color="auto"/>
              <w:right w:val="single" w:sz="4" w:space="0" w:color="auto"/>
            </w:tcBorders>
            <w:vAlign w:val="center"/>
            <w:hideMark/>
          </w:tcPr>
          <w:p w14:paraId="140816C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4 </w:t>
            </w:r>
          </w:p>
        </w:tc>
        <w:tc>
          <w:tcPr>
            <w:tcW w:w="1120" w:type="dxa"/>
            <w:tcBorders>
              <w:top w:val="nil"/>
              <w:left w:val="nil"/>
              <w:bottom w:val="single" w:sz="4" w:space="0" w:color="auto"/>
              <w:right w:val="single" w:sz="4" w:space="0" w:color="auto"/>
            </w:tcBorders>
            <w:vAlign w:val="center"/>
            <w:hideMark/>
          </w:tcPr>
          <w:p w14:paraId="155DA75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16B583CD"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4018893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2.7.2 </w:t>
            </w:r>
          </w:p>
        </w:tc>
        <w:tc>
          <w:tcPr>
            <w:tcW w:w="4900" w:type="dxa"/>
            <w:tcBorders>
              <w:top w:val="nil"/>
              <w:left w:val="nil"/>
              <w:bottom w:val="single" w:sz="4" w:space="0" w:color="auto"/>
              <w:right w:val="single" w:sz="4" w:space="0" w:color="auto"/>
            </w:tcBorders>
            <w:vAlign w:val="center"/>
            <w:hideMark/>
          </w:tcPr>
          <w:p w14:paraId="085501E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Manufacturer/Product type </w:t>
            </w:r>
          </w:p>
        </w:tc>
        <w:tc>
          <w:tcPr>
            <w:tcW w:w="1280" w:type="dxa"/>
            <w:tcBorders>
              <w:top w:val="nil"/>
              <w:left w:val="nil"/>
              <w:bottom w:val="single" w:sz="4" w:space="0" w:color="auto"/>
              <w:right w:val="single" w:sz="4" w:space="0" w:color="auto"/>
            </w:tcBorders>
            <w:vAlign w:val="center"/>
            <w:hideMark/>
          </w:tcPr>
          <w:p w14:paraId="403715F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1C51B7A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05FEB01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4A4CB6E6"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4C8DFA1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2.7.3 </w:t>
            </w:r>
          </w:p>
        </w:tc>
        <w:tc>
          <w:tcPr>
            <w:tcW w:w="4900" w:type="dxa"/>
            <w:tcBorders>
              <w:top w:val="nil"/>
              <w:left w:val="nil"/>
              <w:bottom w:val="single" w:sz="4" w:space="0" w:color="auto"/>
              <w:right w:val="single" w:sz="4" w:space="0" w:color="auto"/>
            </w:tcBorders>
            <w:vAlign w:val="center"/>
            <w:hideMark/>
          </w:tcPr>
          <w:p w14:paraId="7DC0C53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Product data sheet </w:t>
            </w:r>
          </w:p>
        </w:tc>
        <w:tc>
          <w:tcPr>
            <w:tcW w:w="1280" w:type="dxa"/>
            <w:tcBorders>
              <w:top w:val="nil"/>
              <w:left w:val="nil"/>
              <w:bottom w:val="single" w:sz="4" w:space="0" w:color="auto"/>
              <w:right w:val="single" w:sz="4" w:space="0" w:color="auto"/>
            </w:tcBorders>
            <w:vAlign w:val="center"/>
            <w:hideMark/>
          </w:tcPr>
          <w:p w14:paraId="675A759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45D2A7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534166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66885408"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7C117FF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2.7.4 </w:t>
            </w:r>
          </w:p>
        </w:tc>
        <w:tc>
          <w:tcPr>
            <w:tcW w:w="4900" w:type="dxa"/>
            <w:tcBorders>
              <w:top w:val="nil"/>
              <w:left w:val="nil"/>
              <w:bottom w:val="single" w:sz="4" w:space="0" w:color="auto"/>
              <w:right w:val="single" w:sz="4" w:space="0" w:color="auto"/>
            </w:tcBorders>
            <w:vAlign w:val="center"/>
            <w:hideMark/>
          </w:tcPr>
          <w:p w14:paraId="46668AC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Range </w:t>
            </w:r>
          </w:p>
        </w:tc>
        <w:tc>
          <w:tcPr>
            <w:tcW w:w="1280" w:type="dxa"/>
            <w:tcBorders>
              <w:top w:val="nil"/>
              <w:left w:val="nil"/>
              <w:bottom w:val="single" w:sz="4" w:space="0" w:color="auto"/>
              <w:right w:val="single" w:sz="4" w:space="0" w:color="auto"/>
            </w:tcBorders>
            <w:vAlign w:val="center"/>
            <w:hideMark/>
          </w:tcPr>
          <w:p w14:paraId="66E6FE1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RH </w:t>
            </w:r>
          </w:p>
        </w:tc>
        <w:tc>
          <w:tcPr>
            <w:tcW w:w="1520" w:type="dxa"/>
            <w:tcBorders>
              <w:top w:val="nil"/>
              <w:left w:val="nil"/>
              <w:bottom w:val="single" w:sz="4" w:space="0" w:color="auto"/>
              <w:right w:val="single" w:sz="4" w:space="0" w:color="auto"/>
            </w:tcBorders>
            <w:vAlign w:val="center"/>
            <w:hideMark/>
          </w:tcPr>
          <w:p w14:paraId="46AE6D4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0 - 100 </w:t>
            </w:r>
          </w:p>
        </w:tc>
        <w:tc>
          <w:tcPr>
            <w:tcW w:w="1120" w:type="dxa"/>
            <w:tcBorders>
              <w:top w:val="nil"/>
              <w:left w:val="nil"/>
              <w:bottom w:val="single" w:sz="4" w:space="0" w:color="auto"/>
              <w:right w:val="single" w:sz="4" w:space="0" w:color="auto"/>
            </w:tcBorders>
            <w:vAlign w:val="center"/>
            <w:hideMark/>
          </w:tcPr>
          <w:p w14:paraId="2CA2399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23AA5B8B"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170CB29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2.7.5 </w:t>
            </w:r>
          </w:p>
        </w:tc>
        <w:tc>
          <w:tcPr>
            <w:tcW w:w="4900" w:type="dxa"/>
            <w:tcBorders>
              <w:top w:val="nil"/>
              <w:left w:val="nil"/>
              <w:bottom w:val="single" w:sz="4" w:space="0" w:color="auto"/>
              <w:right w:val="single" w:sz="4" w:space="0" w:color="auto"/>
            </w:tcBorders>
            <w:vAlign w:val="center"/>
            <w:hideMark/>
          </w:tcPr>
          <w:p w14:paraId="5D2D069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Overall Accuracy </w:t>
            </w:r>
          </w:p>
        </w:tc>
        <w:tc>
          <w:tcPr>
            <w:tcW w:w="1280" w:type="dxa"/>
            <w:tcBorders>
              <w:top w:val="nil"/>
              <w:left w:val="nil"/>
              <w:bottom w:val="single" w:sz="4" w:space="0" w:color="auto"/>
              <w:right w:val="single" w:sz="4" w:space="0" w:color="auto"/>
            </w:tcBorders>
            <w:vAlign w:val="center"/>
            <w:hideMark/>
          </w:tcPr>
          <w:p w14:paraId="23632C6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2EABE2F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2 % </w:t>
            </w:r>
          </w:p>
        </w:tc>
        <w:tc>
          <w:tcPr>
            <w:tcW w:w="1120" w:type="dxa"/>
            <w:tcBorders>
              <w:top w:val="nil"/>
              <w:left w:val="nil"/>
              <w:bottom w:val="single" w:sz="4" w:space="0" w:color="auto"/>
              <w:right w:val="single" w:sz="4" w:space="0" w:color="auto"/>
            </w:tcBorders>
            <w:vAlign w:val="center"/>
            <w:hideMark/>
          </w:tcPr>
          <w:p w14:paraId="132F966C"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30064F1B" w14:textId="77777777" w:rsidTr="0090311C">
        <w:trPr>
          <w:trHeight w:val="528"/>
        </w:trPr>
        <w:tc>
          <w:tcPr>
            <w:tcW w:w="800" w:type="dxa"/>
            <w:tcBorders>
              <w:top w:val="nil"/>
              <w:left w:val="single" w:sz="4" w:space="0" w:color="auto"/>
              <w:bottom w:val="single" w:sz="4" w:space="0" w:color="auto"/>
              <w:right w:val="single" w:sz="4" w:space="0" w:color="auto"/>
            </w:tcBorders>
            <w:vAlign w:val="center"/>
            <w:hideMark/>
          </w:tcPr>
          <w:p w14:paraId="5986A0B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 xml:space="preserve">2.7.6 </w:t>
            </w:r>
          </w:p>
        </w:tc>
        <w:tc>
          <w:tcPr>
            <w:tcW w:w="4900" w:type="dxa"/>
            <w:tcBorders>
              <w:top w:val="nil"/>
              <w:left w:val="nil"/>
              <w:bottom w:val="single" w:sz="4" w:space="0" w:color="auto"/>
              <w:right w:val="single" w:sz="4" w:space="0" w:color="auto"/>
            </w:tcBorders>
            <w:vAlign w:val="center"/>
            <w:hideMark/>
          </w:tcPr>
          <w:p w14:paraId="1CD04F5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Response Time </w:t>
            </w:r>
          </w:p>
        </w:tc>
        <w:tc>
          <w:tcPr>
            <w:tcW w:w="1280" w:type="dxa"/>
            <w:tcBorders>
              <w:top w:val="nil"/>
              <w:left w:val="nil"/>
              <w:bottom w:val="single" w:sz="4" w:space="0" w:color="auto"/>
              <w:right w:val="single" w:sz="4" w:space="0" w:color="auto"/>
            </w:tcBorders>
            <w:vAlign w:val="center"/>
            <w:hideMark/>
          </w:tcPr>
          <w:p w14:paraId="7E7FB12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s </w:t>
            </w:r>
          </w:p>
        </w:tc>
        <w:tc>
          <w:tcPr>
            <w:tcW w:w="1520" w:type="dxa"/>
            <w:tcBorders>
              <w:top w:val="nil"/>
              <w:left w:val="nil"/>
              <w:bottom w:val="single" w:sz="4" w:space="0" w:color="auto"/>
              <w:right w:val="single" w:sz="4" w:space="0" w:color="auto"/>
            </w:tcBorders>
            <w:vAlign w:val="center"/>
            <w:hideMark/>
          </w:tcPr>
          <w:p w14:paraId="03BC70D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20 s (T90) or less </w:t>
            </w:r>
          </w:p>
        </w:tc>
        <w:tc>
          <w:tcPr>
            <w:tcW w:w="1120" w:type="dxa"/>
            <w:tcBorders>
              <w:top w:val="nil"/>
              <w:left w:val="nil"/>
              <w:bottom w:val="single" w:sz="4" w:space="0" w:color="auto"/>
              <w:right w:val="single" w:sz="4" w:space="0" w:color="auto"/>
            </w:tcBorders>
            <w:vAlign w:val="center"/>
            <w:hideMark/>
          </w:tcPr>
          <w:p w14:paraId="6F411D1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bl>
    <w:p w14:paraId="4EC03228" w14:textId="1E2A705B" w:rsidR="0090311C" w:rsidRDefault="0090311C" w:rsidP="0090311C">
      <w:pPr>
        <w:pStyle w:val="Heading2"/>
      </w:pPr>
      <w:r w:rsidRPr="0090311C">
        <w:t>SEWAGE AND WASTE DISPOSAL SERVICES</w:t>
      </w:r>
    </w:p>
    <w:p w14:paraId="4E939106" w14:textId="54822988" w:rsidR="0090311C" w:rsidRDefault="0090311C" w:rsidP="0090311C">
      <w:pPr>
        <w:pStyle w:val="Caption"/>
        <w:keepNext/>
        <w:jc w:val="left"/>
      </w:pPr>
      <w:r>
        <w:t xml:space="preserve">Table </w:t>
      </w:r>
      <w:r>
        <w:fldChar w:fldCharType="begin"/>
      </w:r>
      <w:r>
        <w:instrText xml:space="preserve"> SEQ Table \* ARABIC </w:instrText>
      </w:r>
      <w:r>
        <w:fldChar w:fldCharType="separate"/>
      </w:r>
      <w:r w:rsidR="00B020C3">
        <w:rPr>
          <w:noProof/>
        </w:rPr>
        <w:t>38</w:t>
      </w:r>
      <w:r>
        <w:fldChar w:fldCharType="end"/>
      </w:r>
      <w:r>
        <w:t xml:space="preserve"> </w:t>
      </w:r>
      <w:r w:rsidRPr="007D6248">
        <w:t>Sewage and Waste Disposal Services Schedule</w:t>
      </w:r>
    </w:p>
    <w:tbl>
      <w:tblPr>
        <w:tblW w:w="9620" w:type="dxa"/>
        <w:tblLook w:val="04A0" w:firstRow="1" w:lastRow="0" w:firstColumn="1" w:lastColumn="0" w:noHBand="0" w:noVBand="1"/>
      </w:tblPr>
      <w:tblGrid>
        <w:gridCol w:w="800"/>
        <w:gridCol w:w="4900"/>
        <w:gridCol w:w="1280"/>
        <w:gridCol w:w="1520"/>
        <w:gridCol w:w="1120"/>
      </w:tblGrid>
      <w:tr w:rsidR="0090311C" w:rsidRPr="0090311C" w14:paraId="3B35265A" w14:textId="77777777" w:rsidTr="0090311C">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A2DD8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7E18B07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1437E40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3F33F65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477DABD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Response from Bidder </w:t>
            </w:r>
          </w:p>
        </w:tc>
      </w:tr>
      <w:tr w:rsidR="0090311C" w:rsidRPr="0090311C" w14:paraId="75917DA1"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010D11B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6D6DEDE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Sewage and Waste Disposal System </w:t>
            </w:r>
          </w:p>
        </w:tc>
        <w:tc>
          <w:tcPr>
            <w:tcW w:w="1280" w:type="dxa"/>
            <w:tcBorders>
              <w:top w:val="nil"/>
              <w:left w:val="nil"/>
              <w:bottom w:val="single" w:sz="4" w:space="0" w:color="auto"/>
              <w:right w:val="single" w:sz="4" w:space="0" w:color="auto"/>
            </w:tcBorders>
            <w:vAlign w:val="center"/>
            <w:hideMark/>
          </w:tcPr>
          <w:p w14:paraId="2D4C8EE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6D1262E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7569C40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0772E6C1" w14:textId="77777777" w:rsidTr="0090311C">
        <w:trPr>
          <w:trHeight w:val="1320"/>
        </w:trPr>
        <w:tc>
          <w:tcPr>
            <w:tcW w:w="800" w:type="dxa"/>
            <w:tcBorders>
              <w:top w:val="nil"/>
              <w:left w:val="single" w:sz="4" w:space="0" w:color="auto"/>
              <w:bottom w:val="single" w:sz="4" w:space="0" w:color="auto"/>
              <w:right w:val="single" w:sz="4" w:space="0" w:color="auto"/>
            </w:tcBorders>
            <w:vAlign w:val="center"/>
            <w:hideMark/>
          </w:tcPr>
          <w:p w14:paraId="698D81E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74BD2A7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The Bidder submits a Sewage and Waste Disposal Design Philosophy Report. The report shall include system and component descriptions, system sizing approach, applicable system design and construction codes, monitoring mechanisms, etc. </w:t>
            </w:r>
          </w:p>
        </w:tc>
        <w:tc>
          <w:tcPr>
            <w:tcW w:w="1280" w:type="dxa"/>
            <w:tcBorders>
              <w:top w:val="nil"/>
              <w:left w:val="nil"/>
              <w:bottom w:val="single" w:sz="4" w:space="0" w:color="auto"/>
              <w:right w:val="single" w:sz="4" w:space="0" w:color="auto"/>
            </w:tcBorders>
            <w:vAlign w:val="center"/>
            <w:hideMark/>
          </w:tcPr>
          <w:p w14:paraId="1814311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9AC090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37E280C5"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bl>
    <w:p w14:paraId="36B5FF66" w14:textId="1C579BF7" w:rsidR="0090311C" w:rsidRDefault="0090311C" w:rsidP="0090311C">
      <w:pPr>
        <w:pStyle w:val="Heading1"/>
      </w:pPr>
      <w:r w:rsidRPr="0090311C">
        <w:t>OPERATION AND MAINTENANCE</w:t>
      </w:r>
    </w:p>
    <w:p w14:paraId="1D6F8954" w14:textId="36AA1939" w:rsidR="0090311C" w:rsidRDefault="0090311C" w:rsidP="0090311C">
      <w:pPr>
        <w:pStyle w:val="Heading2"/>
      </w:pPr>
      <w:r w:rsidRPr="0090311C">
        <w:t>OPERATION AND MAINTENANCE PLAN</w:t>
      </w:r>
    </w:p>
    <w:p w14:paraId="047A460D" w14:textId="183533C4" w:rsidR="0090311C" w:rsidRDefault="0090311C" w:rsidP="0090311C">
      <w:pPr>
        <w:pStyle w:val="Caption"/>
        <w:keepNext/>
        <w:jc w:val="left"/>
      </w:pPr>
      <w:r>
        <w:t xml:space="preserve">Table </w:t>
      </w:r>
      <w:r>
        <w:fldChar w:fldCharType="begin"/>
      </w:r>
      <w:r>
        <w:instrText xml:space="preserve"> SEQ Table \* ARABIC </w:instrText>
      </w:r>
      <w:r>
        <w:fldChar w:fldCharType="separate"/>
      </w:r>
      <w:r w:rsidR="00B020C3">
        <w:rPr>
          <w:noProof/>
        </w:rPr>
        <w:t>39</w:t>
      </w:r>
      <w:r>
        <w:fldChar w:fldCharType="end"/>
      </w:r>
      <w:r>
        <w:t xml:space="preserve"> </w:t>
      </w:r>
      <w:r w:rsidRPr="003F4D3F">
        <w:t>Operations and Maintenance Schedule</w:t>
      </w:r>
    </w:p>
    <w:tbl>
      <w:tblPr>
        <w:tblW w:w="9620" w:type="dxa"/>
        <w:tblLook w:val="04A0" w:firstRow="1" w:lastRow="0" w:firstColumn="1" w:lastColumn="0" w:noHBand="0" w:noVBand="1"/>
      </w:tblPr>
      <w:tblGrid>
        <w:gridCol w:w="800"/>
        <w:gridCol w:w="4900"/>
        <w:gridCol w:w="1280"/>
        <w:gridCol w:w="1520"/>
        <w:gridCol w:w="1120"/>
      </w:tblGrid>
      <w:tr w:rsidR="0090311C" w:rsidRPr="0090311C" w14:paraId="284960B4" w14:textId="77777777" w:rsidTr="0090311C">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BA8AB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7867AA7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3C02EB4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5707B84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5E34BD27"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Response from Bidder </w:t>
            </w:r>
          </w:p>
        </w:tc>
      </w:tr>
      <w:tr w:rsidR="0090311C" w:rsidRPr="0090311C" w14:paraId="1F21972F"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220FA39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4D02EB22"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Operations and Maintenance Plan </w:t>
            </w:r>
          </w:p>
        </w:tc>
        <w:tc>
          <w:tcPr>
            <w:tcW w:w="1280" w:type="dxa"/>
            <w:tcBorders>
              <w:top w:val="nil"/>
              <w:left w:val="nil"/>
              <w:bottom w:val="single" w:sz="4" w:space="0" w:color="auto"/>
              <w:right w:val="single" w:sz="4" w:space="0" w:color="auto"/>
            </w:tcBorders>
            <w:vAlign w:val="center"/>
            <w:hideMark/>
          </w:tcPr>
          <w:p w14:paraId="0403620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10D5596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63D28AB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6AFBC891" w14:textId="77777777" w:rsidTr="0090311C">
        <w:trPr>
          <w:trHeight w:val="1056"/>
        </w:trPr>
        <w:tc>
          <w:tcPr>
            <w:tcW w:w="800" w:type="dxa"/>
            <w:tcBorders>
              <w:top w:val="nil"/>
              <w:left w:val="single" w:sz="4" w:space="0" w:color="auto"/>
              <w:bottom w:val="single" w:sz="4" w:space="0" w:color="auto"/>
              <w:right w:val="single" w:sz="4" w:space="0" w:color="auto"/>
            </w:tcBorders>
            <w:vAlign w:val="center"/>
            <w:hideMark/>
          </w:tcPr>
          <w:p w14:paraId="66B198B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463CE95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The Bidder shall submit a preliminary (high-level) operations and maintenance plan/ approach, providing a general overview for operations and preventative maintenance of the main components. </w:t>
            </w:r>
          </w:p>
        </w:tc>
        <w:tc>
          <w:tcPr>
            <w:tcW w:w="1280" w:type="dxa"/>
            <w:tcBorders>
              <w:top w:val="nil"/>
              <w:left w:val="nil"/>
              <w:bottom w:val="single" w:sz="4" w:space="0" w:color="auto"/>
              <w:right w:val="single" w:sz="4" w:space="0" w:color="auto"/>
            </w:tcBorders>
            <w:vAlign w:val="center"/>
            <w:hideMark/>
          </w:tcPr>
          <w:p w14:paraId="29CFA8C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E8AF12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35124C0"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r w:rsidR="0090311C" w:rsidRPr="0090311C" w14:paraId="6DB91BFA" w14:textId="77777777" w:rsidTr="0090311C">
        <w:trPr>
          <w:trHeight w:val="792"/>
        </w:trPr>
        <w:tc>
          <w:tcPr>
            <w:tcW w:w="800" w:type="dxa"/>
            <w:tcBorders>
              <w:top w:val="nil"/>
              <w:left w:val="single" w:sz="4" w:space="0" w:color="auto"/>
              <w:bottom w:val="single" w:sz="4" w:space="0" w:color="auto"/>
              <w:right w:val="single" w:sz="4" w:space="0" w:color="auto"/>
            </w:tcBorders>
            <w:vAlign w:val="center"/>
            <w:hideMark/>
          </w:tcPr>
          <w:p w14:paraId="584A555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1.2</w:t>
            </w:r>
          </w:p>
        </w:tc>
        <w:tc>
          <w:tcPr>
            <w:tcW w:w="4900" w:type="dxa"/>
            <w:tcBorders>
              <w:top w:val="nil"/>
              <w:left w:val="nil"/>
              <w:bottom w:val="single" w:sz="4" w:space="0" w:color="auto"/>
              <w:right w:val="single" w:sz="4" w:space="0" w:color="auto"/>
            </w:tcBorders>
            <w:vAlign w:val="center"/>
            <w:hideMark/>
          </w:tcPr>
          <w:p w14:paraId="36B7DAF8"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The Bidder shall submit a preliminary corrective maintenance approach, including envisaged response and repair times for the main components. </w:t>
            </w:r>
          </w:p>
        </w:tc>
        <w:tc>
          <w:tcPr>
            <w:tcW w:w="1280" w:type="dxa"/>
            <w:tcBorders>
              <w:top w:val="nil"/>
              <w:left w:val="nil"/>
              <w:bottom w:val="single" w:sz="4" w:space="0" w:color="auto"/>
              <w:right w:val="single" w:sz="4" w:space="0" w:color="auto"/>
            </w:tcBorders>
            <w:vAlign w:val="center"/>
            <w:hideMark/>
          </w:tcPr>
          <w:p w14:paraId="46582E1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3FEC111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E57EA0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bl>
    <w:p w14:paraId="329272CC" w14:textId="360220E1" w:rsidR="0090311C" w:rsidRDefault="0090311C" w:rsidP="0090311C">
      <w:pPr>
        <w:pStyle w:val="Heading2"/>
      </w:pPr>
      <w:r w:rsidRPr="0090311C">
        <w:t>OPERATION AND MAINTENANCE TRAINING</w:t>
      </w:r>
    </w:p>
    <w:p w14:paraId="109D926D" w14:textId="3082811B" w:rsidR="0090311C" w:rsidRDefault="0090311C" w:rsidP="0090311C">
      <w:pPr>
        <w:pStyle w:val="Caption"/>
        <w:keepNext/>
        <w:jc w:val="left"/>
      </w:pPr>
      <w:r>
        <w:t xml:space="preserve">Table </w:t>
      </w:r>
      <w:r>
        <w:fldChar w:fldCharType="begin"/>
      </w:r>
      <w:r>
        <w:instrText xml:space="preserve"> SEQ Table \* ARABIC </w:instrText>
      </w:r>
      <w:r>
        <w:fldChar w:fldCharType="separate"/>
      </w:r>
      <w:r w:rsidR="00B020C3">
        <w:rPr>
          <w:noProof/>
        </w:rPr>
        <w:t>40</w:t>
      </w:r>
      <w:r>
        <w:fldChar w:fldCharType="end"/>
      </w:r>
      <w:r>
        <w:t xml:space="preserve"> </w:t>
      </w:r>
      <w:r w:rsidRPr="00B1389F">
        <w:t>Training Schedule</w:t>
      </w:r>
    </w:p>
    <w:tbl>
      <w:tblPr>
        <w:tblW w:w="9620" w:type="dxa"/>
        <w:tblLook w:val="04A0" w:firstRow="1" w:lastRow="0" w:firstColumn="1" w:lastColumn="0" w:noHBand="0" w:noVBand="1"/>
      </w:tblPr>
      <w:tblGrid>
        <w:gridCol w:w="800"/>
        <w:gridCol w:w="4900"/>
        <w:gridCol w:w="1280"/>
        <w:gridCol w:w="1520"/>
        <w:gridCol w:w="1120"/>
      </w:tblGrid>
      <w:tr w:rsidR="0090311C" w:rsidRPr="0090311C" w14:paraId="7984D0AA" w14:textId="77777777" w:rsidTr="0090311C">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E79FDD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590C9DD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54100E8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07095D0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0D43B50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Response from Bidder </w:t>
            </w:r>
          </w:p>
        </w:tc>
      </w:tr>
      <w:tr w:rsidR="0090311C" w:rsidRPr="0090311C" w14:paraId="5347BD7E" w14:textId="77777777" w:rsidTr="0090311C">
        <w:trPr>
          <w:trHeight w:val="264"/>
        </w:trPr>
        <w:tc>
          <w:tcPr>
            <w:tcW w:w="800" w:type="dxa"/>
            <w:tcBorders>
              <w:top w:val="nil"/>
              <w:left w:val="single" w:sz="4" w:space="0" w:color="auto"/>
              <w:bottom w:val="single" w:sz="4" w:space="0" w:color="auto"/>
              <w:right w:val="single" w:sz="4" w:space="0" w:color="auto"/>
            </w:tcBorders>
            <w:vAlign w:val="center"/>
            <w:hideMark/>
          </w:tcPr>
          <w:p w14:paraId="77460503"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90311C">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543B3CA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90311C">
              <w:rPr>
                <w:rFonts w:ascii="72" w:hAnsi="72" w:cs="72"/>
                <w:b/>
                <w:bCs/>
                <w:color w:val="000000"/>
                <w:sz w:val="20"/>
                <w:szCs w:val="20"/>
                <w:lang w:val="en-ZA" w:eastAsia="en-ZA"/>
              </w:rPr>
              <w:t xml:space="preserve">Training Plan </w:t>
            </w:r>
          </w:p>
        </w:tc>
        <w:tc>
          <w:tcPr>
            <w:tcW w:w="1280" w:type="dxa"/>
            <w:tcBorders>
              <w:top w:val="nil"/>
              <w:left w:val="nil"/>
              <w:bottom w:val="single" w:sz="4" w:space="0" w:color="auto"/>
              <w:right w:val="single" w:sz="4" w:space="0" w:color="auto"/>
            </w:tcBorders>
            <w:vAlign w:val="center"/>
            <w:hideMark/>
          </w:tcPr>
          <w:p w14:paraId="7F92902E"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34B239C9"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345F9E46"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w:t>
            </w:r>
          </w:p>
        </w:tc>
      </w:tr>
      <w:tr w:rsidR="0090311C" w:rsidRPr="0090311C" w14:paraId="0A5AEFB2" w14:textId="77777777" w:rsidTr="0090311C">
        <w:trPr>
          <w:trHeight w:val="1056"/>
        </w:trPr>
        <w:tc>
          <w:tcPr>
            <w:tcW w:w="800" w:type="dxa"/>
            <w:tcBorders>
              <w:top w:val="nil"/>
              <w:left w:val="single" w:sz="4" w:space="0" w:color="auto"/>
              <w:bottom w:val="single" w:sz="4" w:space="0" w:color="auto"/>
              <w:right w:val="single" w:sz="4" w:space="0" w:color="auto"/>
            </w:tcBorders>
            <w:vAlign w:val="center"/>
            <w:hideMark/>
          </w:tcPr>
          <w:p w14:paraId="023D715B"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90311C">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0A3256BA"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The Bidder shall submit a preliminary training plan. The plan shall describe the timing, type, and level of detail for the various training interventions, including O&amp;M, Inverter, SCADA/CMS, etc. </w:t>
            </w:r>
          </w:p>
        </w:tc>
        <w:tc>
          <w:tcPr>
            <w:tcW w:w="1280" w:type="dxa"/>
            <w:tcBorders>
              <w:top w:val="nil"/>
              <w:left w:val="nil"/>
              <w:bottom w:val="single" w:sz="4" w:space="0" w:color="auto"/>
              <w:right w:val="single" w:sz="4" w:space="0" w:color="auto"/>
            </w:tcBorders>
            <w:vAlign w:val="center"/>
            <w:hideMark/>
          </w:tcPr>
          <w:p w14:paraId="4835C68F"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20F3421"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90311C">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2C4FBEE4" w14:textId="77777777" w:rsidR="0090311C" w:rsidRPr="0090311C" w:rsidRDefault="0090311C" w:rsidP="0090311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90311C">
              <w:rPr>
                <w:rFonts w:ascii="72" w:hAnsi="72" w:cs="72"/>
                <w:color w:val="000000"/>
                <w:sz w:val="20"/>
                <w:szCs w:val="20"/>
                <w:lang w:val="en-ZA" w:eastAsia="en-ZA"/>
              </w:rPr>
              <w:t xml:space="preserve"> </w:t>
            </w:r>
          </w:p>
        </w:tc>
      </w:tr>
    </w:tbl>
    <w:p w14:paraId="48B98241" w14:textId="30FDF56C" w:rsidR="0090311C" w:rsidRDefault="0090311C" w:rsidP="0090311C">
      <w:pPr>
        <w:pStyle w:val="Heading1"/>
      </w:pPr>
      <w:r w:rsidRPr="0090311C">
        <w:t>GRID CONNECTION WORKS</w:t>
      </w:r>
    </w:p>
    <w:p w14:paraId="7B879D87" w14:textId="1CB35149" w:rsidR="0090311C" w:rsidRDefault="0090311C" w:rsidP="006777A3">
      <w:pPr>
        <w:pStyle w:val="Heading6"/>
        <w:numPr>
          <w:ilvl w:val="0"/>
          <w:numId w:val="34"/>
        </w:numPr>
      </w:pPr>
      <w:r w:rsidRPr="0090311C">
        <w:t xml:space="preserve">It is a requirement that the Engineering Design be performed under the self-build agreement by the Contractor, be performed by a consulting engineer accredited by Eskom for Substations, Control Plant and HV lines. The same consultant shall also design the Solar Substation as both the Solar Substation and the Eskom Switching Station will share a common platform and adjacent earth mats. Details of the Consulting Engineer to be provided in Table 13-1 </w:t>
      </w:r>
    </w:p>
    <w:p w14:paraId="55F20E64" w14:textId="115B6D95" w:rsidR="0090311C" w:rsidRDefault="0090311C" w:rsidP="006777A3">
      <w:pPr>
        <w:pStyle w:val="BodyText"/>
        <w:numPr>
          <w:ilvl w:val="0"/>
          <w:numId w:val="34"/>
        </w:numPr>
      </w:pPr>
      <w:r w:rsidRPr="0090311C">
        <w:t>It is a requirement that the construction works performed under the self-build agreement be performed by a contractor accredited by Eskom for Substations, Control Plant, and HV lines. Details of the HV Subcontractor to be provided in Table 13-2</w:t>
      </w:r>
    </w:p>
    <w:p w14:paraId="4BD804E7" w14:textId="482567CF" w:rsidR="00F63516" w:rsidRDefault="00F63516" w:rsidP="00F63516">
      <w:pPr>
        <w:pStyle w:val="Caption"/>
        <w:keepNext/>
        <w:jc w:val="left"/>
      </w:pPr>
      <w:r>
        <w:t xml:space="preserve">Table </w:t>
      </w:r>
      <w:r>
        <w:fldChar w:fldCharType="begin"/>
      </w:r>
      <w:r>
        <w:instrText xml:space="preserve"> SEQ Table \* ARABIC </w:instrText>
      </w:r>
      <w:r>
        <w:fldChar w:fldCharType="separate"/>
      </w:r>
      <w:r w:rsidR="00B020C3">
        <w:rPr>
          <w:noProof/>
        </w:rPr>
        <w:t>41</w:t>
      </w:r>
      <w:r>
        <w:fldChar w:fldCharType="end"/>
      </w:r>
      <w:r>
        <w:t xml:space="preserve"> </w:t>
      </w:r>
      <w:r w:rsidRPr="000C6BD7">
        <w:t>General information about the Consulting Engineer</w:t>
      </w:r>
    </w:p>
    <w:tbl>
      <w:tblPr>
        <w:tblW w:w="9760" w:type="dxa"/>
        <w:tblLook w:val="04A0" w:firstRow="1" w:lastRow="0" w:firstColumn="1" w:lastColumn="0" w:noHBand="0" w:noVBand="1"/>
      </w:tblPr>
      <w:tblGrid>
        <w:gridCol w:w="840"/>
        <w:gridCol w:w="4400"/>
        <w:gridCol w:w="2260"/>
        <w:gridCol w:w="2260"/>
      </w:tblGrid>
      <w:tr w:rsidR="00F63516" w:rsidRPr="00F63516" w14:paraId="2E9EB952" w14:textId="77777777" w:rsidTr="00F63516">
        <w:trPr>
          <w:trHeight w:val="300"/>
        </w:trPr>
        <w:tc>
          <w:tcPr>
            <w:tcW w:w="840"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3BFCDCA9"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F63516">
              <w:rPr>
                <w:b/>
                <w:bCs/>
                <w:color w:val="000000"/>
                <w:sz w:val="20"/>
                <w:szCs w:val="20"/>
                <w:lang w:val="en-ZA" w:eastAsia="en-ZA"/>
              </w:rPr>
              <w:t xml:space="preserve">No. </w:t>
            </w:r>
          </w:p>
        </w:tc>
        <w:tc>
          <w:tcPr>
            <w:tcW w:w="4400" w:type="dxa"/>
            <w:tcBorders>
              <w:top w:val="single" w:sz="8" w:space="0" w:color="000000"/>
              <w:left w:val="nil"/>
              <w:bottom w:val="single" w:sz="8" w:space="0" w:color="000000"/>
              <w:right w:val="single" w:sz="8" w:space="0" w:color="000000"/>
            </w:tcBorders>
            <w:shd w:val="clear" w:color="000000" w:fill="F2F2F2"/>
            <w:vAlign w:val="center"/>
            <w:hideMark/>
          </w:tcPr>
          <w:p w14:paraId="6EAA0B4B"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F63516">
              <w:rPr>
                <w:b/>
                <w:bCs/>
                <w:color w:val="000000"/>
                <w:sz w:val="20"/>
                <w:szCs w:val="20"/>
                <w:lang w:val="en-ZA" w:eastAsia="en-ZA"/>
              </w:rPr>
              <w:t xml:space="preserve">Item </w:t>
            </w:r>
          </w:p>
        </w:tc>
        <w:tc>
          <w:tcPr>
            <w:tcW w:w="4520" w:type="dxa"/>
            <w:gridSpan w:val="2"/>
            <w:tcBorders>
              <w:top w:val="single" w:sz="8" w:space="0" w:color="000000"/>
              <w:left w:val="nil"/>
              <w:bottom w:val="single" w:sz="8" w:space="0" w:color="000000"/>
              <w:right w:val="single" w:sz="8" w:space="0" w:color="000000"/>
            </w:tcBorders>
            <w:shd w:val="clear" w:color="000000" w:fill="F2F2F2"/>
            <w:vAlign w:val="center"/>
            <w:hideMark/>
          </w:tcPr>
          <w:p w14:paraId="0C803C87"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F63516">
              <w:rPr>
                <w:b/>
                <w:bCs/>
                <w:color w:val="000000"/>
                <w:sz w:val="20"/>
                <w:szCs w:val="20"/>
                <w:lang w:val="en-ZA" w:eastAsia="en-ZA"/>
              </w:rPr>
              <w:t xml:space="preserve">Details </w:t>
            </w:r>
          </w:p>
        </w:tc>
      </w:tr>
      <w:tr w:rsidR="00F63516" w:rsidRPr="00F63516" w14:paraId="2E08A261"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1A38540F"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1</w:t>
            </w:r>
          </w:p>
        </w:tc>
        <w:tc>
          <w:tcPr>
            <w:tcW w:w="4400" w:type="dxa"/>
            <w:tcBorders>
              <w:top w:val="nil"/>
              <w:left w:val="nil"/>
              <w:bottom w:val="single" w:sz="8" w:space="0" w:color="000000"/>
              <w:right w:val="single" w:sz="8" w:space="0" w:color="000000"/>
            </w:tcBorders>
            <w:vAlign w:val="center"/>
            <w:hideMark/>
          </w:tcPr>
          <w:p w14:paraId="7DFD920C"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Name of Consulting Engineer </w:t>
            </w:r>
          </w:p>
        </w:tc>
        <w:tc>
          <w:tcPr>
            <w:tcW w:w="4520" w:type="dxa"/>
            <w:gridSpan w:val="2"/>
            <w:tcBorders>
              <w:top w:val="single" w:sz="8" w:space="0" w:color="000000"/>
              <w:left w:val="nil"/>
              <w:bottom w:val="single" w:sz="8" w:space="0" w:color="000000"/>
              <w:right w:val="single" w:sz="8" w:space="0" w:color="000000"/>
            </w:tcBorders>
            <w:vAlign w:val="center"/>
            <w:hideMark/>
          </w:tcPr>
          <w:p w14:paraId="03D8C4F5"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1AACED4E"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1C4A1FA2"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2</w:t>
            </w:r>
          </w:p>
        </w:tc>
        <w:tc>
          <w:tcPr>
            <w:tcW w:w="4400" w:type="dxa"/>
            <w:tcBorders>
              <w:top w:val="nil"/>
              <w:left w:val="nil"/>
              <w:bottom w:val="single" w:sz="8" w:space="0" w:color="000000"/>
              <w:right w:val="single" w:sz="8" w:space="0" w:color="000000"/>
            </w:tcBorders>
            <w:vAlign w:val="center"/>
            <w:hideMark/>
          </w:tcPr>
          <w:p w14:paraId="62AC4CC3"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Home office address </w:t>
            </w:r>
          </w:p>
        </w:tc>
        <w:tc>
          <w:tcPr>
            <w:tcW w:w="4520" w:type="dxa"/>
            <w:gridSpan w:val="2"/>
            <w:tcBorders>
              <w:top w:val="single" w:sz="8" w:space="0" w:color="000000"/>
              <w:left w:val="nil"/>
              <w:bottom w:val="single" w:sz="8" w:space="0" w:color="000000"/>
              <w:right w:val="single" w:sz="8" w:space="0" w:color="000000"/>
            </w:tcBorders>
            <w:vAlign w:val="center"/>
            <w:hideMark/>
          </w:tcPr>
          <w:p w14:paraId="0709B68D"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17D2C524"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77189802"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3</w:t>
            </w:r>
          </w:p>
        </w:tc>
        <w:tc>
          <w:tcPr>
            <w:tcW w:w="4400" w:type="dxa"/>
            <w:tcBorders>
              <w:top w:val="nil"/>
              <w:left w:val="nil"/>
              <w:bottom w:val="single" w:sz="8" w:space="0" w:color="000000"/>
              <w:right w:val="single" w:sz="8" w:space="0" w:color="000000"/>
            </w:tcBorders>
            <w:vAlign w:val="center"/>
            <w:hideMark/>
          </w:tcPr>
          <w:p w14:paraId="058C7A4B"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Regional office address </w:t>
            </w:r>
          </w:p>
        </w:tc>
        <w:tc>
          <w:tcPr>
            <w:tcW w:w="4520" w:type="dxa"/>
            <w:gridSpan w:val="2"/>
            <w:tcBorders>
              <w:top w:val="single" w:sz="8" w:space="0" w:color="000000"/>
              <w:left w:val="nil"/>
              <w:bottom w:val="single" w:sz="8" w:space="0" w:color="000000"/>
              <w:right w:val="single" w:sz="8" w:space="0" w:color="000000"/>
            </w:tcBorders>
            <w:vAlign w:val="center"/>
            <w:hideMark/>
          </w:tcPr>
          <w:p w14:paraId="793C4292"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1D17108A"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0BE1B15A"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4</w:t>
            </w:r>
          </w:p>
        </w:tc>
        <w:tc>
          <w:tcPr>
            <w:tcW w:w="4400" w:type="dxa"/>
            <w:tcBorders>
              <w:top w:val="nil"/>
              <w:left w:val="nil"/>
              <w:bottom w:val="single" w:sz="8" w:space="0" w:color="000000"/>
              <w:right w:val="single" w:sz="8" w:space="0" w:color="000000"/>
            </w:tcBorders>
            <w:vAlign w:val="center"/>
            <w:hideMark/>
          </w:tcPr>
          <w:p w14:paraId="6C5D70CE"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r w:rsidRPr="00F63516">
              <w:rPr>
                <w:color w:val="000000" w:themeColor="text1"/>
                <w:sz w:val="20"/>
                <w:szCs w:val="20"/>
                <w:lang w:val="en-ZA" w:eastAsia="en-ZA"/>
              </w:rPr>
              <w:t xml:space="preserve">Telephone / email address </w:t>
            </w:r>
          </w:p>
        </w:tc>
        <w:tc>
          <w:tcPr>
            <w:tcW w:w="4520" w:type="dxa"/>
            <w:gridSpan w:val="2"/>
            <w:tcBorders>
              <w:top w:val="single" w:sz="8" w:space="0" w:color="000000"/>
              <w:left w:val="nil"/>
              <w:bottom w:val="single" w:sz="8" w:space="0" w:color="000000"/>
              <w:right w:val="single" w:sz="8" w:space="0" w:color="000000"/>
            </w:tcBorders>
            <w:vAlign w:val="center"/>
            <w:hideMark/>
          </w:tcPr>
          <w:p w14:paraId="57BD87FE"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00C4FF6E"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18E23BE0"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5</w:t>
            </w:r>
          </w:p>
        </w:tc>
        <w:tc>
          <w:tcPr>
            <w:tcW w:w="4400" w:type="dxa"/>
            <w:tcBorders>
              <w:top w:val="nil"/>
              <w:left w:val="nil"/>
              <w:bottom w:val="single" w:sz="8" w:space="0" w:color="000000"/>
              <w:right w:val="single" w:sz="8" w:space="0" w:color="000000"/>
            </w:tcBorders>
            <w:vAlign w:val="center"/>
            <w:hideMark/>
          </w:tcPr>
          <w:p w14:paraId="3A1FCDA0"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r w:rsidRPr="00F63516">
              <w:rPr>
                <w:color w:val="000000" w:themeColor="text1"/>
                <w:sz w:val="20"/>
                <w:szCs w:val="20"/>
                <w:lang w:val="en-ZA" w:eastAsia="en-ZA"/>
              </w:rPr>
              <w:t xml:space="preserve">Name, Position and Title of contact person </w:t>
            </w:r>
          </w:p>
        </w:tc>
        <w:tc>
          <w:tcPr>
            <w:tcW w:w="4520" w:type="dxa"/>
            <w:gridSpan w:val="2"/>
            <w:tcBorders>
              <w:top w:val="single" w:sz="8" w:space="0" w:color="000000"/>
              <w:left w:val="nil"/>
              <w:bottom w:val="single" w:sz="8" w:space="0" w:color="000000"/>
              <w:right w:val="single" w:sz="8" w:space="0" w:color="000000"/>
            </w:tcBorders>
            <w:vAlign w:val="center"/>
            <w:hideMark/>
          </w:tcPr>
          <w:p w14:paraId="71205760"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2C367A05"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2087D4B0"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6</w:t>
            </w:r>
          </w:p>
        </w:tc>
        <w:tc>
          <w:tcPr>
            <w:tcW w:w="4400" w:type="dxa"/>
            <w:tcBorders>
              <w:top w:val="nil"/>
              <w:left w:val="nil"/>
              <w:bottom w:val="single" w:sz="8" w:space="0" w:color="000000"/>
              <w:right w:val="single" w:sz="8" w:space="0" w:color="000000"/>
            </w:tcBorders>
            <w:vAlign w:val="center"/>
            <w:hideMark/>
          </w:tcPr>
          <w:p w14:paraId="15F7207C"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hyperlink r:id="rId21" w:anchor="RANGE!A13" w:history="1">
              <w:r w:rsidRPr="00F63516">
                <w:rPr>
                  <w:color w:val="000000" w:themeColor="text1"/>
                  <w:sz w:val="20"/>
                  <w:szCs w:val="20"/>
                  <w:lang w:val="en-ZA" w:eastAsia="en-ZA"/>
                </w:rPr>
                <w:t xml:space="preserve">Legal form [1] </w:t>
              </w:r>
            </w:hyperlink>
          </w:p>
        </w:tc>
        <w:tc>
          <w:tcPr>
            <w:tcW w:w="4520" w:type="dxa"/>
            <w:gridSpan w:val="2"/>
            <w:tcBorders>
              <w:top w:val="single" w:sz="8" w:space="0" w:color="000000"/>
              <w:left w:val="nil"/>
              <w:bottom w:val="single" w:sz="8" w:space="0" w:color="000000"/>
              <w:right w:val="single" w:sz="8" w:space="0" w:color="000000"/>
            </w:tcBorders>
            <w:vAlign w:val="center"/>
            <w:hideMark/>
          </w:tcPr>
          <w:p w14:paraId="44A5EB08"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0A863A54"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40F3E763"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7</w:t>
            </w:r>
          </w:p>
        </w:tc>
        <w:tc>
          <w:tcPr>
            <w:tcW w:w="4400" w:type="dxa"/>
            <w:tcBorders>
              <w:top w:val="nil"/>
              <w:left w:val="nil"/>
              <w:bottom w:val="single" w:sz="8" w:space="0" w:color="000000"/>
              <w:right w:val="single" w:sz="8" w:space="0" w:color="000000"/>
            </w:tcBorders>
            <w:vAlign w:val="center"/>
            <w:hideMark/>
          </w:tcPr>
          <w:p w14:paraId="68008513"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r w:rsidRPr="00F63516">
              <w:rPr>
                <w:color w:val="000000" w:themeColor="text1"/>
                <w:sz w:val="20"/>
                <w:szCs w:val="20"/>
                <w:lang w:val="en-ZA" w:eastAsia="en-ZA"/>
              </w:rPr>
              <w:t>Area of main business</w:t>
            </w:r>
            <w:r w:rsidRPr="00F63516">
              <w:rPr>
                <w:color w:val="000000" w:themeColor="text1"/>
                <w:sz w:val="20"/>
                <w:szCs w:val="20"/>
                <w:vertAlign w:val="superscript"/>
                <w:lang w:val="en-ZA" w:eastAsia="en-ZA"/>
              </w:rPr>
              <w:t xml:space="preserve"> </w:t>
            </w:r>
          </w:p>
        </w:tc>
        <w:tc>
          <w:tcPr>
            <w:tcW w:w="4520" w:type="dxa"/>
            <w:gridSpan w:val="2"/>
            <w:tcBorders>
              <w:top w:val="single" w:sz="8" w:space="0" w:color="000000"/>
              <w:left w:val="nil"/>
              <w:bottom w:val="single" w:sz="8" w:space="0" w:color="000000"/>
              <w:right w:val="single" w:sz="8" w:space="0" w:color="000000"/>
            </w:tcBorders>
            <w:vAlign w:val="center"/>
            <w:hideMark/>
          </w:tcPr>
          <w:p w14:paraId="76FE0802"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75A165F8" w14:textId="77777777" w:rsidTr="00F63516">
        <w:trPr>
          <w:trHeight w:val="540"/>
        </w:trPr>
        <w:tc>
          <w:tcPr>
            <w:tcW w:w="840" w:type="dxa"/>
            <w:tcBorders>
              <w:top w:val="nil"/>
              <w:left w:val="single" w:sz="8" w:space="0" w:color="000000"/>
              <w:bottom w:val="single" w:sz="8" w:space="0" w:color="000000"/>
              <w:right w:val="single" w:sz="8" w:space="0" w:color="000000"/>
            </w:tcBorders>
            <w:vAlign w:val="center"/>
            <w:hideMark/>
          </w:tcPr>
          <w:p w14:paraId="5A7856E5"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8</w:t>
            </w:r>
          </w:p>
        </w:tc>
        <w:tc>
          <w:tcPr>
            <w:tcW w:w="4400" w:type="dxa"/>
            <w:tcBorders>
              <w:top w:val="nil"/>
              <w:left w:val="nil"/>
              <w:bottom w:val="single" w:sz="8" w:space="0" w:color="000000"/>
              <w:right w:val="single" w:sz="8" w:space="0" w:color="000000"/>
            </w:tcBorders>
            <w:vAlign w:val="center"/>
            <w:hideMark/>
          </w:tcPr>
          <w:p w14:paraId="55AA79BD"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Signed letter of intent between Consulting Engineer and EPC Bidder </w:t>
            </w:r>
          </w:p>
        </w:tc>
        <w:tc>
          <w:tcPr>
            <w:tcW w:w="2260" w:type="dxa"/>
            <w:tcBorders>
              <w:top w:val="nil"/>
              <w:left w:val="nil"/>
              <w:bottom w:val="single" w:sz="8" w:space="0" w:color="000000"/>
              <w:right w:val="single" w:sz="8" w:space="0" w:color="000000"/>
            </w:tcBorders>
            <w:vAlign w:val="center"/>
            <w:hideMark/>
          </w:tcPr>
          <w:p w14:paraId="080D2CBE"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To be provided by Bidder </w:t>
            </w:r>
          </w:p>
        </w:tc>
        <w:tc>
          <w:tcPr>
            <w:tcW w:w="2260" w:type="dxa"/>
            <w:tcBorders>
              <w:top w:val="nil"/>
              <w:left w:val="nil"/>
              <w:bottom w:val="single" w:sz="8" w:space="0" w:color="000000"/>
              <w:right w:val="single" w:sz="8" w:space="0" w:color="000000"/>
            </w:tcBorders>
            <w:vAlign w:val="center"/>
            <w:hideMark/>
          </w:tcPr>
          <w:p w14:paraId="7C7A29C5"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5576E6F1" w14:textId="77777777" w:rsidTr="00F63516">
        <w:trPr>
          <w:trHeight w:val="540"/>
        </w:trPr>
        <w:tc>
          <w:tcPr>
            <w:tcW w:w="840" w:type="dxa"/>
            <w:tcBorders>
              <w:top w:val="nil"/>
              <w:left w:val="single" w:sz="8" w:space="0" w:color="000000"/>
              <w:bottom w:val="single" w:sz="8" w:space="0" w:color="000000"/>
              <w:right w:val="single" w:sz="8" w:space="0" w:color="000000"/>
            </w:tcBorders>
            <w:vAlign w:val="center"/>
            <w:hideMark/>
          </w:tcPr>
          <w:p w14:paraId="4BD1E197"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9</w:t>
            </w:r>
          </w:p>
        </w:tc>
        <w:tc>
          <w:tcPr>
            <w:tcW w:w="4400" w:type="dxa"/>
            <w:tcBorders>
              <w:top w:val="nil"/>
              <w:left w:val="nil"/>
              <w:bottom w:val="single" w:sz="8" w:space="0" w:color="000000"/>
              <w:right w:val="single" w:sz="8" w:space="0" w:color="000000"/>
            </w:tcBorders>
            <w:vAlign w:val="center"/>
            <w:hideMark/>
          </w:tcPr>
          <w:p w14:paraId="4DC8397E"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Proof that the Consulting Engineer is accredited by Eskom </w:t>
            </w:r>
          </w:p>
        </w:tc>
        <w:tc>
          <w:tcPr>
            <w:tcW w:w="2260" w:type="dxa"/>
            <w:tcBorders>
              <w:top w:val="nil"/>
              <w:left w:val="nil"/>
              <w:bottom w:val="single" w:sz="8" w:space="0" w:color="000000"/>
              <w:right w:val="single" w:sz="8" w:space="0" w:color="000000"/>
            </w:tcBorders>
            <w:vAlign w:val="center"/>
            <w:hideMark/>
          </w:tcPr>
          <w:p w14:paraId="1552763C"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To be provided by Bidder </w:t>
            </w:r>
          </w:p>
        </w:tc>
        <w:tc>
          <w:tcPr>
            <w:tcW w:w="2260" w:type="dxa"/>
            <w:tcBorders>
              <w:top w:val="nil"/>
              <w:left w:val="nil"/>
              <w:bottom w:val="single" w:sz="8" w:space="0" w:color="000000"/>
              <w:right w:val="single" w:sz="8" w:space="0" w:color="000000"/>
            </w:tcBorders>
            <w:vAlign w:val="center"/>
            <w:hideMark/>
          </w:tcPr>
          <w:p w14:paraId="178E9F03"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bl>
    <w:p w14:paraId="1CFEA766" w14:textId="77777777" w:rsidR="0090311C" w:rsidRDefault="0090311C" w:rsidP="0090311C">
      <w:pPr>
        <w:pStyle w:val="BodyText"/>
      </w:pPr>
    </w:p>
    <w:p w14:paraId="272A46DF" w14:textId="08F7A17C" w:rsidR="00F63516" w:rsidRDefault="00F63516" w:rsidP="00F63516">
      <w:pPr>
        <w:pStyle w:val="Caption"/>
        <w:keepNext/>
        <w:jc w:val="left"/>
      </w:pPr>
      <w:r>
        <w:t xml:space="preserve">Table </w:t>
      </w:r>
      <w:r>
        <w:fldChar w:fldCharType="begin"/>
      </w:r>
      <w:r>
        <w:instrText xml:space="preserve"> SEQ Table \* ARABIC </w:instrText>
      </w:r>
      <w:r>
        <w:fldChar w:fldCharType="separate"/>
      </w:r>
      <w:r w:rsidR="00B020C3">
        <w:rPr>
          <w:noProof/>
        </w:rPr>
        <w:t>42</w:t>
      </w:r>
      <w:r>
        <w:fldChar w:fldCharType="end"/>
      </w:r>
      <w:r>
        <w:t xml:space="preserve"> </w:t>
      </w:r>
      <w:r w:rsidRPr="00F70C12">
        <w:t>General information about the HV Subcontractor</w:t>
      </w:r>
    </w:p>
    <w:tbl>
      <w:tblPr>
        <w:tblW w:w="9760" w:type="dxa"/>
        <w:tblLook w:val="04A0" w:firstRow="1" w:lastRow="0" w:firstColumn="1" w:lastColumn="0" w:noHBand="0" w:noVBand="1"/>
      </w:tblPr>
      <w:tblGrid>
        <w:gridCol w:w="840"/>
        <w:gridCol w:w="4400"/>
        <w:gridCol w:w="2260"/>
        <w:gridCol w:w="2260"/>
      </w:tblGrid>
      <w:tr w:rsidR="00F63516" w:rsidRPr="00F63516" w14:paraId="19A35063" w14:textId="77777777" w:rsidTr="00F63516">
        <w:trPr>
          <w:trHeight w:val="300"/>
        </w:trPr>
        <w:tc>
          <w:tcPr>
            <w:tcW w:w="840"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1E0AB581"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F63516">
              <w:rPr>
                <w:b/>
                <w:bCs/>
                <w:color w:val="000000"/>
                <w:sz w:val="20"/>
                <w:szCs w:val="20"/>
                <w:lang w:val="en-ZA" w:eastAsia="en-ZA"/>
              </w:rPr>
              <w:t xml:space="preserve">No. </w:t>
            </w:r>
          </w:p>
        </w:tc>
        <w:tc>
          <w:tcPr>
            <w:tcW w:w="4400" w:type="dxa"/>
            <w:tcBorders>
              <w:top w:val="single" w:sz="8" w:space="0" w:color="000000"/>
              <w:left w:val="nil"/>
              <w:bottom w:val="single" w:sz="8" w:space="0" w:color="000000"/>
              <w:right w:val="single" w:sz="8" w:space="0" w:color="000000"/>
            </w:tcBorders>
            <w:shd w:val="clear" w:color="000000" w:fill="F2F2F2"/>
            <w:vAlign w:val="center"/>
            <w:hideMark/>
          </w:tcPr>
          <w:p w14:paraId="1BE1C884"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F63516">
              <w:rPr>
                <w:b/>
                <w:bCs/>
                <w:color w:val="000000"/>
                <w:sz w:val="20"/>
                <w:szCs w:val="20"/>
                <w:lang w:val="en-ZA" w:eastAsia="en-ZA"/>
              </w:rPr>
              <w:t xml:space="preserve">Item </w:t>
            </w:r>
          </w:p>
        </w:tc>
        <w:tc>
          <w:tcPr>
            <w:tcW w:w="4520" w:type="dxa"/>
            <w:gridSpan w:val="2"/>
            <w:tcBorders>
              <w:top w:val="single" w:sz="8" w:space="0" w:color="000000"/>
              <w:left w:val="nil"/>
              <w:bottom w:val="single" w:sz="8" w:space="0" w:color="000000"/>
              <w:right w:val="single" w:sz="8" w:space="0" w:color="000000"/>
            </w:tcBorders>
            <w:shd w:val="clear" w:color="000000" w:fill="F2F2F2"/>
            <w:vAlign w:val="center"/>
            <w:hideMark/>
          </w:tcPr>
          <w:p w14:paraId="3FD641B3"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b/>
                <w:bCs/>
                <w:color w:val="000000"/>
                <w:sz w:val="20"/>
                <w:szCs w:val="20"/>
                <w:lang w:val="en-ZA" w:eastAsia="en-ZA"/>
              </w:rPr>
            </w:pPr>
            <w:r w:rsidRPr="00F63516">
              <w:rPr>
                <w:b/>
                <w:bCs/>
                <w:color w:val="000000"/>
                <w:sz w:val="20"/>
                <w:szCs w:val="20"/>
                <w:lang w:val="en-ZA" w:eastAsia="en-ZA"/>
              </w:rPr>
              <w:t xml:space="preserve">Details </w:t>
            </w:r>
          </w:p>
        </w:tc>
      </w:tr>
      <w:tr w:rsidR="00F63516" w:rsidRPr="00F63516" w14:paraId="7CC5201D"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294FB012"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1</w:t>
            </w:r>
          </w:p>
        </w:tc>
        <w:tc>
          <w:tcPr>
            <w:tcW w:w="4400" w:type="dxa"/>
            <w:tcBorders>
              <w:top w:val="nil"/>
              <w:left w:val="nil"/>
              <w:bottom w:val="single" w:sz="8" w:space="0" w:color="000000"/>
              <w:right w:val="single" w:sz="8" w:space="0" w:color="000000"/>
            </w:tcBorders>
            <w:vAlign w:val="center"/>
            <w:hideMark/>
          </w:tcPr>
          <w:p w14:paraId="71226EAA"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Name of HV Subcontractor </w:t>
            </w:r>
          </w:p>
        </w:tc>
        <w:tc>
          <w:tcPr>
            <w:tcW w:w="4520" w:type="dxa"/>
            <w:gridSpan w:val="2"/>
            <w:tcBorders>
              <w:top w:val="single" w:sz="8" w:space="0" w:color="000000"/>
              <w:left w:val="nil"/>
              <w:bottom w:val="single" w:sz="8" w:space="0" w:color="000000"/>
              <w:right w:val="single" w:sz="8" w:space="0" w:color="000000"/>
            </w:tcBorders>
            <w:vAlign w:val="center"/>
            <w:hideMark/>
          </w:tcPr>
          <w:p w14:paraId="50FC5E93"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0EFD4C9B"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316DFC43"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2</w:t>
            </w:r>
          </w:p>
        </w:tc>
        <w:tc>
          <w:tcPr>
            <w:tcW w:w="4400" w:type="dxa"/>
            <w:tcBorders>
              <w:top w:val="nil"/>
              <w:left w:val="nil"/>
              <w:bottom w:val="single" w:sz="8" w:space="0" w:color="000000"/>
              <w:right w:val="single" w:sz="8" w:space="0" w:color="000000"/>
            </w:tcBorders>
            <w:vAlign w:val="center"/>
            <w:hideMark/>
          </w:tcPr>
          <w:p w14:paraId="63735667"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Home office address </w:t>
            </w:r>
          </w:p>
        </w:tc>
        <w:tc>
          <w:tcPr>
            <w:tcW w:w="4520" w:type="dxa"/>
            <w:gridSpan w:val="2"/>
            <w:tcBorders>
              <w:top w:val="single" w:sz="8" w:space="0" w:color="000000"/>
              <w:left w:val="nil"/>
              <w:bottom w:val="single" w:sz="8" w:space="0" w:color="000000"/>
              <w:right w:val="single" w:sz="8" w:space="0" w:color="000000"/>
            </w:tcBorders>
            <w:vAlign w:val="center"/>
            <w:hideMark/>
          </w:tcPr>
          <w:p w14:paraId="5AC692DF"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3942279B"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267096C0"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3</w:t>
            </w:r>
          </w:p>
        </w:tc>
        <w:tc>
          <w:tcPr>
            <w:tcW w:w="4400" w:type="dxa"/>
            <w:tcBorders>
              <w:top w:val="nil"/>
              <w:left w:val="nil"/>
              <w:bottom w:val="single" w:sz="8" w:space="0" w:color="000000"/>
              <w:right w:val="single" w:sz="8" w:space="0" w:color="000000"/>
            </w:tcBorders>
            <w:vAlign w:val="center"/>
            <w:hideMark/>
          </w:tcPr>
          <w:p w14:paraId="4853FF51"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r w:rsidRPr="00F63516">
              <w:rPr>
                <w:color w:val="000000" w:themeColor="text1"/>
                <w:sz w:val="20"/>
                <w:szCs w:val="20"/>
                <w:lang w:val="en-ZA" w:eastAsia="en-ZA"/>
              </w:rPr>
              <w:t xml:space="preserve">Regional office address </w:t>
            </w:r>
          </w:p>
        </w:tc>
        <w:tc>
          <w:tcPr>
            <w:tcW w:w="4520" w:type="dxa"/>
            <w:gridSpan w:val="2"/>
            <w:tcBorders>
              <w:top w:val="single" w:sz="8" w:space="0" w:color="000000"/>
              <w:left w:val="nil"/>
              <w:bottom w:val="single" w:sz="8" w:space="0" w:color="000000"/>
              <w:right w:val="single" w:sz="8" w:space="0" w:color="000000"/>
            </w:tcBorders>
            <w:vAlign w:val="center"/>
            <w:hideMark/>
          </w:tcPr>
          <w:p w14:paraId="5976AFC6"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0AC85D98"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39F635A2"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4</w:t>
            </w:r>
          </w:p>
        </w:tc>
        <w:tc>
          <w:tcPr>
            <w:tcW w:w="4400" w:type="dxa"/>
            <w:tcBorders>
              <w:top w:val="nil"/>
              <w:left w:val="nil"/>
              <w:bottom w:val="single" w:sz="8" w:space="0" w:color="000000"/>
              <w:right w:val="single" w:sz="8" w:space="0" w:color="000000"/>
            </w:tcBorders>
            <w:vAlign w:val="center"/>
            <w:hideMark/>
          </w:tcPr>
          <w:p w14:paraId="357456E7"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r w:rsidRPr="00F63516">
              <w:rPr>
                <w:color w:val="000000" w:themeColor="text1"/>
                <w:sz w:val="20"/>
                <w:szCs w:val="20"/>
                <w:lang w:val="en-ZA" w:eastAsia="en-ZA"/>
              </w:rPr>
              <w:t xml:space="preserve">Telephone / email address </w:t>
            </w:r>
          </w:p>
        </w:tc>
        <w:tc>
          <w:tcPr>
            <w:tcW w:w="4520" w:type="dxa"/>
            <w:gridSpan w:val="2"/>
            <w:tcBorders>
              <w:top w:val="single" w:sz="8" w:space="0" w:color="000000"/>
              <w:left w:val="nil"/>
              <w:bottom w:val="single" w:sz="8" w:space="0" w:color="000000"/>
              <w:right w:val="single" w:sz="8" w:space="0" w:color="000000"/>
            </w:tcBorders>
            <w:vAlign w:val="center"/>
            <w:hideMark/>
          </w:tcPr>
          <w:p w14:paraId="4B36A798"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04D94C4B"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43BB4EDC"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5</w:t>
            </w:r>
          </w:p>
        </w:tc>
        <w:tc>
          <w:tcPr>
            <w:tcW w:w="4400" w:type="dxa"/>
            <w:tcBorders>
              <w:top w:val="nil"/>
              <w:left w:val="nil"/>
              <w:bottom w:val="single" w:sz="8" w:space="0" w:color="000000"/>
              <w:right w:val="single" w:sz="8" w:space="0" w:color="000000"/>
            </w:tcBorders>
            <w:vAlign w:val="center"/>
            <w:hideMark/>
          </w:tcPr>
          <w:p w14:paraId="03CD2212"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r w:rsidRPr="00F63516">
              <w:rPr>
                <w:color w:val="000000" w:themeColor="text1"/>
                <w:sz w:val="20"/>
                <w:szCs w:val="20"/>
                <w:lang w:val="en-ZA" w:eastAsia="en-ZA"/>
              </w:rPr>
              <w:t xml:space="preserve">Name, Position and Title of contact person </w:t>
            </w:r>
          </w:p>
        </w:tc>
        <w:tc>
          <w:tcPr>
            <w:tcW w:w="4520" w:type="dxa"/>
            <w:gridSpan w:val="2"/>
            <w:tcBorders>
              <w:top w:val="single" w:sz="8" w:space="0" w:color="000000"/>
              <w:left w:val="nil"/>
              <w:bottom w:val="single" w:sz="8" w:space="0" w:color="000000"/>
              <w:right w:val="single" w:sz="8" w:space="0" w:color="000000"/>
            </w:tcBorders>
            <w:vAlign w:val="center"/>
            <w:hideMark/>
          </w:tcPr>
          <w:p w14:paraId="6FA0BF56"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409C9ED4"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1F508B13"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6</w:t>
            </w:r>
          </w:p>
        </w:tc>
        <w:tc>
          <w:tcPr>
            <w:tcW w:w="4400" w:type="dxa"/>
            <w:tcBorders>
              <w:top w:val="nil"/>
              <w:left w:val="nil"/>
              <w:bottom w:val="single" w:sz="8" w:space="0" w:color="000000"/>
              <w:right w:val="single" w:sz="8" w:space="0" w:color="000000"/>
            </w:tcBorders>
            <w:vAlign w:val="center"/>
            <w:hideMark/>
          </w:tcPr>
          <w:p w14:paraId="6FF429B9"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hyperlink r:id="rId22" w:anchor="RANGE!A13" w:history="1">
              <w:r w:rsidRPr="00F63516">
                <w:rPr>
                  <w:color w:val="000000" w:themeColor="text1"/>
                  <w:sz w:val="20"/>
                  <w:szCs w:val="20"/>
                  <w:lang w:val="en-ZA" w:eastAsia="en-ZA"/>
                </w:rPr>
                <w:t xml:space="preserve">Legal form [1] </w:t>
              </w:r>
            </w:hyperlink>
          </w:p>
        </w:tc>
        <w:tc>
          <w:tcPr>
            <w:tcW w:w="4520" w:type="dxa"/>
            <w:gridSpan w:val="2"/>
            <w:tcBorders>
              <w:top w:val="single" w:sz="8" w:space="0" w:color="000000"/>
              <w:left w:val="nil"/>
              <w:bottom w:val="single" w:sz="8" w:space="0" w:color="000000"/>
              <w:right w:val="single" w:sz="8" w:space="0" w:color="000000"/>
            </w:tcBorders>
            <w:vAlign w:val="center"/>
            <w:hideMark/>
          </w:tcPr>
          <w:p w14:paraId="04F18589"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57C0CAA4" w14:textId="77777777" w:rsidTr="00F63516">
        <w:trPr>
          <w:trHeight w:val="300"/>
        </w:trPr>
        <w:tc>
          <w:tcPr>
            <w:tcW w:w="840" w:type="dxa"/>
            <w:tcBorders>
              <w:top w:val="nil"/>
              <w:left w:val="single" w:sz="8" w:space="0" w:color="000000"/>
              <w:bottom w:val="single" w:sz="8" w:space="0" w:color="000000"/>
              <w:right w:val="single" w:sz="8" w:space="0" w:color="000000"/>
            </w:tcBorders>
            <w:vAlign w:val="center"/>
            <w:hideMark/>
          </w:tcPr>
          <w:p w14:paraId="5385FE7C"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7</w:t>
            </w:r>
          </w:p>
        </w:tc>
        <w:tc>
          <w:tcPr>
            <w:tcW w:w="4400" w:type="dxa"/>
            <w:tcBorders>
              <w:top w:val="nil"/>
              <w:left w:val="nil"/>
              <w:bottom w:val="single" w:sz="8" w:space="0" w:color="000000"/>
              <w:right w:val="single" w:sz="8" w:space="0" w:color="000000"/>
            </w:tcBorders>
            <w:vAlign w:val="center"/>
            <w:hideMark/>
          </w:tcPr>
          <w:p w14:paraId="5680C239"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r w:rsidRPr="00F63516">
              <w:rPr>
                <w:color w:val="000000" w:themeColor="text1"/>
                <w:sz w:val="20"/>
                <w:szCs w:val="20"/>
                <w:lang w:val="en-ZA" w:eastAsia="en-ZA"/>
              </w:rPr>
              <w:t>Area of main business</w:t>
            </w:r>
            <w:r w:rsidRPr="00F63516">
              <w:rPr>
                <w:color w:val="000000" w:themeColor="text1"/>
                <w:sz w:val="20"/>
                <w:szCs w:val="20"/>
                <w:vertAlign w:val="superscript"/>
                <w:lang w:val="en-ZA" w:eastAsia="en-ZA"/>
              </w:rPr>
              <w:t xml:space="preserve"> </w:t>
            </w:r>
          </w:p>
        </w:tc>
        <w:tc>
          <w:tcPr>
            <w:tcW w:w="4520" w:type="dxa"/>
            <w:gridSpan w:val="2"/>
            <w:tcBorders>
              <w:top w:val="single" w:sz="8" w:space="0" w:color="000000"/>
              <w:left w:val="nil"/>
              <w:bottom w:val="single" w:sz="8" w:space="0" w:color="000000"/>
              <w:right w:val="single" w:sz="8" w:space="0" w:color="000000"/>
            </w:tcBorders>
            <w:vAlign w:val="center"/>
            <w:hideMark/>
          </w:tcPr>
          <w:p w14:paraId="24A7E31E"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27B74D57" w14:textId="77777777" w:rsidTr="00F63516">
        <w:trPr>
          <w:trHeight w:val="540"/>
        </w:trPr>
        <w:tc>
          <w:tcPr>
            <w:tcW w:w="840" w:type="dxa"/>
            <w:tcBorders>
              <w:top w:val="nil"/>
              <w:left w:val="single" w:sz="8" w:space="0" w:color="000000"/>
              <w:bottom w:val="single" w:sz="8" w:space="0" w:color="000000"/>
              <w:right w:val="single" w:sz="8" w:space="0" w:color="000000"/>
            </w:tcBorders>
            <w:vAlign w:val="center"/>
            <w:hideMark/>
          </w:tcPr>
          <w:p w14:paraId="1A2AE021"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8</w:t>
            </w:r>
          </w:p>
        </w:tc>
        <w:tc>
          <w:tcPr>
            <w:tcW w:w="4400" w:type="dxa"/>
            <w:tcBorders>
              <w:top w:val="nil"/>
              <w:left w:val="nil"/>
              <w:bottom w:val="single" w:sz="8" w:space="0" w:color="000000"/>
              <w:right w:val="single" w:sz="8" w:space="0" w:color="000000"/>
            </w:tcBorders>
            <w:vAlign w:val="center"/>
            <w:hideMark/>
          </w:tcPr>
          <w:p w14:paraId="79E510B3"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lang w:val="en-ZA" w:eastAsia="en-ZA"/>
              </w:rPr>
            </w:pPr>
            <w:r w:rsidRPr="00F63516">
              <w:rPr>
                <w:color w:val="000000" w:themeColor="text1"/>
                <w:sz w:val="20"/>
                <w:szCs w:val="20"/>
                <w:lang w:val="en-ZA" w:eastAsia="en-ZA"/>
              </w:rPr>
              <w:t xml:space="preserve">Signed letter of intent between HV Subcontractor and EPC Bidder </w:t>
            </w:r>
          </w:p>
        </w:tc>
        <w:tc>
          <w:tcPr>
            <w:tcW w:w="2260" w:type="dxa"/>
            <w:tcBorders>
              <w:top w:val="nil"/>
              <w:left w:val="nil"/>
              <w:bottom w:val="single" w:sz="8" w:space="0" w:color="000000"/>
              <w:right w:val="single" w:sz="8" w:space="0" w:color="000000"/>
            </w:tcBorders>
            <w:vAlign w:val="center"/>
            <w:hideMark/>
          </w:tcPr>
          <w:p w14:paraId="63BEA480"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To be provided by Bidder </w:t>
            </w:r>
          </w:p>
        </w:tc>
        <w:tc>
          <w:tcPr>
            <w:tcW w:w="2260" w:type="dxa"/>
            <w:tcBorders>
              <w:top w:val="nil"/>
              <w:left w:val="nil"/>
              <w:bottom w:val="single" w:sz="8" w:space="0" w:color="000000"/>
              <w:right w:val="single" w:sz="8" w:space="0" w:color="000000"/>
            </w:tcBorders>
            <w:vAlign w:val="center"/>
            <w:hideMark/>
          </w:tcPr>
          <w:p w14:paraId="23B9BDE9"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r w:rsidR="00F63516" w:rsidRPr="00F63516" w14:paraId="697D4216" w14:textId="77777777" w:rsidTr="00F63516">
        <w:trPr>
          <w:trHeight w:val="540"/>
        </w:trPr>
        <w:tc>
          <w:tcPr>
            <w:tcW w:w="840" w:type="dxa"/>
            <w:tcBorders>
              <w:top w:val="nil"/>
              <w:left w:val="single" w:sz="8" w:space="0" w:color="000000"/>
              <w:bottom w:val="single" w:sz="8" w:space="0" w:color="000000"/>
              <w:right w:val="single" w:sz="8" w:space="0" w:color="000000"/>
            </w:tcBorders>
            <w:vAlign w:val="center"/>
            <w:hideMark/>
          </w:tcPr>
          <w:p w14:paraId="3E1ED733"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color w:val="000000"/>
                <w:sz w:val="20"/>
                <w:szCs w:val="20"/>
                <w:lang w:val="en-ZA" w:eastAsia="en-ZA"/>
              </w:rPr>
            </w:pPr>
            <w:r w:rsidRPr="00F63516">
              <w:rPr>
                <w:color w:val="000000"/>
                <w:sz w:val="20"/>
                <w:szCs w:val="20"/>
                <w:lang w:val="en-ZA" w:eastAsia="en-ZA"/>
              </w:rPr>
              <w:t>9</w:t>
            </w:r>
          </w:p>
        </w:tc>
        <w:tc>
          <w:tcPr>
            <w:tcW w:w="4400" w:type="dxa"/>
            <w:tcBorders>
              <w:top w:val="nil"/>
              <w:left w:val="nil"/>
              <w:bottom w:val="single" w:sz="8" w:space="0" w:color="000000"/>
              <w:right w:val="single" w:sz="8" w:space="0" w:color="000000"/>
            </w:tcBorders>
            <w:vAlign w:val="center"/>
            <w:hideMark/>
          </w:tcPr>
          <w:p w14:paraId="40329C24"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Proof that the HV Subcontractor is Eskom approved </w:t>
            </w:r>
          </w:p>
        </w:tc>
        <w:tc>
          <w:tcPr>
            <w:tcW w:w="2260" w:type="dxa"/>
            <w:tcBorders>
              <w:top w:val="nil"/>
              <w:left w:val="nil"/>
              <w:bottom w:val="single" w:sz="8" w:space="0" w:color="000000"/>
              <w:right w:val="single" w:sz="8" w:space="0" w:color="000000"/>
            </w:tcBorders>
            <w:vAlign w:val="center"/>
            <w:hideMark/>
          </w:tcPr>
          <w:p w14:paraId="709CD808"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To be provided by Bidder </w:t>
            </w:r>
          </w:p>
        </w:tc>
        <w:tc>
          <w:tcPr>
            <w:tcW w:w="2260" w:type="dxa"/>
            <w:tcBorders>
              <w:top w:val="nil"/>
              <w:left w:val="nil"/>
              <w:bottom w:val="single" w:sz="8" w:space="0" w:color="000000"/>
              <w:right w:val="single" w:sz="8" w:space="0" w:color="000000"/>
            </w:tcBorders>
            <w:vAlign w:val="center"/>
            <w:hideMark/>
          </w:tcPr>
          <w:p w14:paraId="4C18ABA2" w14:textId="77777777" w:rsidR="00F63516" w:rsidRPr="00F63516" w:rsidRDefault="00F63516" w:rsidP="00F6351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sz w:val="20"/>
                <w:szCs w:val="20"/>
                <w:lang w:val="en-ZA" w:eastAsia="en-ZA"/>
              </w:rPr>
            </w:pPr>
            <w:r w:rsidRPr="00F63516">
              <w:rPr>
                <w:color w:val="000000"/>
                <w:sz w:val="20"/>
                <w:szCs w:val="20"/>
                <w:lang w:val="en-ZA" w:eastAsia="en-ZA"/>
              </w:rPr>
              <w:t xml:space="preserve"> </w:t>
            </w:r>
          </w:p>
        </w:tc>
      </w:tr>
    </w:tbl>
    <w:p w14:paraId="6BBCA94F" w14:textId="4B3D2A11" w:rsidR="00F63516" w:rsidRDefault="00B020C3" w:rsidP="00B020C3">
      <w:pPr>
        <w:pStyle w:val="Heading1"/>
      </w:pPr>
      <w:r w:rsidRPr="00B020C3">
        <w:t>GRID CONNECTION SCHEDULES</w:t>
      </w:r>
    </w:p>
    <w:p w14:paraId="34416F72" w14:textId="1D19FAC6" w:rsidR="00B020C3" w:rsidRDefault="00B020C3" w:rsidP="00B020C3">
      <w:pPr>
        <w:pStyle w:val="Caption"/>
        <w:keepNext/>
        <w:jc w:val="left"/>
      </w:pPr>
      <w:r>
        <w:t xml:space="preserve">Table </w:t>
      </w:r>
      <w:r>
        <w:fldChar w:fldCharType="begin"/>
      </w:r>
      <w:r>
        <w:instrText xml:space="preserve"> SEQ Table \* ARABIC </w:instrText>
      </w:r>
      <w:r>
        <w:fldChar w:fldCharType="separate"/>
      </w:r>
      <w:r>
        <w:rPr>
          <w:noProof/>
        </w:rPr>
        <w:t>43</w:t>
      </w:r>
      <w:r>
        <w:fldChar w:fldCharType="end"/>
      </w:r>
      <w:r>
        <w:t xml:space="preserve"> </w:t>
      </w:r>
      <w:r w:rsidRPr="00D228E8">
        <w:t>Grid connection Schedules</w:t>
      </w:r>
    </w:p>
    <w:tbl>
      <w:tblPr>
        <w:tblW w:w="9620" w:type="dxa"/>
        <w:tblLook w:val="04A0" w:firstRow="1" w:lastRow="0" w:firstColumn="1" w:lastColumn="0" w:noHBand="0" w:noVBand="1"/>
      </w:tblPr>
      <w:tblGrid>
        <w:gridCol w:w="800"/>
        <w:gridCol w:w="4900"/>
        <w:gridCol w:w="1280"/>
        <w:gridCol w:w="1520"/>
        <w:gridCol w:w="1120"/>
      </w:tblGrid>
      <w:tr w:rsidR="00B020C3" w:rsidRPr="00B020C3" w14:paraId="7C0DE2FA" w14:textId="77777777" w:rsidTr="00B020C3">
        <w:trPr>
          <w:trHeight w:val="792"/>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D906DF0"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Item No. </w:t>
            </w:r>
          </w:p>
        </w:tc>
        <w:tc>
          <w:tcPr>
            <w:tcW w:w="4900" w:type="dxa"/>
            <w:tcBorders>
              <w:top w:val="single" w:sz="4" w:space="0" w:color="auto"/>
              <w:left w:val="nil"/>
              <w:bottom w:val="single" w:sz="4" w:space="0" w:color="auto"/>
              <w:right w:val="single" w:sz="4" w:space="0" w:color="auto"/>
            </w:tcBorders>
            <w:shd w:val="clear" w:color="000000" w:fill="D9D9D9"/>
            <w:vAlign w:val="center"/>
            <w:hideMark/>
          </w:tcPr>
          <w:p w14:paraId="78D64D5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Description </w:t>
            </w:r>
          </w:p>
        </w:tc>
        <w:tc>
          <w:tcPr>
            <w:tcW w:w="1280" w:type="dxa"/>
            <w:tcBorders>
              <w:top w:val="single" w:sz="4" w:space="0" w:color="auto"/>
              <w:left w:val="nil"/>
              <w:bottom w:val="single" w:sz="4" w:space="0" w:color="auto"/>
              <w:right w:val="single" w:sz="4" w:space="0" w:color="auto"/>
            </w:tcBorders>
            <w:shd w:val="clear" w:color="000000" w:fill="D9D9D9"/>
            <w:vAlign w:val="center"/>
            <w:hideMark/>
          </w:tcPr>
          <w:p w14:paraId="506171BF"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Unit </w:t>
            </w:r>
          </w:p>
        </w:tc>
        <w:tc>
          <w:tcPr>
            <w:tcW w:w="1520" w:type="dxa"/>
            <w:tcBorders>
              <w:top w:val="single" w:sz="4" w:space="0" w:color="auto"/>
              <w:left w:val="nil"/>
              <w:bottom w:val="single" w:sz="4" w:space="0" w:color="auto"/>
              <w:right w:val="single" w:sz="4" w:space="0" w:color="auto"/>
            </w:tcBorders>
            <w:shd w:val="clear" w:color="000000" w:fill="D9D9D9"/>
            <w:vAlign w:val="center"/>
            <w:hideMark/>
          </w:tcPr>
          <w:p w14:paraId="45558B5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Required </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14:paraId="7DCEA7F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Response from Bidder </w:t>
            </w:r>
          </w:p>
        </w:tc>
      </w:tr>
      <w:tr w:rsidR="00B020C3" w:rsidRPr="00B020C3" w14:paraId="29F6234D"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3BC9789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B020C3">
              <w:rPr>
                <w:rFonts w:ascii="72" w:hAnsi="72" w:cs="72"/>
                <w:b/>
                <w:bCs/>
                <w:color w:val="000000"/>
                <w:sz w:val="20"/>
                <w:szCs w:val="20"/>
                <w:lang w:val="en-ZA" w:eastAsia="en-ZA"/>
              </w:rPr>
              <w:t>1</w:t>
            </w:r>
          </w:p>
        </w:tc>
        <w:tc>
          <w:tcPr>
            <w:tcW w:w="4900" w:type="dxa"/>
            <w:tcBorders>
              <w:top w:val="nil"/>
              <w:left w:val="nil"/>
              <w:bottom w:val="single" w:sz="4" w:space="0" w:color="auto"/>
              <w:right w:val="single" w:sz="4" w:space="0" w:color="auto"/>
            </w:tcBorders>
            <w:vAlign w:val="center"/>
            <w:hideMark/>
          </w:tcPr>
          <w:p w14:paraId="3B244F1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Overhead line (OHL) </w:t>
            </w:r>
          </w:p>
        </w:tc>
        <w:tc>
          <w:tcPr>
            <w:tcW w:w="1280" w:type="dxa"/>
            <w:tcBorders>
              <w:top w:val="nil"/>
              <w:left w:val="nil"/>
              <w:bottom w:val="single" w:sz="4" w:space="0" w:color="auto"/>
              <w:right w:val="single" w:sz="4" w:space="0" w:color="auto"/>
            </w:tcBorders>
            <w:vAlign w:val="center"/>
            <w:hideMark/>
          </w:tcPr>
          <w:p w14:paraId="7AFAE01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0574088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4F772C9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r>
      <w:tr w:rsidR="00B020C3" w:rsidRPr="00B020C3" w14:paraId="6A97D3B7"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62B50C4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1.1</w:t>
            </w:r>
          </w:p>
        </w:tc>
        <w:tc>
          <w:tcPr>
            <w:tcW w:w="4900" w:type="dxa"/>
            <w:tcBorders>
              <w:top w:val="nil"/>
              <w:left w:val="nil"/>
              <w:bottom w:val="single" w:sz="4" w:space="0" w:color="auto"/>
              <w:right w:val="single" w:sz="4" w:space="0" w:color="auto"/>
            </w:tcBorders>
            <w:vAlign w:val="center"/>
            <w:hideMark/>
          </w:tcPr>
          <w:p w14:paraId="56A4C85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Provide documented evidence (data sheet or other) for the OHL phase conductor </w:t>
            </w:r>
          </w:p>
        </w:tc>
        <w:tc>
          <w:tcPr>
            <w:tcW w:w="1280" w:type="dxa"/>
            <w:tcBorders>
              <w:top w:val="nil"/>
              <w:left w:val="nil"/>
              <w:bottom w:val="single" w:sz="4" w:space="0" w:color="auto"/>
              <w:right w:val="single" w:sz="4" w:space="0" w:color="auto"/>
            </w:tcBorders>
            <w:vAlign w:val="center"/>
            <w:hideMark/>
          </w:tcPr>
          <w:p w14:paraId="0AA5EB6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A447A54"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015ACE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07B003DE"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5DA20898"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B020C3">
              <w:rPr>
                <w:rFonts w:ascii="72" w:hAnsi="72" w:cs="72"/>
                <w:b/>
                <w:bCs/>
                <w:color w:val="000000"/>
                <w:sz w:val="20"/>
                <w:szCs w:val="20"/>
                <w:lang w:val="en-ZA" w:eastAsia="en-ZA"/>
              </w:rPr>
              <w:t>2</w:t>
            </w:r>
          </w:p>
        </w:tc>
        <w:tc>
          <w:tcPr>
            <w:tcW w:w="4900" w:type="dxa"/>
            <w:tcBorders>
              <w:top w:val="nil"/>
              <w:left w:val="nil"/>
              <w:bottom w:val="single" w:sz="4" w:space="0" w:color="auto"/>
              <w:right w:val="single" w:sz="4" w:space="0" w:color="auto"/>
            </w:tcBorders>
            <w:vAlign w:val="center"/>
            <w:hideMark/>
          </w:tcPr>
          <w:p w14:paraId="2C30856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HV/MV Transformer </w:t>
            </w:r>
          </w:p>
        </w:tc>
        <w:tc>
          <w:tcPr>
            <w:tcW w:w="1280" w:type="dxa"/>
            <w:tcBorders>
              <w:top w:val="nil"/>
              <w:left w:val="nil"/>
              <w:bottom w:val="single" w:sz="4" w:space="0" w:color="auto"/>
              <w:right w:val="single" w:sz="4" w:space="0" w:color="auto"/>
            </w:tcBorders>
            <w:vAlign w:val="center"/>
            <w:hideMark/>
          </w:tcPr>
          <w:p w14:paraId="5C79FC7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4ED6F80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27F546F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r>
      <w:tr w:rsidR="00B020C3" w:rsidRPr="00B020C3" w14:paraId="27B8B5C4"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06910D7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B020C3">
              <w:rPr>
                <w:rFonts w:ascii="72" w:hAnsi="72" w:cs="72"/>
                <w:b/>
                <w:bCs/>
                <w:color w:val="000000"/>
                <w:sz w:val="20"/>
                <w:szCs w:val="20"/>
                <w:lang w:val="en-ZA" w:eastAsia="en-ZA"/>
              </w:rPr>
              <w:t>2.1</w:t>
            </w:r>
          </w:p>
        </w:tc>
        <w:tc>
          <w:tcPr>
            <w:tcW w:w="4900" w:type="dxa"/>
            <w:tcBorders>
              <w:top w:val="nil"/>
              <w:left w:val="nil"/>
              <w:bottom w:val="single" w:sz="4" w:space="0" w:color="auto"/>
              <w:right w:val="single" w:sz="4" w:space="0" w:color="auto"/>
            </w:tcBorders>
            <w:vAlign w:val="center"/>
            <w:hideMark/>
          </w:tcPr>
          <w:p w14:paraId="05BED32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Product Information </w:t>
            </w:r>
          </w:p>
        </w:tc>
        <w:tc>
          <w:tcPr>
            <w:tcW w:w="1280" w:type="dxa"/>
            <w:tcBorders>
              <w:top w:val="nil"/>
              <w:left w:val="nil"/>
              <w:bottom w:val="single" w:sz="4" w:space="0" w:color="auto"/>
              <w:right w:val="single" w:sz="4" w:space="0" w:color="auto"/>
            </w:tcBorders>
            <w:vAlign w:val="center"/>
            <w:hideMark/>
          </w:tcPr>
          <w:p w14:paraId="04B6F368"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79A4A2C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3C0505B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r>
      <w:tr w:rsidR="00B020C3" w:rsidRPr="00B020C3" w14:paraId="6D3601DA"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7421DED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2.1.1 </w:t>
            </w:r>
          </w:p>
        </w:tc>
        <w:tc>
          <w:tcPr>
            <w:tcW w:w="4900" w:type="dxa"/>
            <w:tcBorders>
              <w:top w:val="nil"/>
              <w:left w:val="nil"/>
              <w:bottom w:val="single" w:sz="4" w:space="0" w:color="auto"/>
              <w:right w:val="single" w:sz="4" w:space="0" w:color="auto"/>
            </w:tcBorders>
            <w:vAlign w:val="center"/>
            <w:hideMark/>
          </w:tcPr>
          <w:p w14:paraId="526ED89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Transformer manufacturer </w:t>
            </w:r>
          </w:p>
        </w:tc>
        <w:tc>
          <w:tcPr>
            <w:tcW w:w="1280" w:type="dxa"/>
            <w:tcBorders>
              <w:top w:val="nil"/>
              <w:left w:val="nil"/>
              <w:bottom w:val="single" w:sz="4" w:space="0" w:color="auto"/>
              <w:right w:val="single" w:sz="4" w:space="0" w:color="auto"/>
            </w:tcBorders>
            <w:vAlign w:val="center"/>
            <w:hideMark/>
          </w:tcPr>
          <w:p w14:paraId="0178D84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Specify </w:t>
            </w:r>
          </w:p>
        </w:tc>
        <w:tc>
          <w:tcPr>
            <w:tcW w:w="1520" w:type="dxa"/>
            <w:tcBorders>
              <w:top w:val="nil"/>
              <w:left w:val="nil"/>
              <w:bottom w:val="single" w:sz="4" w:space="0" w:color="auto"/>
              <w:right w:val="single" w:sz="4" w:space="0" w:color="auto"/>
            </w:tcBorders>
            <w:vAlign w:val="center"/>
            <w:hideMark/>
          </w:tcPr>
          <w:p w14:paraId="140DDC1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72C0E59F"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596C06C7"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4BF1FEC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B020C3">
              <w:rPr>
                <w:rFonts w:ascii="72" w:hAnsi="72" w:cs="72"/>
                <w:b/>
                <w:bCs/>
                <w:color w:val="000000"/>
                <w:sz w:val="20"/>
                <w:szCs w:val="20"/>
                <w:lang w:val="en-ZA" w:eastAsia="en-ZA"/>
              </w:rPr>
              <w:t>2.2</w:t>
            </w:r>
          </w:p>
        </w:tc>
        <w:tc>
          <w:tcPr>
            <w:tcW w:w="4900" w:type="dxa"/>
            <w:tcBorders>
              <w:top w:val="nil"/>
              <w:left w:val="nil"/>
              <w:bottom w:val="single" w:sz="4" w:space="0" w:color="auto"/>
              <w:right w:val="single" w:sz="4" w:space="0" w:color="auto"/>
            </w:tcBorders>
            <w:vAlign w:val="center"/>
            <w:hideMark/>
          </w:tcPr>
          <w:p w14:paraId="1DC9135C"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020C3">
              <w:rPr>
                <w:rFonts w:ascii="72" w:hAnsi="72" w:cs="72"/>
                <w:b/>
                <w:bCs/>
                <w:color w:val="000000"/>
                <w:sz w:val="20"/>
                <w:szCs w:val="20"/>
                <w:lang w:val="en-ZA" w:eastAsia="en-ZA"/>
              </w:rPr>
              <w:t>General Requirements</w:t>
            </w:r>
            <w:r w:rsidRPr="00B020C3">
              <w:rPr>
                <w:rFonts w:ascii="72" w:hAnsi="72" w:cs="72"/>
                <w:color w:val="000000"/>
                <w:sz w:val="20"/>
                <w:szCs w:val="20"/>
                <w:lang w:val="en-ZA" w:eastAsia="en-ZA"/>
              </w:rPr>
              <w:t xml:space="preserve"> </w:t>
            </w:r>
          </w:p>
        </w:tc>
        <w:tc>
          <w:tcPr>
            <w:tcW w:w="1280" w:type="dxa"/>
            <w:tcBorders>
              <w:top w:val="nil"/>
              <w:left w:val="nil"/>
              <w:bottom w:val="single" w:sz="4" w:space="0" w:color="auto"/>
              <w:right w:val="single" w:sz="4" w:space="0" w:color="auto"/>
            </w:tcBorders>
            <w:vAlign w:val="center"/>
            <w:hideMark/>
          </w:tcPr>
          <w:p w14:paraId="45F860D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w:t>
            </w:r>
          </w:p>
        </w:tc>
        <w:tc>
          <w:tcPr>
            <w:tcW w:w="1520" w:type="dxa"/>
            <w:tcBorders>
              <w:top w:val="nil"/>
              <w:left w:val="nil"/>
              <w:bottom w:val="single" w:sz="4" w:space="0" w:color="auto"/>
              <w:right w:val="single" w:sz="4" w:space="0" w:color="auto"/>
            </w:tcBorders>
            <w:vAlign w:val="center"/>
            <w:hideMark/>
          </w:tcPr>
          <w:p w14:paraId="64A7658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c>
          <w:tcPr>
            <w:tcW w:w="1120" w:type="dxa"/>
            <w:tcBorders>
              <w:top w:val="nil"/>
              <w:left w:val="nil"/>
              <w:bottom w:val="single" w:sz="4" w:space="0" w:color="auto"/>
              <w:right w:val="single" w:sz="4" w:space="0" w:color="auto"/>
            </w:tcBorders>
            <w:vAlign w:val="center"/>
            <w:hideMark/>
          </w:tcPr>
          <w:p w14:paraId="04EED4F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r>
      <w:tr w:rsidR="00B020C3" w:rsidRPr="00B020C3" w14:paraId="02E5EC7E"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204CE958"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2.2.1 </w:t>
            </w:r>
          </w:p>
        </w:tc>
        <w:tc>
          <w:tcPr>
            <w:tcW w:w="4900" w:type="dxa"/>
            <w:tcBorders>
              <w:top w:val="nil"/>
              <w:left w:val="nil"/>
              <w:bottom w:val="single" w:sz="4" w:space="0" w:color="auto"/>
              <w:right w:val="single" w:sz="4" w:space="0" w:color="auto"/>
            </w:tcBorders>
            <w:vAlign w:val="center"/>
            <w:hideMark/>
          </w:tcPr>
          <w:p w14:paraId="41A0A1C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No of Transformers </w:t>
            </w:r>
          </w:p>
        </w:tc>
        <w:tc>
          <w:tcPr>
            <w:tcW w:w="1280" w:type="dxa"/>
            <w:tcBorders>
              <w:top w:val="nil"/>
              <w:left w:val="nil"/>
              <w:bottom w:val="single" w:sz="4" w:space="0" w:color="auto"/>
              <w:right w:val="single" w:sz="4" w:space="0" w:color="auto"/>
            </w:tcBorders>
            <w:vAlign w:val="center"/>
            <w:hideMark/>
          </w:tcPr>
          <w:p w14:paraId="4A6AE360"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No. </w:t>
            </w:r>
          </w:p>
        </w:tc>
        <w:tc>
          <w:tcPr>
            <w:tcW w:w="1520" w:type="dxa"/>
            <w:tcBorders>
              <w:top w:val="nil"/>
              <w:left w:val="nil"/>
              <w:bottom w:val="single" w:sz="4" w:space="0" w:color="auto"/>
              <w:right w:val="single" w:sz="4" w:space="0" w:color="auto"/>
            </w:tcBorders>
            <w:vAlign w:val="center"/>
            <w:hideMark/>
          </w:tcPr>
          <w:p w14:paraId="01A1A76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2</w:t>
            </w:r>
          </w:p>
        </w:tc>
        <w:tc>
          <w:tcPr>
            <w:tcW w:w="1120" w:type="dxa"/>
            <w:tcBorders>
              <w:top w:val="nil"/>
              <w:left w:val="nil"/>
              <w:bottom w:val="single" w:sz="4" w:space="0" w:color="auto"/>
              <w:right w:val="single" w:sz="4" w:space="0" w:color="auto"/>
            </w:tcBorders>
            <w:vAlign w:val="center"/>
            <w:hideMark/>
          </w:tcPr>
          <w:p w14:paraId="31A0DA5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08ACFFD5"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49AE606C"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2.2.2 </w:t>
            </w:r>
          </w:p>
        </w:tc>
        <w:tc>
          <w:tcPr>
            <w:tcW w:w="4900" w:type="dxa"/>
            <w:tcBorders>
              <w:top w:val="nil"/>
              <w:left w:val="nil"/>
              <w:bottom w:val="single" w:sz="4" w:space="0" w:color="auto"/>
              <w:right w:val="single" w:sz="4" w:space="0" w:color="auto"/>
            </w:tcBorders>
            <w:vAlign w:val="center"/>
            <w:hideMark/>
          </w:tcPr>
          <w:p w14:paraId="41B5EBBC"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Nominal rating </w:t>
            </w:r>
          </w:p>
        </w:tc>
        <w:tc>
          <w:tcPr>
            <w:tcW w:w="1280" w:type="dxa"/>
            <w:tcBorders>
              <w:top w:val="nil"/>
              <w:left w:val="nil"/>
              <w:bottom w:val="single" w:sz="4" w:space="0" w:color="auto"/>
              <w:right w:val="single" w:sz="4" w:space="0" w:color="auto"/>
            </w:tcBorders>
            <w:vAlign w:val="center"/>
            <w:hideMark/>
          </w:tcPr>
          <w:p w14:paraId="7B2171F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MVA </w:t>
            </w:r>
          </w:p>
        </w:tc>
        <w:tc>
          <w:tcPr>
            <w:tcW w:w="1520" w:type="dxa"/>
            <w:tcBorders>
              <w:top w:val="nil"/>
              <w:left w:val="nil"/>
              <w:bottom w:val="single" w:sz="4" w:space="0" w:color="auto"/>
              <w:right w:val="single" w:sz="4" w:space="0" w:color="auto"/>
            </w:tcBorders>
            <w:vAlign w:val="center"/>
            <w:hideMark/>
          </w:tcPr>
          <w:p w14:paraId="4D1D4B4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80</w:t>
            </w:r>
          </w:p>
        </w:tc>
        <w:tc>
          <w:tcPr>
            <w:tcW w:w="1120" w:type="dxa"/>
            <w:tcBorders>
              <w:top w:val="nil"/>
              <w:left w:val="nil"/>
              <w:bottom w:val="single" w:sz="4" w:space="0" w:color="auto"/>
              <w:right w:val="single" w:sz="4" w:space="0" w:color="auto"/>
            </w:tcBorders>
            <w:vAlign w:val="center"/>
            <w:hideMark/>
          </w:tcPr>
          <w:p w14:paraId="77DD87B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64B46CDA"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6FDF3B4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2.2.3 </w:t>
            </w:r>
          </w:p>
        </w:tc>
        <w:tc>
          <w:tcPr>
            <w:tcW w:w="4900" w:type="dxa"/>
            <w:tcBorders>
              <w:top w:val="nil"/>
              <w:left w:val="nil"/>
              <w:bottom w:val="single" w:sz="4" w:space="0" w:color="auto"/>
              <w:right w:val="single" w:sz="4" w:space="0" w:color="auto"/>
            </w:tcBorders>
            <w:vAlign w:val="center"/>
            <w:hideMark/>
          </w:tcPr>
          <w:p w14:paraId="61F14B9C"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Primary Voltage </w:t>
            </w:r>
          </w:p>
        </w:tc>
        <w:tc>
          <w:tcPr>
            <w:tcW w:w="1280" w:type="dxa"/>
            <w:tcBorders>
              <w:top w:val="nil"/>
              <w:left w:val="nil"/>
              <w:bottom w:val="single" w:sz="4" w:space="0" w:color="auto"/>
              <w:right w:val="single" w:sz="4" w:space="0" w:color="auto"/>
            </w:tcBorders>
            <w:vAlign w:val="center"/>
            <w:hideMark/>
          </w:tcPr>
          <w:p w14:paraId="00EE8A9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kV </w:t>
            </w:r>
          </w:p>
        </w:tc>
        <w:tc>
          <w:tcPr>
            <w:tcW w:w="1520" w:type="dxa"/>
            <w:tcBorders>
              <w:top w:val="nil"/>
              <w:left w:val="nil"/>
              <w:bottom w:val="single" w:sz="4" w:space="0" w:color="auto"/>
              <w:right w:val="single" w:sz="4" w:space="0" w:color="auto"/>
            </w:tcBorders>
            <w:vAlign w:val="center"/>
            <w:hideMark/>
          </w:tcPr>
          <w:p w14:paraId="5A47CAC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33</w:t>
            </w:r>
          </w:p>
        </w:tc>
        <w:tc>
          <w:tcPr>
            <w:tcW w:w="1120" w:type="dxa"/>
            <w:tcBorders>
              <w:top w:val="nil"/>
              <w:left w:val="nil"/>
              <w:bottom w:val="single" w:sz="4" w:space="0" w:color="auto"/>
              <w:right w:val="single" w:sz="4" w:space="0" w:color="auto"/>
            </w:tcBorders>
            <w:vAlign w:val="center"/>
            <w:hideMark/>
          </w:tcPr>
          <w:p w14:paraId="0F3AFAC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430BB5DE"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78C0D3F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2.2.4 </w:t>
            </w:r>
          </w:p>
        </w:tc>
        <w:tc>
          <w:tcPr>
            <w:tcW w:w="4900" w:type="dxa"/>
            <w:tcBorders>
              <w:top w:val="nil"/>
              <w:left w:val="nil"/>
              <w:bottom w:val="single" w:sz="4" w:space="0" w:color="auto"/>
              <w:right w:val="single" w:sz="4" w:space="0" w:color="auto"/>
            </w:tcBorders>
            <w:vAlign w:val="center"/>
            <w:hideMark/>
          </w:tcPr>
          <w:p w14:paraId="1891873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Secondary Voltage </w:t>
            </w:r>
          </w:p>
        </w:tc>
        <w:tc>
          <w:tcPr>
            <w:tcW w:w="1280" w:type="dxa"/>
            <w:tcBorders>
              <w:top w:val="nil"/>
              <w:left w:val="nil"/>
              <w:bottom w:val="single" w:sz="4" w:space="0" w:color="auto"/>
              <w:right w:val="single" w:sz="4" w:space="0" w:color="auto"/>
            </w:tcBorders>
            <w:vAlign w:val="center"/>
            <w:hideMark/>
          </w:tcPr>
          <w:p w14:paraId="21FD685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kV </w:t>
            </w:r>
          </w:p>
        </w:tc>
        <w:tc>
          <w:tcPr>
            <w:tcW w:w="1520" w:type="dxa"/>
            <w:tcBorders>
              <w:top w:val="nil"/>
              <w:left w:val="nil"/>
              <w:bottom w:val="single" w:sz="4" w:space="0" w:color="auto"/>
              <w:right w:val="single" w:sz="4" w:space="0" w:color="auto"/>
            </w:tcBorders>
            <w:vAlign w:val="center"/>
            <w:hideMark/>
          </w:tcPr>
          <w:p w14:paraId="11992BF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88</w:t>
            </w:r>
          </w:p>
        </w:tc>
        <w:tc>
          <w:tcPr>
            <w:tcW w:w="1120" w:type="dxa"/>
            <w:tcBorders>
              <w:top w:val="nil"/>
              <w:left w:val="nil"/>
              <w:bottom w:val="single" w:sz="4" w:space="0" w:color="auto"/>
              <w:right w:val="single" w:sz="4" w:space="0" w:color="auto"/>
            </w:tcBorders>
            <w:vAlign w:val="center"/>
            <w:hideMark/>
          </w:tcPr>
          <w:p w14:paraId="3C37C84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6EB03E65"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334CF09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2.2.5 </w:t>
            </w:r>
          </w:p>
        </w:tc>
        <w:tc>
          <w:tcPr>
            <w:tcW w:w="4900" w:type="dxa"/>
            <w:tcBorders>
              <w:top w:val="nil"/>
              <w:left w:val="nil"/>
              <w:bottom w:val="single" w:sz="4" w:space="0" w:color="auto"/>
              <w:right w:val="single" w:sz="4" w:space="0" w:color="auto"/>
            </w:tcBorders>
            <w:vAlign w:val="center"/>
            <w:hideMark/>
          </w:tcPr>
          <w:p w14:paraId="29B5F29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Rated Frequency </w:t>
            </w:r>
          </w:p>
        </w:tc>
        <w:tc>
          <w:tcPr>
            <w:tcW w:w="1280" w:type="dxa"/>
            <w:tcBorders>
              <w:top w:val="nil"/>
              <w:left w:val="nil"/>
              <w:bottom w:val="single" w:sz="4" w:space="0" w:color="auto"/>
              <w:right w:val="single" w:sz="4" w:space="0" w:color="auto"/>
            </w:tcBorders>
            <w:vAlign w:val="center"/>
            <w:hideMark/>
          </w:tcPr>
          <w:p w14:paraId="44289E1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Hz </w:t>
            </w:r>
          </w:p>
        </w:tc>
        <w:tc>
          <w:tcPr>
            <w:tcW w:w="1520" w:type="dxa"/>
            <w:tcBorders>
              <w:top w:val="nil"/>
              <w:left w:val="nil"/>
              <w:bottom w:val="single" w:sz="4" w:space="0" w:color="auto"/>
              <w:right w:val="single" w:sz="4" w:space="0" w:color="auto"/>
            </w:tcBorders>
            <w:vAlign w:val="center"/>
            <w:hideMark/>
          </w:tcPr>
          <w:p w14:paraId="6545AF4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50</w:t>
            </w:r>
          </w:p>
        </w:tc>
        <w:tc>
          <w:tcPr>
            <w:tcW w:w="1120" w:type="dxa"/>
            <w:tcBorders>
              <w:top w:val="nil"/>
              <w:left w:val="nil"/>
              <w:bottom w:val="single" w:sz="4" w:space="0" w:color="auto"/>
              <w:right w:val="single" w:sz="4" w:space="0" w:color="auto"/>
            </w:tcBorders>
            <w:vAlign w:val="center"/>
            <w:hideMark/>
          </w:tcPr>
          <w:p w14:paraId="3D61DEE1"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42622B54"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7A568EA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2.2.6 </w:t>
            </w:r>
          </w:p>
        </w:tc>
        <w:tc>
          <w:tcPr>
            <w:tcW w:w="4900" w:type="dxa"/>
            <w:tcBorders>
              <w:top w:val="nil"/>
              <w:left w:val="nil"/>
              <w:bottom w:val="single" w:sz="4" w:space="0" w:color="auto"/>
              <w:right w:val="single" w:sz="4" w:space="0" w:color="auto"/>
            </w:tcBorders>
            <w:vAlign w:val="center"/>
            <w:hideMark/>
          </w:tcPr>
          <w:p w14:paraId="65AC183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Maximum Flux density </w:t>
            </w:r>
          </w:p>
        </w:tc>
        <w:tc>
          <w:tcPr>
            <w:tcW w:w="1280" w:type="dxa"/>
            <w:tcBorders>
              <w:top w:val="nil"/>
              <w:left w:val="nil"/>
              <w:bottom w:val="single" w:sz="4" w:space="0" w:color="auto"/>
              <w:right w:val="single" w:sz="4" w:space="0" w:color="auto"/>
            </w:tcBorders>
            <w:vAlign w:val="center"/>
            <w:hideMark/>
          </w:tcPr>
          <w:p w14:paraId="162953E4"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T </w:t>
            </w:r>
          </w:p>
        </w:tc>
        <w:tc>
          <w:tcPr>
            <w:tcW w:w="1520" w:type="dxa"/>
            <w:tcBorders>
              <w:top w:val="nil"/>
              <w:left w:val="nil"/>
              <w:bottom w:val="single" w:sz="4" w:space="0" w:color="auto"/>
              <w:right w:val="single" w:sz="4" w:space="0" w:color="auto"/>
            </w:tcBorders>
            <w:vAlign w:val="center"/>
            <w:hideMark/>
          </w:tcPr>
          <w:p w14:paraId="4A8412D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1.7</w:t>
            </w:r>
          </w:p>
        </w:tc>
        <w:tc>
          <w:tcPr>
            <w:tcW w:w="1120" w:type="dxa"/>
            <w:tcBorders>
              <w:top w:val="nil"/>
              <w:left w:val="nil"/>
              <w:bottom w:val="single" w:sz="4" w:space="0" w:color="auto"/>
              <w:right w:val="single" w:sz="4" w:space="0" w:color="auto"/>
            </w:tcBorders>
            <w:vAlign w:val="center"/>
            <w:hideMark/>
          </w:tcPr>
          <w:p w14:paraId="47D49B9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335863E3"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4B24FAD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2.2.7 </w:t>
            </w:r>
          </w:p>
        </w:tc>
        <w:tc>
          <w:tcPr>
            <w:tcW w:w="4900" w:type="dxa"/>
            <w:tcBorders>
              <w:top w:val="nil"/>
              <w:left w:val="nil"/>
              <w:bottom w:val="single" w:sz="4" w:space="0" w:color="auto"/>
              <w:right w:val="single" w:sz="4" w:space="0" w:color="auto"/>
            </w:tcBorders>
            <w:vAlign w:val="center"/>
            <w:hideMark/>
          </w:tcPr>
          <w:p w14:paraId="64B74B2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Tap-Changer Type </w:t>
            </w:r>
          </w:p>
        </w:tc>
        <w:tc>
          <w:tcPr>
            <w:tcW w:w="1280" w:type="dxa"/>
            <w:tcBorders>
              <w:top w:val="nil"/>
              <w:left w:val="nil"/>
              <w:bottom w:val="single" w:sz="4" w:space="0" w:color="auto"/>
              <w:right w:val="single" w:sz="4" w:space="0" w:color="auto"/>
            </w:tcBorders>
            <w:vAlign w:val="center"/>
            <w:hideMark/>
          </w:tcPr>
          <w:p w14:paraId="66CB7448"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Specify </w:t>
            </w:r>
          </w:p>
        </w:tc>
        <w:tc>
          <w:tcPr>
            <w:tcW w:w="1520" w:type="dxa"/>
            <w:tcBorders>
              <w:top w:val="nil"/>
              <w:left w:val="nil"/>
              <w:bottom w:val="single" w:sz="4" w:space="0" w:color="auto"/>
              <w:right w:val="single" w:sz="4" w:space="0" w:color="auto"/>
            </w:tcBorders>
            <w:vAlign w:val="center"/>
            <w:hideMark/>
          </w:tcPr>
          <w:p w14:paraId="2638C8D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On-load </w:t>
            </w:r>
          </w:p>
        </w:tc>
        <w:tc>
          <w:tcPr>
            <w:tcW w:w="1120" w:type="dxa"/>
            <w:tcBorders>
              <w:top w:val="nil"/>
              <w:left w:val="nil"/>
              <w:bottom w:val="single" w:sz="4" w:space="0" w:color="auto"/>
              <w:right w:val="single" w:sz="4" w:space="0" w:color="auto"/>
            </w:tcBorders>
            <w:vAlign w:val="center"/>
            <w:hideMark/>
          </w:tcPr>
          <w:p w14:paraId="6B7CF1E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552493A5"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60FCCDCF"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2.2.8 </w:t>
            </w:r>
          </w:p>
        </w:tc>
        <w:tc>
          <w:tcPr>
            <w:tcW w:w="4900" w:type="dxa"/>
            <w:tcBorders>
              <w:top w:val="nil"/>
              <w:left w:val="nil"/>
              <w:bottom w:val="single" w:sz="4" w:space="0" w:color="auto"/>
              <w:right w:val="single" w:sz="4" w:space="0" w:color="auto"/>
            </w:tcBorders>
            <w:vAlign w:val="center"/>
            <w:hideMark/>
          </w:tcPr>
          <w:p w14:paraId="5D706FF0"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Diverter Type </w:t>
            </w:r>
          </w:p>
        </w:tc>
        <w:tc>
          <w:tcPr>
            <w:tcW w:w="1280" w:type="dxa"/>
            <w:tcBorders>
              <w:top w:val="nil"/>
              <w:left w:val="nil"/>
              <w:bottom w:val="single" w:sz="4" w:space="0" w:color="auto"/>
              <w:right w:val="single" w:sz="4" w:space="0" w:color="auto"/>
            </w:tcBorders>
            <w:vAlign w:val="center"/>
            <w:hideMark/>
          </w:tcPr>
          <w:p w14:paraId="3D83400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Specify </w:t>
            </w:r>
          </w:p>
        </w:tc>
        <w:tc>
          <w:tcPr>
            <w:tcW w:w="1520" w:type="dxa"/>
            <w:tcBorders>
              <w:top w:val="nil"/>
              <w:left w:val="nil"/>
              <w:bottom w:val="single" w:sz="4" w:space="0" w:color="auto"/>
              <w:right w:val="single" w:sz="4" w:space="0" w:color="auto"/>
            </w:tcBorders>
            <w:vAlign w:val="center"/>
            <w:hideMark/>
          </w:tcPr>
          <w:p w14:paraId="6F3D01D8"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Vacuum </w:t>
            </w:r>
          </w:p>
        </w:tc>
        <w:tc>
          <w:tcPr>
            <w:tcW w:w="1120" w:type="dxa"/>
            <w:tcBorders>
              <w:top w:val="nil"/>
              <w:left w:val="nil"/>
              <w:bottom w:val="single" w:sz="4" w:space="0" w:color="auto"/>
              <w:right w:val="single" w:sz="4" w:space="0" w:color="auto"/>
            </w:tcBorders>
            <w:vAlign w:val="center"/>
            <w:hideMark/>
          </w:tcPr>
          <w:p w14:paraId="127CB47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1695DE42"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77410D4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2.2.9 </w:t>
            </w:r>
          </w:p>
        </w:tc>
        <w:tc>
          <w:tcPr>
            <w:tcW w:w="4900" w:type="dxa"/>
            <w:tcBorders>
              <w:top w:val="nil"/>
              <w:left w:val="nil"/>
              <w:bottom w:val="single" w:sz="4" w:space="0" w:color="auto"/>
              <w:right w:val="single" w:sz="4" w:space="0" w:color="auto"/>
            </w:tcBorders>
            <w:vAlign w:val="center"/>
            <w:hideMark/>
          </w:tcPr>
          <w:p w14:paraId="15A79C6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Transformer insulating medium </w:t>
            </w:r>
          </w:p>
        </w:tc>
        <w:tc>
          <w:tcPr>
            <w:tcW w:w="1280" w:type="dxa"/>
            <w:tcBorders>
              <w:top w:val="nil"/>
              <w:left w:val="nil"/>
              <w:bottom w:val="single" w:sz="4" w:space="0" w:color="auto"/>
              <w:right w:val="single" w:sz="4" w:space="0" w:color="auto"/>
            </w:tcBorders>
            <w:vAlign w:val="center"/>
            <w:hideMark/>
          </w:tcPr>
          <w:p w14:paraId="5A2746F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Type </w:t>
            </w:r>
          </w:p>
        </w:tc>
        <w:tc>
          <w:tcPr>
            <w:tcW w:w="1520" w:type="dxa"/>
            <w:tcBorders>
              <w:top w:val="nil"/>
              <w:left w:val="nil"/>
              <w:bottom w:val="single" w:sz="4" w:space="0" w:color="auto"/>
              <w:right w:val="single" w:sz="4" w:space="0" w:color="auto"/>
            </w:tcBorders>
            <w:vAlign w:val="center"/>
            <w:hideMark/>
          </w:tcPr>
          <w:p w14:paraId="2FDAA37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Biodegradable oil </w:t>
            </w:r>
          </w:p>
        </w:tc>
        <w:tc>
          <w:tcPr>
            <w:tcW w:w="1120" w:type="dxa"/>
            <w:tcBorders>
              <w:top w:val="nil"/>
              <w:left w:val="nil"/>
              <w:bottom w:val="single" w:sz="4" w:space="0" w:color="auto"/>
              <w:right w:val="single" w:sz="4" w:space="0" w:color="auto"/>
            </w:tcBorders>
            <w:vAlign w:val="center"/>
            <w:hideMark/>
          </w:tcPr>
          <w:p w14:paraId="71BDBA0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5C4F08E9"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0E7C437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2.2.10 </w:t>
            </w:r>
          </w:p>
        </w:tc>
        <w:tc>
          <w:tcPr>
            <w:tcW w:w="4900" w:type="dxa"/>
            <w:tcBorders>
              <w:top w:val="nil"/>
              <w:left w:val="nil"/>
              <w:bottom w:val="single" w:sz="4" w:space="0" w:color="auto"/>
              <w:right w:val="single" w:sz="4" w:space="0" w:color="auto"/>
            </w:tcBorders>
            <w:vAlign w:val="center"/>
            <w:hideMark/>
          </w:tcPr>
          <w:p w14:paraId="5034527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No-load Losses </w:t>
            </w:r>
          </w:p>
        </w:tc>
        <w:tc>
          <w:tcPr>
            <w:tcW w:w="1280" w:type="dxa"/>
            <w:tcBorders>
              <w:top w:val="nil"/>
              <w:left w:val="nil"/>
              <w:bottom w:val="single" w:sz="4" w:space="0" w:color="auto"/>
              <w:right w:val="single" w:sz="4" w:space="0" w:color="auto"/>
            </w:tcBorders>
            <w:vAlign w:val="center"/>
            <w:hideMark/>
          </w:tcPr>
          <w:p w14:paraId="024C883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W </w:t>
            </w:r>
          </w:p>
        </w:tc>
        <w:tc>
          <w:tcPr>
            <w:tcW w:w="1520" w:type="dxa"/>
            <w:tcBorders>
              <w:top w:val="nil"/>
              <w:left w:val="nil"/>
              <w:bottom w:val="single" w:sz="4" w:space="0" w:color="auto"/>
              <w:right w:val="single" w:sz="4" w:space="0" w:color="auto"/>
            </w:tcBorders>
            <w:vAlign w:val="center"/>
            <w:hideMark/>
          </w:tcPr>
          <w:p w14:paraId="4D121F1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4B3F73EC"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1DEFE9EB"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5F15CD3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2.2.11 </w:t>
            </w:r>
          </w:p>
        </w:tc>
        <w:tc>
          <w:tcPr>
            <w:tcW w:w="4900" w:type="dxa"/>
            <w:tcBorders>
              <w:top w:val="nil"/>
              <w:left w:val="nil"/>
              <w:bottom w:val="single" w:sz="4" w:space="0" w:color="auto"/>
              <w:right w:val="single" w:sz="4" w:space="0" w:color="auto"/>
            </w:tcBorders>
            <w:vAlign w:val="center"/>
            <w:hideMark/>
          </w:tcPr>
          <w:p w14:paraId="626F0A34"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Load losses </w:t>
            </w:r>
          </w:p>
        </w:tc>
        <w:tc>
          <w:tcPr>
            <w:tcW w:w="1280" w:type="dxa"/>
            <w:tcBorders>
              <w:top w:val="nil"/>
              <w:left w:val="nil"/>
              <w:bottom w:val="single" w:sz="4" w:space="0" w:color="auto"/>
              <w:right w:val="single" w:sz="4" w:space="0" w:color="auto"/>
            </w:tcBorders>
            <w:vAlign w:val="center"/>
            <w:hideMark/>
          </w:tcPr>
          <w:p w14:paraId="58E74874"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W </w:t>
            </w:r>
          </w:p>
        </w:tc>
        <w:tc>
          <w:tcPr>
            <w:tcW w:w="1520" w:type="dxa"/>
            <w:tcBorders>
              <w:top w:val="nil"/>
              <w:left w:val="nil"/>
              <w:bottom w:val="single" w:sz="4" w:space="0" w:color="auto"/>
              <w:right w:val="single" w:sz="4" w:space="0" w:color="auto"/>
            </w:tcBorders>
            <w:vAlign w:val="center"/>
            <w:hideMark/>
          </w:tcPr>
          <w:p w14:paraId="3BD362A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377BA82F"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15E52410"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17EDA3D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B020C3">
              <w:rPr>
                <w:rFonts w:ascii="72" w:hAnsi="72" w:cs="72"/>
                <w:b/>
                <w:bCs/>
                <w:color w:val="000000"/>
                <w:sz w:val="20"/>
                <w:szCs w:val="20"/>
                <w:lang w:val="en-ZA" w:eastAsia="en-ZA"/>
              </w:rPr>
              <w:t>2.3</w:t>
            </w:r>
          </w:p>
        </w:tc>
        <w:tc>
          <w:tcPr>
            <w:tcW w:w="8820" w:type="dxa"/>
            <w:gridSpan w:val="4"/>
            <w:tcBorders>
              <w:top w:val="single" w:sz="4" w:space="0" w:color="auto"/>
              <w:left w:val="nil"/>
              <w:bottom w:val="single" w:sz="4" w:space="0" w:color="auto"/>
              <w:right w:val="single" w:sz="4" w:space="0" w:color="auto"/>
            </w:tcBorders>
            <w:vAlign w:val="center"/>
            <w:hideMark/>
          </w:tcPr>
          <w:p w14:paraId="12B3C6F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General Design Conditions </w:t>
            </w:r>
          </w:p>
        </w:tc>
      </w:tr>
      <w:tr w:rsidR="00B020C3" w:rsidRPr="00B020C3" w14:paraId="1E25FFEB"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12A538F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2.3.1 </w:t>
            </w:r>
          </w:p>
        </w:tc>
        <w:tc>
          <w:tcPr>
            <w:tcW w:w="4900" w:type="dxa"/>
            <w:tcBorders>
              <w:top w:val="nil"/>
              <w:left w:val="nil"/>
              <w:bottom w:val="single" w:sz="4" w:space="0" w:color="auto"/>
              <w:right w:val="single" w:sz="4" w:space="0" w:color="auto"/>
            </w:tcBorders>
            <w:vAlign w:val="center"/>
            <w:hideMark/>
          </w:tcPr>
          <w:p w14:paraId="6787AD61"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Altitude above sea-level </w:t>
            </w:r>
          </w:p>
        </w:tc>
        <w:tc>
          <w:tcPr>
            <w:tcW w:w="1280" w:type="dxa"/>
            <w:tcBorders>
              <w:top w:val="nil"/>
              <w:left w:val="nil"/>
              <w:bottom w:val="single" w:sz="4" w:space="0" w:color="auto"/>
              <w:right w:val="single" w:sz="4" w:space="0" w:color="auto"/>
            </w:tcBorders>
            <w:vAlign w:val="center"/>
            <w:hideMark/>
          </w:tcPr>
          <w:p w14:paraId="5B1344E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m </w:t>
            </w:r>
          </w:p>
        </w:tc>
        <w:tc>
          <w:tcPr>
            <w:tcW w:w="1520" w:type="dxa"/>
            <w:tcBorders>
              <w:top w:val="nil"/>
              <w:left w:val="nil"/>
              <w:bottom w:val="single" w:sz="4" w:space="0" w:color="auto"/>
              <w:right w:val="single" w:sz="4" w:space="0" w:color="auto"/>
            </w:tcBorders>
            <w:vAlign w:val="center"/>
            <w:hideMark/>
          </w:tcPr>
          <w:p w14:paraId="0D47CDA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1800</w:t>
            </w:r>
          </w:p>
        </w:tc>
        <w:tc>
          <w:tcPr>
            <w:tcW w:w="1120" w:type="dxa"/>
            <w:tcBorders>
              <w:top w:val="nil"/>
              <w:left w:val="nil"/>
              <w:bottom w:val="single" w:sz="4" w:space="0" w:color="auto"/>
              <w:right w:val="single" w:sz="4" w:space="0" w:color="auto"/>
            </w:tcBorders>
            <w:shd w:val="clear" w:color="000000" w:fill="808080"/>
            <w:vAlign w:val="center"/>
            <w:hideMark/>
          </w:tcPr>
          <w:p w14:paraId="16AA4BA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315ACA8B" w14:textId="77777777" w:rsidTr="00B020C3">
        <w:trPr>
          <w:trHeight w:val="1320"/>
        </w:trPr>
        <w:tc>
          <w:tcPr>
            <w:tcW w:w="800" w:type="dxa"/>
            <w:tcBorders>
              <w:top w:val="nil"/>
              <w:left w:val="single" w:sz="4" w:space="0" w:color="auto"/>
              <w:bottom w:val="single" w:sz="4" w:space="0" w:color="auto"/>
              <w:right w:val="single" w:sz="4" w:space="0" w:color="auto"/>
            </w:tcBorders>
            <w:vAlign w:val="center"/>
            <w:hideMark/>
          </w:tcPr>
          <w:p w14:paraId="32D7AC9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2.3.2 </w:t>
            </w:r>
          </w:p>
        </w:tc>
        <w:tc>
          <w:tcPr>
            <w:tcW w:w="4900" w:type="dxa"/>
            <w:tcBorders>
              <w:top w:val="nil"/>
              <w:left w:val="nil"/>
              <w:bottom w:val="single" w:sz="4" w:space="0" w:color="auto"/>
              <w:right w:val="single" w:sz="4" w:space="0" w:color="auto"/>
            </w:tcBorders>
            <w:vAlign w:val="center"/>
            <w:hideMark/>
          </w:tcPr>
          <w:p w14:paraId="17041A7C"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Ambient air temperatures: </w:t>
            </w:r>
            <w:r w:rsidRPr="00B020C3">
              <w:rPr>
                <w:rFonts w:ascii="72" w:hAnsi="72" w:cs="72"/>
                <w:color w:val="000000"/>
                <w:sz w:val="20"/>
                <w:szCs w:val="20"/>
                <w:lang w:val="en-ZA" w:eastAsia="en-ZA"/>
              </w:rPr>
              <w:br/>
              <w:t xml:space="preserve">Maximum </w:t>
            </w:r>
            <w:r w:rsidRPr="00B020C3">
              <w:rPr>
                <w:rFonts w:ascii="72" w:hAnsi="72" w:cs="72"/>
                <w:color w:val="000000"/>
                <w:sz w:val="20"/>
                <w:szCs w:val="20"/>
                <w:lang w:val="en-ZA" w:eastAsia="en-ZA"/>
              </w:rPr>
              <w:br/>
              <w:t>Monthly Average</w:t>
            </w:r>
            <w:r w:rsidRPr="00B020C3">
              <w:rPr>
                <w:rFonts w:ascii="72" w:hAnsi="72" w:cs="72"/>
                <w:color w:val="000000"/>
                <w:sz w:val="20"/>
                <w:szCs w:val="20"/>
                <w:lang w:val="en-ZA" w:eastAsia="en-ZA"/>
              </w:rPr>
              <w:br/>
              <w:t xml:space="preserve">Yearly Average </w:t>
            </w:r>
            <w:r w:rsidRPr="00B020C3">
              <w:rPr>
                <w:rFonts w:ascii="72" w:hAnsi="72" w:cs="72"/>
                <w:color w:val="000000"/>
                <w:sz w:val="20"/>
                <w:szCs w:val="20"/>
                <w:lang w:val="en-ZA" w:eastAsia="en-ZA"/>
              </w:rPr>
              <w:br/>
              <w:t xml:space="preserve">Minimum </w:t>
            </w:r>
          </w:p>
        </w:tc>
        <w:tc>
          <w:tcPr>
            <w:tcW w:w="1280" w:type="dxa"/>
            <w:tcBorders>
              <w:top w:val="nil"/>
              <w:left w:val="nil"/>
              <w:bottom w:val="single" w:sz="4" w:space="0" w:color="auto"/>
              <w:right w:val="single" w:sz="4" w:space="0" w:color="auto"/>
            </w:tcBorders>
            <w:vAlign w:val="center"/>
            <w:hideMark/>
          </w:tcPr>
          <w:p w14:paraId="1378B86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ºC </w:t>
            </w:r>
          </w:p>
        </w:tc>
        <w:tc>
          <w:tcPr>
            <w:tcW w:w="1520" w:type="dxa"/>
            <w:tcBorders>
              <w:top w:val="nil"/>
              <w:left w:val="nil"/>
              <w:bottom w:val="single" w:sz="4" w:space="0" w:color="auto"/>
              <w:right w:val="single" w:sz="4" w:space="0" w:color="auto"/>
            </w:tcBorders>
            <w:vAlign w:val="center"/>
            <w:hideMark/>
          </w:tcPr>
          <w:p w14:paraId="1947FBF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38</w:t>
            </w:r>
            <w:r w:rsidRPr="00B020C3">
              <w:rPr>
                <w:rFonts w:ascii="72" w:hAnsi="72" w:cs="72"/>
                <w:color w:val="000000"/>
                <w:sz w:val="20"/>
                <w:szCs w:val="20"/>
                <w:lang w:val="en-ZA" w:eastAsia="en-ZA"/>
              </w:rPr>
              <w:br/>
              <w:t>31</w:t>
            </w:r>
            <w:r w:rsidRPr="00B020C3">
              <w:rPr>
                <w:rFonts w:ascii="72" w:hAnsi="72" w:cs="72"/>
                <w:color w:val="000000"/>
                <w:sz w:val="20"/>
                <w:szCs w:val="20"/>
                <w:lang w:val="en-ZA" w:eastAsia="en-ZA"/>
              </w:rPr>
              <w:br/>
              <w:t>25</w:t>
            </w:r>
            <w:r w:rsidRPr="00B020C3">
              <w:rPr>
                <w:rFonts w:ascii="72" w:hAnsi="72" w:cs="72"/>
                <w:color w:val="000000"/>
                <w:sz w:val="20"/>
                <w:szCs w:val="20"/>
                <w:lang w:val="en-ZA" w:eastAsia="en-ZA"/>
              </w:rPr>
              <w:br/>
              <w:t>-8</w:t>
            </w:r>
          </w:p>
        </w:tc>
        <w:tc>
          <w:tcPr>
            <w:tcW w:w="1120" w:type="dxa"/>
            <w:tcBorders>
              <w:top w:val="nil"/>
              <w:left w:val="nil"/>
              <w:bottom w:val="single" w:sz="4" w:space="0" w:color="auto"/>
              <w:right w:val="single" w:sz="4" w:space="0" w:color="auto"/>
            </w:tcBorders>
            <w:shd w:val="clear" w:color="000000" w:fill="808080"/>
            <w:vAlign w:val="center"/>
            <w:hideMark/>
          </w:tcPr>
          <w:p w14:paraId="799A592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6F79973A"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0318F1C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2.3.3 </w:t>
            </w:r>
          </w:p>
        </w:tc>
        <w:tc>
          <w:tcPr>
            <w:tcW w:w="4900" w:type="dxa"/>
            <w:tcBorders>
              <w:top w:val="nil"/>
              <w:left w:val="nil"/>
              <w:bottom w:val="single" w:sz="4" w:space="0" w:color="auto"/>
              <w:right w:val="single" w:sz="4" w:space="0" w:color="auto"/>
            </w:tcBorders>
            <w:vAlign w:val="center"/>
            <w:hideMark/>
          </w:tcPr>
          <w:p w14:paraId="6EFFB9A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Amount by which the temperature rise limits are reduced according to IEC60076-2 </w:t>
            </w:r>
          </w:p>
        </w:tc>
        <w:tc>
          <w:tcPr>
            <w:tcW w:w="1280" w:type="dxa"/>
            <w:tcBorders>
              <w:top w:val="nil"/>
              <w:left w:val="nil"/>
              <w:bottom w:val="single" w:sz="4" w:space="0" w:color="auto"/>
              <w:right w:val="single" w:sz="4" w:space="0" w:color="auto"/>
            </w:tcBorders>
            <w:vAlign w:val="center"/>
            <w:hideMark/>
          </w:tcPr>
          <w:p w14:paraId="63831B0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ºC </w:t>
            </w:r>
          </w:p>
        </w:tc>
        <w:tc>
          <w:tcPr>
            <w:tcW w:w="1520" w:type="dxa"/>
            <w:tcBorders>
              <w:top w:val="nil"/>
              <w:left w:val="nil"/>
              <w:bottom w:val="single" w:sz="4" w:space="0" w:color="auto"/>
              <w:right w:val="single" w:sz="4" w:space="0" w:color="auto"/>
            </w:tcBorders>
            <w:vAlign w:val="center"/>
            <w:hideMark/>
          </w:tcPr>
          <w:p w14:paraId="37B0018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5</w:t>
            </w:r>
          </w:p>
        </w:tc>
        <w:tc>
          <w:tcPr>
            <w:tcW w:w="1120" w:type="dxa"/>
            <w:tcBorders>
              <w:top w:val="nil"/>
              <w:left w:val="nil"/>
              <w:bottom w:val="single" w:sz="4" w:space="0" w:color="auto"/>
              <w:right w:val="single" w:sz="4" w:space="0" w:color="auto"/>
            </w:tcBorders>
            <w:shd w:val="clear" w:color="000000" w:fill="808080"/>
            <w:vAlign w:val="center"/>
            <w:hideMark/>
          </w:tcPr>
          <w:p w14:paraId="763878A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6266468B" w14:textId="77777777" w:rsidTr="00B020C3">
        <w:trPr>
          <w:trHeight w:val="792"/>
        </w:trPr>
        <w:tc>
          <w:tcPr>
            <w:tcW w:w="800" w:type="dxa"/>
            <w:tcBorders>
              <w:top w:val="nil"/>
              <w:left w:val="single" w:sz="4" w:space="0" w:color="auto"/>
              <w:bottom w:val="single" w:sz="4" w:space="0" w:color="auto"/>
              <w:right w:val="single" w:sz="4" w:space="0" w:color="auto"/>
            </w:tcBorders>
            <w:vAlign w:val="center"/>
            <w:hideMark/>
          </w:tcPr>
          <w:p w14:paraId="26AB6FF4"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2.3.4 </w:t>
            </w:r>
          </w:p>
        </w:tc>
        <w:tc>
          <w:tcPr>
            <w:tcW w:w="4900" w:type="dxa"/>
            <w:tcBorders>
              <w:top w:val="nil"/>
              <w:left w:val="nil"/>
              <w:bottom w:val="single" w:sz="4" w:space="0" w:color="auto"/>
              <w:right w:val="single" w:sz="4" w:space="0" w:color="auto"/>
            </w:tcBorders>
            <w:vAlign w:val="center"/>
            <w:hideMark/>
          </w:tcPr>
          <w:p w14:paraId="19F29C10"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Additional amount by which the temperature rise limit is reduced above the values stipulated in IEC60076-2, as per additional safety margin </w:t>
            </w:r>
          </w:p>
        </w:tc>
        <w:tc>
          <w:tcPr>
            <w:tcW w:w="1280" w:type="dxa"/>
            <w:tcBorders>
              <w:top w:val="nil"/>
              <w:left w:val="nil"/>
              <w:bottom w:val="single" w:sz="4" w:space="0" w:color="auto"/>
              <w:right w:val="single" w:sz="4" w:space="0" w:color="auto"/>
            </w:tcBorders>
            <w:vAlign w:val="center"/>
            <w:hideMark/>
          </w:tcPr>
          <w:p w14:paraId="0B59E30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ºC </w:t>
            </w:r>
          </w:p>
        </w:tc>
        <w:tc>
          <w:tcPr>
            <w:tcW w:w="1520" w:type="dxa"/>
            <w:tcBorders>
              <w:top w:val="nil"/>
              <w:left w:val="nil"/>
              <w:bottom w:val="single" w:sz="4" w:space="0" w:color="auto"/>
              <w:right w:val="single" w:sz="4" w:space="0" w:color="auto"/>
            </w:tcBorders>
            <w:vAlign w:val="center"/>
            <w:hideMark/>
          </w:tcPr>
          <w:p w14:paraId="1267A63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5</w:t>
            </w:r>
          </w:p>
        </w:tc>
        <w:tc>
          <w:tcPr>
            <w:tcW w:w="1120" w:type="dxa"/>
            <w:tcBorders>
              <w:top w:val="nil"/>
              <w:left w:val="nil"/>
              <w:bottom w:val="single" w:sz="4" w:space="0" w:color="auto"/>
              <w:right w:val="single" w:sz="4" w:space="0" w:color="auto"/>
            </w:tcBorders>
            <w:shd w:val="clear" w:color="000000" w:fill="808080"/>
            <w:vAlign w:val="center"/>
            <w:hideMark/>
          </w:tcPr>
          <w:p w14:paraId="2D604C9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6A2E8653"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08AD239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2.3.5 </w:t>
            </w:r>
          </w:p>
        </w:tc>
        <w:tc>
          <w:tcPr>
            <w:tcW w:w="4900" w:type="dxa"/>
            <w:tcBorders>
              <w:top w:val="nil"/>
              <w:left w:val="nil"/>
              <w:bottom w:val="single" w:sz="4" w:space="0" w:color="auto"/>
              <w:right w:val="single" w:sz="4" w:space="0" w:color="auto"/>
            </w:tcBorders>
            <w:vAlign w:val="center"/>
            <w:hideMark/>
          </w:tcPr>
          <w:p w14:paraId="753BB45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Total amount by which the temperature rise limit is reduced </w:t>
            </w:r>
          </w:p>
        </w:tc>
        <w:tc>
          <w:tcPr>
            <w:tcW w:w="1280" w:type="dxa"/>
            <w:tcBorders>
              <w:top w:val="nil"/>
              <w:left w:val="nil"/>
              <w:bottom w:val="single" w:sz="4" w:space="0" w:color="auto"/>
              <w:right w:val="single" w:sz="4" w:space="0" w:color="auto"/>
            </w:tcBorders>
            <w:vAlign w:val="center"/>
            <w:hideMark/>
          </w:tcPr>
          <w:p w14:paraId="0E8369CC"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ºC </w:t>
            </w:r>
          </w:p>
        </w:tc>
        <w:tc>
          <w:tcPr>
            <w:tcW w:w="1520" w:type="dxa"/>
            <w:tcBorders>
              <w:top w:val="nil"/>
              <w:left w:val="nil"/>
              <w:bottom w:val="single" w:sz="4" w:space="0" w:color="auto"/>
              <w:right w:val="single" w:sz="4" w:space="0" w:color="auto"/>
            </w:tcBorders>
            <w:vAlign w:val="center"/>
            <w:hideMark/>
          </w:tcPr>
          <w:p w14:paraId="627E5D1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5 + 5 = 10 </w:t>
            </w:r>
          </w:p>
        </w:tc>
        <w:tc>
          <w:tcPr>
            <w:tcW w:w="1120" w:type="dxa"/>
            <w:tcBorders>
              <w:top w:val="nil"/>
              <w:left w:val="nil"/>
              <w:bottom w:val="single" w:sz="4" w:space="0" w:color="auto"/>
              <w:right w:val="single" w:sz="4" w:space="0" w:color="auto"/>
            </w:tcBorders>
            <w:shd w:val="clear" w:color="000000" w:fill="808080"/>
            <w:vAlign w:val="center"/>
            <w:hideMark/>
          </w:tcPr>
          <w:p w14:paraId="24C6657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7CDBB3EF"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15E41C0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2.3.6 </w:t>
            </w:r>
          </w:p>
        </w:tc>
        <w:tc>
          <w:tcPr>
            <w:tcW w:w="4900" w:type="dxa"/>
            <w:tcBorders>
              <w:top w:val="nil"/>
              <w:left w:val="nil"/>
              <w:bottom w:val="single" w:sz="4" w:space="0" w:color="auto"/>
              <w:right w:val="single" w:sz="4" w:space="0" w:color="auto"/>
            </w:tcBorders>
            <w:vAlign w:val="center"/>
            <w:hideMark/>
          </w:tcPr>
          <w:p w14:paraId="6B143EB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Humidity </w:t>
            </w:r>
          </w:p>
        </w:tc>
        <w:tc>
          <w:tcPr>
            <w:tcW w:w="1280" w:type="dxa"/>
            <w:tcBorders>
              <w:top w:val="nil"/>
              <w:left w:val="nil"/>
              <w:bottom w:val="single" w:sz="4" w:space="0" w:color="auto"/>
              <w:right w:val="single" w:sz="4" w:space="0" w:color="auto"/>
            </w:tcBorders>
            <w:vAlign w:val="center"/>
            <w:hideMark/>
          </w:tcPr>
          <w:p w14:paraId="02B7BEB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5E1C353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61.5</w:t>
            </w:r>
          </w:p>
        </w:tc>
        <w:tc>
          <w:tcPr>
            <w:tcW w:w="1120" w:type="dxa"/>
            <w:tcBorders>
              <w:top w:val="nil"/>
              <w:left w:val="nil"/>
              <w:bottom w:val="single" w:sz="4" w:space="0" w:color="auto"/>
              <w:right w:val="single" w:sz="4" w:space="0" w:color="auto"/>
            </w:tcBorders>
            <w:shd w:val="clear" w:color="000000" w:fill="808080"/>
            <w:vAlign w:val="center"/>
            <w:hideMark/>
          </w:tcPr>
          <w:p w14:paraId="7B335F4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47A4A838"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1392C30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2.3.7 </w:t>
            </w:r>
          </w:p>
        </w:tc>
        <w:tc>
          <w:tcPr>
            <w:tcW w:w="4900" w:type="dxa"/>
            <w:tcBorders>
              <w:top w:val="nil"/>
              <w:left w:val="nil"/>
              <w:bottom w:val="single" w:sz="4" w:space="0" w:color="auto"/>
              <w:right w:val="single" w:sz="4" w:space="0" w:color="auto"/>
            </w:tcBorders>
            <w:vAlign w:val="center"/>
            <w:hideMark/>
          </w:tcPr>
          <w:p w14:paraId="00517A81"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Solar radiation </w:t>
            </w:r>
          </w:p>
        </w:tc>
        <w:tc>
          <w:tcPr>
            <w:tcW w:w="1280" w:type="dxa"/>
            <w:tcBorders>
              <w:top w:val="nil"/>
              <w:left w:val="nil"/>
              <w:bottom w:val="single" w:sz="4" w:space="0" w:color="auto"/>
              <w:right w:val="single" w:sz="4" w:space="0" w:color="auto"/>
            </w:tcBorders>
            <w:vAlign w:val="center"/>
            <w:hideMark/>
          </w:tcPr>
          <w:p w14:paraId="50D563D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kW/m2 </w:t>
            </w:r>
          </w:p>
        </w:tc>
        <w:tc>
          <w:tcPr>
            <w:tcW w:w="1520" w:type="dxa"/>
            <w:tcBorders>
              <w:top w:val="nil"/>
              <w:left w:val="nil"/>
              <w:bottom w:val="single" w:sz="4" w:space="0" w:color="auto"/>
              <w:right w:val="single" w:sz="4" w:space="0" w:color="auto"/>
            </w:tcBorders>
            <w:vAlign w:val="center"/>
            <w:hideMark/>
          </w:tcPr>
          <w:p w14:paraId="25649CD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2.5</w:t>
            </w:r>
          </w:p>
        </w:tc>
        <w:tc>
          <w:tcPr>
            <w:tcW w:w="1120" w:type="dxa"/>
            <w:tcBorders>
              <w:top w:val="nil"/>
              <w:left w:val="nil"/>
              <w:bottom w:val="single" w:sz="4" w:space="0" w:color="auto"/>
              <w:right w:val="single" w:sz="4" w:space="0" w:color="auto"/>
            </w:tcBorders>
            <w:shd w:val="clear" w:color="000000" w:fill="808080"/>
            <w:vAlign w:val="center"/>
            <w:hideMark/>
          </w:tcPr>
          <w:p w14:paraId="1FE24CAF"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6BB83AEB"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12D6539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2.3.8 </w:t>
            </w:r>
          </w:p>
        </w:tc>
        <w:tc>
          <w:tcPr>
            <w:tcW w:w="4900" w:type="dxa"/>
            <w:tcBorders>
              <w:top w:val="nil"/>
              <w:left w:val="nil"/>
              <w:bottom w:val="single" w:sz="4" w:space="0" w:color="auto"/>
              <w:right w:val="single" w:sz="4" w:space="0" w:color="auto"/>
            </w:tcBorders>
            <w:vAlign w:val="center"/>
            <w:hideMark/>
          </w:tcPr>
          <w:p w14:paraId="4351D39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Atmospheric UV radiation </w:t>
            </w:r>
          </w:p>
        </w:tc>
        <w:tc>
          <w:tcPr>
            <w:tcW w:w="1280" w:type="dxa"/>
            <w:tcBorders>
              <w:top w:val="nil"/>
              <w:left w:val="nil"/>
              <w:bottom w:val="single" w:sz="4" w:space="0" w:color="auto"/>
              <w:right w:val="single" w:sz="4" w:space="0" w:color="auto"/>
            </w:tcBorders>
            <w:vAlign w:val="center"/>
            <w:hideMark/>
          </w:tcPr>
          <w:p w14:paraId="352F653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High/Low </w:t>
            </w:r>
          </w:p>
        </w:tc>
        <w:tc>
          <w:tcPr>
            <w:tcW w:w="1520" w:type="dxa"/>
            <w:tcBorders>
              <w:top w:val="nil"/>
              <w:left w:val="nil"/>
              <w:bottom w:val="single" w:sz="4" w:space="0" w:color="auto"/>
              <w:right w:val="single" w:sz="4" w:space="0" w:color="auto"/>
            </w:tcBorders>
            <w:vAlign w:val="center"/>
            <w:hideMark/>
          </w:tcPr>
          <w:p w14:paraId="764A66CF"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High </w:t>
            </w:r>
          </w:p>
        </w:tc>
        <w:tc>
          <w:tcPr>
            <w:tcW w:w="1120" w:type="dxa"/>
            <w:tcBorders>
              <w:top w:val="nil"/>
              <w:left w:val="nil"/>
              <w:bottom w:val="single" w:sz="4" w:space="0" w:color="auto"/>
              <w:right w:val="single" w:sz="4" w:space="0" w:color="auto"/>
            </w:tcBorders>
            <w:shd w:val="clear" w:color="000000" w:fill="808080"/>
            <w:vAlign w:val="center"/>
            <w:hideMark/>
          </w:tcPr>
          <w:p w14:paraId="1F571B1F"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10D823C4"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15B92E3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2.3.9 </w:t>
            </w:r>
          </w:p>
        </w:tc>
        <w:tc>
          <w:tcPr>
            <w:tcW w:w="4900" w:type="dxa"/>
            <w:tcBorders>
              <w:top w:val="nil"/>
              <w:left w:val="nil"/>
              <w:bottom w:val="single" w:sz="4" w:space="0" w:color="auto"/>
              <w:right w:val="single" w:sz="4" w:space="0" w:color="auto"/>
            </w:tcBorders>
            <w:vAlign w:val="center"/>
            <w:hideMark/>
          </w:tcPr>
          <w:p w14:paraId="7C2F2D6D"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Pollution (Insulators) </w:t>
            </w:r>
          </w:p>
        </w:tc>
        <w:tc>
          <w:tcPr>
            <w:tcW w:w="1280" w:type="dxa"/>
            <w:tcBorders>
              <w:top w:val="nil"/>
              <w:left w:val="nil"/>
              <w:bottom w:val="single" w:sz="4" w:space="0" w:color="auto"/>
              <w:right w:val="single" w:sz="4" w:space="0" w:color="auto"/>
            </w:tcBorders>
            <w:vAlign w:val="center"/>
            <w:hideMark/>
          </w:tcPr>
          <w:p w14:paraId="38EE9DF1"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IEC 60815 Table 1 </w:t>
            </w:r>
          </w:p>
        </w:tc>
        <w:tc>
          <w:tcPr>
            <w:tcW w:w="1520" w:type="dxa"/>
            <w:tcBorders>
              <w:top w:val="nil"/>
              <w:left w:val="nil"/>
              <w:bottom w:val="single" w:sz="4" w:space="0" w:color="auto"/>
              <w:right w:val="single" w:sz="4" w:space="0" w:color="auto"/>
            </w:tcBorders>
            <w:vAlign w:val="center"/>
            <w:hideMark/>
          </w:tcPr>
          <w:p w14:paraId="352DFD6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IV- Very Heavy </w:t>
            </w:r>
          </w:p>
        </w:tc>
        <w:tc>
          <w:tcPr>
            <w:tcW w:w="1120" w:type="dxa"/>
            <w:tcBorders>
              <w:top w:val="nil"/>
              <w:left w:val="nil"/>
              <w:bottom w:val="single" w:sz="4" w:space="0" w:color="auto"/>
              <w:right w:val="single" w:sz="4" w:space="0" w:color="auto"/>
            </w:tcBorders>
            <w:shd w:val="clear" w:color="000000" w:fill="808080"/>
            <w:vAlign w:val="center"/>
            <w:hideMark/>
          </w:tcPr>
          <w:p w14:paraId="405ED32C"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208D7B67" w14:textId="77777777" w:rsidTr="00B020C3">
        <w:trPr>
          <w:trHeight w:val="1320"/>
        </w:trPr>
        <w:tc>
          <w:tcPr>
            <w:tcW w:w="800" w:type="dxa"/>
            <w:tcBorders>
              <w:top w:val="nil"/>
              <w:left w:val="single" w:sz="4" w:space="0" w:color="auto"/>
              <w:bottom w:val="single" w:sz="4" w:space="0" w:color="auto"/>
              <w:right w:val="single" w:sz="4" w:space="0" w:color="auto"/>
            </w:tcBorders>
            <w:vAlign w:val="center"/>
            <w:hideMark/>
          </w:tcPr>
          <w:p w14:paraId="4EE0D571"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2.3.10 </w:t>
            </w:r>
          </w:p>
        </w:tc>
        <w:tc>
          <w:tcPr>
            <w:tcW w:w="4900" w:type="dxa"/>
            <w:tcBorders>
              <w:top w:val="nil"/>
              <w:left w:val="nil"/>
              <w:bottom w:val="single" w:sz="4" w:space="0" w:color="auto"/>
              <w:right w:val="single" w:sz="4" w:space="0" w:color="auto"/>
            </w:tcBorders>
            <w:vAlign w:val="center"/>
            <w:hideMark/>
          </w:tcPr>
          <w:p w14:paraId="2269359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Seismic </w:t>
            </w:r>
          </w:p>
        </w:tc>
        <w:tc>
          <w:tcPr>
            <w:tcW w:w="1280" w:type="dxa"/>
            <w:tcBorders>
              <w:top w:val="nil"/>
              <w:left w:val="nil"/>
              <w:bottom w:val="single" w:sz="4" w:space="0" w:color="auto"/>
              <w:right w:val="single" w:sz="4" w:space="0" w:color="auto"/>
            </w:tcBorders>
            <w:vAlign w:val="center"/>
            <w:hideMark/>
          </w:tcPr>
          <w:p w14:paraId="39394D5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IEC60068-3-3</w:t>
            </w:r>
          </w:p>
        </w:tc>
        <w:tc>
          <w:tcPr>
            <w:tcW w:w="1520" w:type="dxa"/>
            <w:tcBorders>
              <w:top w:val="nil"/>
              <w:left w:val="nil"/>
              <w:bottom w:val="single" w:sz="4" w:space="0" w:color="auto"/>
              <w:right w:val="single" w:sz="4" w:space="0" w:color="auto"/>
            </w:tcBorders>
            <w:vAlign w:val="center"/>
            <w:hideMark/>
          </w:tcPr>
          <w:p w14:paraId="66584BD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Yes, Mining activity, according to IEC 60076 requirements  </w:t>
            </w:r>
          </w:p>
        </w:tc>
        <w:tc>
          <w:tcPr>
            <w:tcW w:w="1120" w:type="dxa"/>
            <w:tcBorders>
              <w:top w:val="nil"/>
              <w:left w:val="nil"/>
              <w:bottom w:val="single" w:sz="4" w:space="0" w:color="auto"/>
              <w:right w:val="single" w:sz="4" w:space="0" w:color="auto"/>
            </w:tcBorders>
            <w:shd w:val="clear" w:color="000000" w:fill="808080"/>
            <w:vAlign w:val="center"/>
            <w:hideMark/>
          </w:tcPr>
          <w:p w14:paraId="64620CAF"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540B5930"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6EC3F27C"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B020C3">
              <w:rPr>
                <w:rFonts w:ascii="72" w:hAnsi="72" w:cs="72"/>
                <w:b/>
                <w:bCs/>
                <w:color w:val="000000"/>
                <w:sz w:val="20"/>
                <w:szCs w:val="20"/>
                <w:lang w:val="en-ZA" w:eastAsia="en-ZA"/>
              </w:rPr>
              <w:t>2.4</w:t>
            </w:r>
          </w:p>
        </w:tc>
        <w:tc>
          <w:tcPr>
            <w:tcW w:w="8820" w:type="dxa"/>
            <w:gridSpan w:val="4"/>
            <w:tcBorders>
              <w:top w:val="single" w:sz="4" w:space="0" w:color="auto"/>
              <w:left w:val="nil"/>
              <w:bottom w:val="single" w:sz="4" w:space="0" w:color="auto"/>
              <w:right w:val="single" w:sz="4" w:space="0" w:color="auto"/>
            </w:tcBorders>
            <w:vAlign w:val="center"/>
            <w:hideMark/>
          </w:tcPr>
          <w:p w14:paraId="6E3A779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Transformer Design Review </w:t>
            </w:r>
          </w:p>
        </w:tc>
      </w:tr>
      <w:tr w:rsidR="00B020C3" w:rsidRPr="00B020C3" w14:paraId="2D433A4E" w14:textId="77777777" w:rsidTr="00B020C3">
        <w:trPr>
          <w:trHeight w:val="1056"/>
        </w:trPr>
        <w:tc>
          <w:tcPr>
            <w:tcW w:w="800" w:type="dxa"/>
            <w:tcBorders>
              <w:top w:val="nil"/>
              <w:left w:val="single" w:sz="4" w:space="0" w:color="auto"/>
              <w:bottom w:val="single" w:sz="4" w:space="0" w:color="auto"/>
              <w:right w:val="single" w:sz="4" w:space="0" w:color="auto"/>
            </w:tcBorders>
            <w:vAlign w:val="center"/>
            <w:hideMark/>
          </w:tcPr>
          <w:p w14:paraId="5269653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2.4.1 </w:t>
            </w:r>
          </w:p>
        </w:tc>
        <w:tc>
          <w:tcPr>
            <w:tcW w:w="4900" w:type="dxa"/>
            <w:tcBorders>
              <w:top w:val="nil"/>
              <w:left w:val="nil"/>
              <w:bottom w:val="single" w:sz="4" w:space="0" w:color="auto"/>
              <w:right w:val="single" w:sz="4" w:space="0" w:color="auto"/>
            </w:tcBorders>
            <w:vAlign w:val="center"/>
            <w:hideMark/>
          </w:tcPr>
          <w:p w14:paraId="305D0CE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The Contractor shall make commercial allowance for appointment of a 3rd party power transformer specialist to form part of the technical design reviews and factory acceptance tests. </w:t>
            </w:r>
          </w:p>
        </w:tc>
        <w:tc>
          <w:tcPr>
            <w:tcW w:w="1280" w:type="dxa"/>
            <w:tcBorders>
              <w:top w:val="nil"/>
              <w:left w:val="nil"/>
              <w:bottom w:val="single" w:sz="4" w:space="0" w:color="auto"/>
              <w:right w:val="single" w:sz="4" w:space="0" w:color="auto"/>
            </w:tcBorders>
            <w:vAlign w:val="center"/>
            <w:hideMark/>
          </w:tcPr>
          <w:p w14:paraId="7CC5DC6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4DA5425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7F0002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12702679"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07207D2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B020C3">
              <w:rPr>
                <w:rFonts w:ascii="72" w:hAnsi="72" w:cs="72"/>
                <w:b/>
                <w:bCs/>
                <w:color w:val="000000"/>
                <w:sz w:val="20"/>
                <w:szCs w:val="20"/>
                <w:lang w:val="en-ZA" w:eastAsia="en-ZA"/>
              </w:rPr>
              <w:t>2.5</w:t>
            </w:r>
          </w:p>
        </w:tc>
        <w:tc>
          <w:tcPr>
            <w:tcW w:w="8820" w:type="dxa"/>
            <w:gridSpan w:val="4"/>
            <w:tcBorders>
              <w:top w:val="single" w:sz="4" w:space="0" w:color="auto"/>
              <w:left w:val="nil"/>
              <w:bottom w:val="single" w:sz="4" w:space="0" w:color="auto"/>
              <w:right w:val="single" w:sz="4" w:space="0" w:color="auto"/>
            </w:tcBorders>
            <w:vAlign w:val="center"/>
            <w:hideMark/>
          </w:tcPr>
          <w:p w14:paraId="046E3190"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Minimum required specifications   </w:t>
            </w:r>
          </w:p>
        </w:tc>
      </w:tr>
      <w:tr w:rsidR="00B020C3" w:rsidRPr="00B020C3" w14:paraId="4908A4A0" w14:textId="77777777" w:rsidTr="00B020C3">
        <w:trPr>
          <w:trHeight w:val="1056"/>
        </w:trPr>
        <w:tc>
          <w:tcPr>
            <w:tcW w:w="800" w:type="dxa"/>
            <w:tcBorders>
              <w:top w:val="nil"/>
              <w:left w:val="single" w:sz="4" w:space="0" w:color="auto"/>
              <w:bottom w:val="single" w:sz="4" w:space="0" w:color="auto"/>
              <w:right w:val="single" w:sz="4" w:space="0" w:color="auto"/>
            </w:tcBorders>
            <w:vAlign w:val="center"/>
            <w:hideMark/>
          </w:tcPr>
          <w:p w14:paraId="7380BC88"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2.5.1 </w:t>
            </w:r>
          </w:p>
        </w:tc>
        <w:tc>
          <w:tcPr>
            <w:tcW w:w="4900" w:type="dxa"/>
            <w:tcBorders>
              <w:top w:val="nil"/>
              <w:left w:val="nil"/>
              <w:bottom w:val="single" w:sz="4" w:space="0" w:color="auto"/>
              <w:right w:val="single" w:sz="4" w:space="0" w:color="auto"/>
            </w:tcBorders>
            <w:vAlign w:val="center"/>
            <w:hideMark/>
          </w:tcPr>
          <w:p w14:paraId="2CCD9FAC"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As per Eskom Specification 24068973110 – </w:t>
            </w:r>
            <w:r w:rsidRPr="00B020C3">
              <w:rPr>
                <w:rFonts w:ascii="72" w:hAnsi="72" w:cs="72"/>
                <w:i/>
                <w:iCs/>
                <w:color w:val="000000"/>
                <w:sz w:val="20"/>
                <w:szCs w:val="20"/>
                <w:lang w:val="en-ZA" w:eastAsia="en-ZA"/>
              </w:rPr>
              <w:t>Specification for Power Transformers rated for 1.25 MVA and above and highest voltage of 2.2 kV or above</w:t>
            </w:r>
            <w:r w:rsidRPr="00B020C3">
              <w:rPr>
                <w:rFonts w:ascii="72" w:hAnsi="72" w:cs="72"/>
                <w:color w:val="000000"/>
                <w:sz w:val="20"/>
                <w:szCs w:val="20"/>
                <w:lang w:val="en-ZA" w:eastAsia="en-ZA"/>
              </w:rPr>
              <w:t xml:space="preserve"> </w:t>
            </w:r>
          </w:p>
        </w:tc>
        <w:tc>
          <w:tcPr>
            <w:tcW w:w="1280" w:type="dxa"/>
            <w:tcBorders>
              <w:top w:val="nil"/>
              <w:left w:val="nil"/>
              <w:bottom w:val="single" w:sz="4" w:space="0" w:color="auto"/>
              <w:right w:val="single" w:sz="4" w:space="0" w:color="auto"/>
            </w:tcBorders>
            <w:vAlign w:val="center"/>
            <w:hideMark/>
          </w:tcPr>
          <w:p w14:paraId="6773637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0BBF891"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563BA3D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7CAD4A0F"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6BA0793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B020C3">
              <w:rPr>
                <w:rFonts w:ascii="72" w:hAnsi="72" w:cs="72"/>
                <w:b/>
                <w:bCs/>
                <w:color w:val="000000"/>
                <w:sz w:val="20"/>
                <w:szCs w:val="20"/>
                <w:lang w:val="en-ZA" w:eastAsia="en-ZA"/>
              </w:rPr>
              <w:t>2.6</w:t>
            </w:r>
          </w:p>
        </w:tc>
        <w:tc>
          <w:tcPr>
            <w:tcW w:w="7700" w:type="dxa"/>
            <w:gridSpan w:val="3"/>
            <w:tcBorders>
              <w:top w:val="single" w:sz="4" w:space="0" w:color="auto"/>
              <w:left w:val="nil"/>
              <w:bottom w:val="single" w:sz="4" w:space="0" w:color="auto"/>
              <w:right w:val="single" w:sz="4" w:space="0" w:color="auto"/>
            </w:tcBorders>
            <w:vAlign w:val="center"/>
            <w:hideMark/>
          </w:tcPr>
          <w:p w14:paraId="065662A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Monitoring system requirements </w:t>
            </w:r>
          </w:p>
        </w:tc>
        <w:tc>
          <w:tcPr>
            <w:tcW w:w="1120" w:type="dxa"/>
            <w:tcBorders>
              <w:top w:val="nil"/>
              <w:left w:val="nil"/>
              <w:bottom w:val="single" w:sz="4" w:space="0" w:color="auto"/>
              <w:right w:val="single" w:sz="4" w:space="0" w:color="auto"/>
            </w:tcBorders>
            <w:vAlign w:val="center"/>
            <w:hideMark/>
          </w:tcPr>
          <w:p w14:paraId="3B13ABA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r>
      <w:tr w:rsidR="00B020C3" w:rsidRPr="00B020C3" w14:paraId="27262CDE" w14:textId="77777777" w:rsidTr="00B020C3">
        <w:trPr>
          <w:trHeight w:val="792"/>
        </w:trPr>
        <w:tc>
          <w:tcPr>
            <w:tcW w:w="800" w:type="dxa"/>
            <w:tcBorders>
              <w:top w:val="nil"/>
              <w:left w:val="single" w:sz="4" w:space="0" w:color="auto"/>
              <w:bottom w:val="single" w:sz="4" w:space="0" w:color="auto"/>
              <w:right w:val="single" w:sz="4" w:space="0" w:color="auto"/>
            </w:tcBorders>
            <w:vAlign w:val="center"/>
            <w:hideMark/>
          </w:tcPr>
          <w:p w14:paraId="1EFF0F3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2.6.1 </w:t>
            </w:r>
          </w:p>
        </w:tc>
        <w:tc>
          <w:tcPr>
            <w:tcW w:w="4900" w:type="dxa"/>
            <w:tcBorders>
              <w:top w:val="nil"/>
              <w:left w:val="nil"/>
              <w:bottom w:val="single" w:sz="4" w:space="0" w:color="auto"/>
              <w:right w:val="single" w:sz="4" w:space="0" w:color="auto"/>
            </w:tcBorders>
            <w:vAlign w:val="center"/>
            <w:hideMark/>
          </w:tcPr>
          <w:p w14:paraId="39F7B53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Continuous data logging to the CMS system for the transformer performance parameters including events and status. </w:t>
            </w:r>
          </w:p>
        </w:tc>
        <w:tc>
          <w:tcPr>
            <w:tcW w:w="1280" w:type="dxa"/>
            <w:tcBorders>
              <w:top w:val="nil"/>
              <w:left w:val="nil"/>
              <w:bottom w:val="single" w:sz="4" w:space="0" w:color="auto"/>
              <w:right w:val="single" w:sz="4" w:space="0" w:color="auto"/>
            </w:tcBorders>
            <w:vAlign w:val="center"/>
            <w:hideMark/>
          </w:tcPr>
          <w:p w14:paraId="6EF062C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709B3E0"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A46548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1D37075F"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7E94085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2.6.2 </w:t>
            </w:r>
          </w:p>
        </w:tc>
        <w:tc>
          <w:tcPr>
            <w:tcW w:w="4900" w:type="dxa"/>
            <w:tcBorders>
              <w:top w:val="nil"/>
              <w:left w:val="nil"/>
              <w:bottom w:val="single" w:sz="4" w:space="0" w:color="auto"/>
              <w:right w:val="single" w:sz="4" w:space="0" w:color="auto"/>
            </w:tcBorders>
            <w:vAlign w:val="center"/>
            <w:hideMark/>
          </w:tcPr>
          <w:p w14:paraId="10115E6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On-line gas analyser with alarming and status monitoring in the Control Room </w:t>
            </w:r>
          </w:p>
        </w:tc>
        <w:tc>
          <w:tcPr>
            <w:tcW w:w="1280" w:type="dxa"/>
            <w:tcBorders>
              <w:top w:val="nil"/>
              <w:left w:val="nil"/>
              <w:bottom w:val="single" w:sz="4" w:space="0" w:color="auto"/>
              <w:right w:val="single" w:sz="4" w:space="0" w:color="auto"/>
            </w:tcBorders>
            <w:vAlign w:val="center"/>
            <w:hideMark/>
          </w:tcPr>
          <w:p w14:paraId="055E887B"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16A696F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0FFAA274"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76A8BFA3"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63228912"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2.6.3 </w:t>
            </w:r>
          </w:p>
        </w:tc>
        <w:tc>
          <w:tcPr>
            <w:tcW w:w="4900" w:type="dxa"/>
            <w:tcBorders>
              <w:top w:val="nil"/>
              <w:left w:val="nil"/>
              <w:bottom w:val="single" w:sz="4" w:space="0" w:color="auto"/>
              <w:right w:val="single" w:sz="4" w:space="0" w:color="auto"/>
            </w:tcBorders>
            <w:vAlign w:val="center"/>
            <w:hideMark/>
          </w:tcPr>
          <w:p w14:paraId="3EF17545"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On-line Tap-changer monitoring </w:t>
            </w:r>
          </w:p>
        </w:tc>
        <w:tc>
          <w:tcPr>
            <w:tcW w:w="1280" w:type="dxa"/>
            <w:tcBorders>
              <w:top w:val="nil"/>
              <w:left w:val="nil"/>
              <w:bottom w:val="single" w:sz="4" w:space="0" w:color="auto"/>
              <w:right w:val="single" w:sz="4" w:space="0" w:color="auto"/>
            </w:tcBorders>
            <w:vAlign w:val="center"/>
            <w:hideMark/>
          </w:tcPr>
          <w:p w14:paraId="502CA9F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Yes/No </w:t>
            </w:r>
          </w:p>
        </w:tc>
        <w:tc>
          <w:tcPr>
            <w:tcW w:w="1520" w:type="dxa"/>
            <w:tcBorders>
              <w:top w:val="nil"/>
              <w:left w:val="nil"/>
              <w:bottom w:val="single" w:sz="4" w:space="0" w:color="auto"/>
              <w:right w:val="single" w:sz="4" w:space="0" w:color="auto"/>
            </w:tcBorders>
            <w:vAlign w:val="center"/>
            <w:hideMark/>
          </w:tcPr>
          <w:p w14:paraId="5C8130A9"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Yes </w:t>
            </w:r>
          </w:p>
        </w:tc>
        <w:tc>
          <w:tcPr>
            <w:tcW w:w="1120" w:type="dxa"/>
            <w:tcBorders>
              <w:top w:val="nil"/>
              <w:left w:val="nil"/>
              <w:bottom w:val="single" w:sz="4" w:space="0" w:color="auto"/>
              <w:right w:val="single" w:sz="4" w:space="0" w:color="auto"/>
            </w:tcBorders>
            <w:vAlign w:val="center"/>
            <w:hideMark/>
          </w:tcPr>
          <w:p w14:paraId="6334AB9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2E4A2D7B"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42CCB7F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B020C3">
              <w:rPr>
                <w:rFonts w:ascii="72" w:hAnsi="72" w:cs="72"/>
                <w:b/>
                <w:bCs/>
                <w:color w:val="000000"/>
                <w:sz w:val="20"/>
                <w:szCs w:val="20"/>
                <w:lang w:val="en-ZA" w:eastAsia="en-ZA"/>
              </w:rPr>
              <w:t>2.7</w:t>
            </w:r>
          </w:p>
        </w:tc>
        <w:tc>
          <w:tcPr>
            <w:tcW w:w="7700" w:type="dxa"/>
            <w:gridSpan w:val="3"/>
            <w:tcBorders>
              <w:top w:val="single" w:sz="4" w:space="0" w:color="auto"/>
              <w:left w:val="nil"/>
              <w:bottom w:val="single" w:sz="4" w:space="0" w:color="auto"/>
              <w:right w:val="single" w:sz="4" w:space="0" w:color="auto"/>
            </w:tcBorders>
            <w:vAlign w:val="center"/>
            <w:hideMark/>
          </w:tcPr>
          <w:p w14:paraId="42BB54C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Supportive Documents </w:t>
            </w:r>
          </w:p>
        </w:tc>
        <w:tc>
          <w:tcPr>
            <w:tcW w:w="1120" w:type="dxa"/>
            <w:tcBorders>
              <w:top w:val="nil"/>
              <w:left w:val="nil"/>
              <w:bottom w:val="single" w:sz="4" w:space="0" w:color="auto"/>
              <w:right w:val="single" w:sz="4" w:space="0" w:color="auto"/>
            </w:tcBorders>
            <w:vAlign w:val="center"/>
            <w:hideMark/>
          </w:tcPr>
          <w:p w14:paraId="27B0376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r>
      <w:tr w:rsidR="00B020C3" w:rsidRPr="00B020C3" w14:paraId="717B73F0"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6EBF90F6"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 xml:space="preserve">2.7.1 </w:t>
            </w:r>
          </w:p>
        </w:tc>
        <w:tc>
          <w:tcPr>
            <w:tcW w:w="4900" w:type="dxa"/>
            <w:tcBorders>
              <w:top w:val="nil"/>
              <w:left w:val="nil"/>
              <w:bottom w:val="single" w:sz="4" w:space="0" w:color="auto"/>
              <w:right w:val="single" w:sz="4" w:space="0" w:color="auto"/>
            </w:tcBorders>
            <w:vAlign w:val="center"/>
            <w:hideMark/>
          </w:tcPr>
          <w:p w14:paraId="46291FEF"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Transformer Datasheet </w:t>
            </w:r>
          </w:p>
        </w:tc>
        <w:tc>
          <w:tcPr>
            <w:tcW w:w="1280" w:type="dxa"/>
            <w:tcBorders>
              <w:top w:val="nil"/>
              <w:left w:val="nil"/>
              <w:bottom w:val="single" w:sz="4" w:space="0" w:color="auto"/>
              <w:right w:val="single" w:sz="4" w:space="0" w:color="auto"/>
            </w:tcBorders>
            <w:vAlign w:val="center"/>
            <w:hideMark/>
          </w:tcPr>
          <w:p w14:paraId="32BAE353"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46AFB647"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5DF09470"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r w:rsidR="00B020C3" w:rsidRPr="00B020C3" w14:paraId="397054DB" w14:textId="77777777" w:rsidTr="00B020C3">
        <w:trPr>
          <w:trHeight w:val="264"/>
        </w:trPr>
        <w:tc>
          <w:tcPr>
            <w:tcW w:w="800" w:type="dxa"/>
            <w:tcBorders>
              <w:top w:val="nil"/>
              <w:left w:val="single" w:sz="4" w:space="0" w:color="auto"/>
              <w:bottom w:val="single" w:sz="4" w:space="0" w:color="auto"/>
              <w:right w:val="single" w:sz="4" w:space="0" w:color="auto"/>
            </w:tcBorders>
            <w:vAlign w:val="center"/>
            <w:hideMark/>
          </w:tcPr>
          <w:p w14:paraId="281BA391"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b/>
                <w:bCs/>
                <w:color w:val="000000"/>
                <w:sz w:val="20"/>
                <w:szCs w:val="20"/>
                <w:lang w:val="en-ZA" w:eastAsia="en-ZA"/>
              </w:rPr>
            </w:pPr>
            <w:r w:rsidRPr="00B020C3">
              <w:rPr>
                <w:rFonts w:ascii="72" w:hAnsi="72" w:cs="72"/>
                <w:b/>
                <w:bCs/>
                <w:color w:val="000000"/>
                <w:sz w:val="20"/>
                <w:szCs w:val="20"/>
                <w:lang w:val="en-ZA" w:eastAsia="en-ZA"/>
              </w:rPr>
              <w:t>6</w:t>
            </w:r>
          </w:p>
        </w:tc>
        <w:tc>
          <w:tcPr>
            <w:tcW w:w="7700" w:type="dxa"/>
            <w:gridSpan w:val="3"/>
            <w:tcBorders>
              <w:top w:val="single" w:sz="4" w:space="0" w:color="auto"/>
              <w:left w:val="nil"/>
              <w:bottom w:val="single" w:sz="4" w:space="0" w:color="auto"/>
              <w:right w:val="single" w:sz="4" w:space="0" w:color="auto"/>
            </w:tcBorders>
            <w:vAlign w:val="center"/>
            <w:hideMark/>
          </w:tcPr>
          <w:p w14:paraId="475EC260"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b/>
                <w:bCs/>
                <w:color w:val="000000"/>
                <w:sz w:val="20"/>
                <w:szCs w:val="20"/>
                <w:lang w:val="en-ZA" w:eastAsia="en-ZA"/>
              </w:rPr>
            </w:pPr>
            <w:r w:rsidRPr="00B020C3">
              <w:rPr>
                <w:rFonts w:ascii="72" w:hAnsi="72" w:cs="72"/>
                <w:b/>
                <w:bCs/>
                <w:color w:val="000000"/>
                <w:sz w:val="20"/>
                <w:szCs w:val="20"/>
                <w:lang w:val="en-ZA" w:eastAsia="en-ZA"/>
              </w:rPr>
              <w:t xml:space="preserve">Additional Information – To be listed by the Bidder </w:t>
            </w:r>
          </w:p>
        </w:tc>
        <w:tc>
          <w:tcPr>
            <w:tcW w:w="1120" w:type="dxa"/>
            <w:tcBorders>
              <w:top w:val="nil"/>
              <w:left w:val="nil"/>
              <w:bottom w:val="single" w:sz="4" w:space="0" w:color="auto"/>
              <w:right w:val="single" w:sz="4" w:space="0" w:color="auto"/>
            </w:tcBorders>
            <w:vAlign w:val="center"/>
            <w:hideMark/>
          </w:tcPr>
          <w:p w14:paraId="1953A868"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w:t>
            </w:r>
          </w:p>
        </w:tc>
      </w:tr>
      <w:tr w:rsidR="00B020C3" w:rsidRPr="00B020C3" w14:paraId="6CFE9F41" w14:textId="77777777" w:rsidTr="00B020C3">
        <w:trPr>
          <w:trHeight w:val="528"/>
        </w:trPr>
        <w:tc>
          <w:tcPr>
            <w:tcW w:w="800" w:type="dxa"/>
            <w:tcBorders>
              <w:top w:val="nil"/>
              <w:left w:val="single" w:sz="4" w:space="0" w:color="auto"/>
              <w:bottom w:val="single" w:sz="4" w:space="0" w:color="auto"/>
              <w:right w:val="single" w:sz="4" w:space="0" w:color="auto"/>
            </w:tcBorders>
            <w:vAlign w:val="center"/>
            <w:hideMark/>
          </w:tcPr>
          <w:p w14:paraId="25741C71"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right"/>
              <w:rPr>
                <w:rFonts w:ascii="72" w:hAnsi="72" w:cs="72"/>
                <w:color w:val="000000"/>
                <w:sz w:val="20"/>
                <w:szCs w:val="20"/>
                <w:lang w:val="en-ZA" w:eastAsia="en-ZA"/>
              </w:rPr>
            </w:pPr>
            <w:r w:rsidRPr="00B020C3">
              <w:rPr>
                <w:rFonts w:ascii="72" w:hAnsi="72" w:cs="72"/>
                <w:color w:val="000000"/>
                <w:sz w:val="20"/>
                <w:szCs w:val="20"/>
                <w:lang w:val="en-ZA" w:eastAsia="en-ZA"/>
              </w:rPr>
              <w:t>6.1</w:t>
            </w:r>
          </w:p>
        </w:tc>
        <w:tc>
          <w:tcPr>
            <w:tcW w:w="4900" w:type="dxa"/>
            <w:tcBorders>
              <w:top w:val="nil"/>
              <w:left w:val="nil"/>
              <w:bottom w:val="single" w:sz="4" w:space="0" w:color="auto"/>
              <w:right w:val="single" w:sz="4" w:space="0" w:color="auto"/>
            </w:tcBorders>
            <w:vAlign w:val="center"/>
            <w:hideMark/>
          </w:tcPr>
          <w:p w14:paraId="7273EE71"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To be defined by the Bidder </w:t>
            </w:r>
          </w:p>
        </w:tc>
        <w:tc>
          <w:tcPr>
            <w:tcW w:w="1280" w:type="dxa"/>
            <w:tcBorders>
              <w:top w:val="nil"/>
              <w:left w:val="nil"/>
              <w:bottom w:val="single" w:sz="4" w:space="0" w:color="auto"/>
              <w:right w:val="single" w:sz="4" w:space="0" w:color="auto"/>
            </w:tcBorders>
            <w:vAlign w:val="center"/>
            <w:hideMark/>
          </w:tcPr>
          <w:p w14:paraId="648F6B9F"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c>
          <w:tcPr>
            <w:tcW w:w="1520" w:type="dxa"/>
            <w:tcBorders>
              <w:top w:val="nil"/>
              <w:left w:val="nil"/>
              <w:bottom w:val="single" w:sz="4" w:space="0" w:color="auto"/>
              <w:right w:val="single" w:sz="4" w:space="0" w:color="auto"/>
            </w:tcBorders>
            <w:vAlign w:val="center"/>
            <w:hideMark/>
          </w:tcPr>
          <w:p w14:paraId="6D20954A"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rFonts w:ascii="72" w:hAnsi="72" w:cs="72"/>
                <w:color w:val="000000"/>
                <w:sz w:val="20"/>
                <w:szCs w:val="20"/>
                <w:lang w:val="en-ZA" w:eastAsia="en-ZA"/>
              </w:rPr>
            </w:pPr>
            <w:r w:rsidRPr="00B020C3">
              <w:rPr>
                <w:rFonts w:ascii="72" w:hAnsi="72" w:cs="72"/>
                <w:color w:val="000000"/>
                <w:sz w:val="20"/>
                <w:szCs w:val="20"/>
                <w:lang w:val="en-ZA" w:eastAsia="en-ZA"/>
              </w:rPr>
              <w:t xml:space="preserve">To be provided by Bidder </w:t>
            </w:r>
          </w:p>
        </w:tc>
        <w:tc>
          <w:tcPr>
            <w:tcW w:w="1120" w:type="dxa"/>
            <w:tcBorders>
              <w:top w:val="nil"/>
              <w:left w:val="nil"/>
              <w:bottom w:val="single" w:sz="4" w:space="0" w:color="auto"/>
              <w:right w:val="single" w:sz="4" w:space="0" w:color="auto"/>
            </w:tcBorders>
            <w:vAlign w:val="center"/>
            <w:hideMark/>
          </w:tcPr>
          <w:p w14:paraId="160C329E" w14:textId="77777777" w:rsidR="00B020C3" w:rsidRPr="00B020C3" w:rsidRDefault="00B020C3" w:rsidP="00B020C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jc w:val="center"/>
              <w:rPr>
                <w:rFonts w:ascii="72" w:hAnsi="72" w:cs="72"/>
                <w:color w:val="000000"/>
                <w:sz w:val="20"/>
                <w:szCs w:val="20"/>
                <w:lang w:val="en-ZA" w:eastAsia="en-ZA"/>
              </w:rPr>
            </w:pPr>
            <w:r w:rsidRPr="00B020C3">
              <w:rPr>
                <w:rFonts w:ascii="72" w:hAnsi="72" w:cs="72"/>
                <w:color w:val="000000"/>
                <w:sz w:val="20"/>
                <w:szCs w:val="20"/>
                <w:lang w:val="en-ZA" w:eastAsia="en-ZA"/>
              </w:rPr>
              <w:t xml:space="preserve"> </w:t>
            </w:r>
          </w:p>
        </w:tc>
      </w:tr>
    </w:tbl>
    <w:p w14:paraId="05CEA511" w14:textId="77777777" w:rsidR="00B020C3" w:rsidRPr="00B020C3" w:rsidRDefault="00B020C3" w:rsidP="00B020C3">
      <w:pPr>
        <w:pStyle w:val="BodyText"/>
      </w:pPr>
    </w:p>
    <w:sectPr w:rsidR="00B020C3" w:rsidRPr="00B020C3" w:rsidSect="0005593B">
      <w:pgSz w:w="11906" w:h="16838"/>
      <w:pgMar w:top="1134" w:right="1418" w:bottom="1134" w:left="1701" w:header="1296" w:footer="86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3" w:author="Grace Olukune" w:date="2025-12-08T13:26:00Z" w:initials="GO">
    <w:p w14:paraId="3D9997FE" w14:textId="77777777" w:rsidR="00D06DFC" w:rsidRDefault="00D06DFC" w:rsidP="00D06DFC">
      <w:pPr>
        <w:pStyle w:val="CommentText"/>
        <w:jc w:val="left"/>
      </w:pPr>
      <w:r>
        <w:rPr>
          <w:rStyle w:val="CommentReference"/>
        </w:rPr>
        <w:annotationRef/>
      </w:r>
      <w:r>
        <w:rPr>
          <w:lang w:val="en-US"/>
        </w:rPr>
        <w:t>Discuss the details here - should we include availability, yield, etc?</w:t>
      </w:r>
    </w:p>
  </w:comment>
  <w:comment w:id="65" w:author="Grace Olukune" w:date="2025-12-08T13:26:00Z" w:initials="GO">
    <w:p w14:paraId="06FEC00F" w14:textId="77777777" w:rsidR="00D06DFC" w:rsidRDefault="00D06DFC" w:rsidP="00D06DFC">
      <w:pPr>
        <w:pStyle w:val="CommentText"/>
        <w:jc w:val="left"/>
      </w:pPr>
      <w:r>
        <w:rPr>
          <w:rStyle w:val="CommentReference"/>
        </w:rPr>
        <w:annotationRef/>
      </w:r>
      <w:r>
        <w:rPr>
          <w:lang w:val="en-US"/>
        </w:rPr>
        <w:t>Make generic for all PV technologies</w:t>
      </w:r>
    </w:p>
  </w:comment>
  <w:comment w:id="78" w:author="Grace Olukune" w:date="2025-12-08T13:34:00Z" w:initials="GO">
    <w:p w14:paraId="45A10975" w14:textId="77777777" w:rsidR="000B0812" w:rsidRDefault="000B0812" w:rsidP="000B0812">
      <w:pPr>
        <w:pStyle w:val="CommentText"/>
        <w:jc w:val="left"/>
      </w:pPr>
      <w:r>
        <w:rPr>
          <w:rStyle w:val="CommentReference"/>
        </w:rPr>
        <w:annotationRef/>
      </w:r>
      <w:r>
        <w:rPr>
          <w:lang w:val="en-US"/>
        </w:rPr>
        <w:t>Each criteria needs to be rated separately - training plan and O&amp;M manual are different deliverables</w:t>
      </w:r>
    </w:p>
  </w:comment>
  <w:comment w:id="79" w:author="Grace Olukune" w:date="2025-12-08T13:34:00Z" w:initials="GO">
    <w:p w14:paraId="6F56880A" w14:textId="77777777" w:rsidR="003D33D7" w:rsidRDefault="003D33D7" w:rsidP="003D33D7">
      <w:pPr>
        <w:pStyle w:val="CommentText"/>
        <w:jc w:val="left"/>
      </w:pPr>
      <w:r>
        <w:rPr>
          <w:rStyle w:val="CommentReference"/>
        </w:rPr>
        <w:annotationRef/>
      </w:r>
      <w:r>
        <w:rPr>
          <w:lang w:val="en-US"/>
        </w:rPr>
        <w:t>Also, what happened to equipment warranty?</w:t>
      </w:r>
    </w:p>
  </w:comment>
  <w:comment w:id="80" w:author="Grace Olukune" w:date="2025-12-08T13:36:00Z" w:initials="GO">
    <w:p w14:paraId="55556D12" w14:textId="77777777" w:rsidR="009A4049" w:rsidRDefault="009A4049" w:rsidP="009A4049">
      <w:pPr>
        <w:pStyle w:val="CommentText"/>
        <w:jc w:val="left"/>
      </w:pPr>
      <w:r>
        <w:rPr>
          <w:rStyle w:val="CommentReference"/>
        </w:rPr>
        <w:annotationRef/>
      </w:r>
      <w:r>
        <w:t>Why was the key personnel expertise removed?</w:t>
      </w:r>
    </w:p>
  </w:comment>
  <w:comment w:id="81" w:author="Grace Olukune" w:date="2025-12-08T13:38:00Z" w:initials="GO">
    <w:p w14:paraId="69D3B519" w14:textId="77777777" w:rsidR="008D2E04" w:rsidRDefault="008D2E04" w:rsidP="008D2E04">
      <w:pPr>
        <w:pStyle w:val="CommentText"/>
        <w:jc w:val="left"/>
      </w:pPr>
      <w:r>
        <w:rPr>
          <w:rStyle w:val="CommentReference"/>
        </w:rPr>
        <w:annotationRef/>
      </w:r>
      <w:r>
        <w:rPr>
          <w:lang w:val="en-US"/>
        </w:rPr>
        <w:t>Also, we need to include degradation rate</w:t>
      </w:r>
    </w:p>
  </w:comment>
  <w:comment w:id="82" w:author="Grace Olukune" w:date="2025-12-08T13:32:00Z" w:initials="GO">
    <w:p w14:paraId="70AAF80A" w14:textId="77777777" w:rsidR="00874247" w:rsidRDefault="00874247" w:rsidP="00874247">
      <w:pPr>
        <w:pStyle w:val="CommentText"/>
        <w:jc w:val="left"/>
      </w:pPr>
      <w:r>
        <w:rPr>
          <w:rStyle w:val="CommentReference"/>
        </w:rPr>
        <w:annotationRef/>
      </w:r>
      <w:r>
        <w:rPr>
          <w:lang w:val="en-US"/>
        </w:rPr>
        <w:t>Should be 30% - otherwise it doesn’t add up to 100%</w:t>
      </w:r>
    </w:p>
  </w:comment>
  <w:comment w:id="84" w:author="Grace Olukune" w:date="2025-12-08T13:41:00Z" w:initials="GO">
    <w:p w14:paraId="6D96F035" w14:textId="77777777" w:rsidR="003E1784" w:rsidRDefault="003E1784" w:rsidP="003E1784">
      <w:pPr>
        <w:pStyle w:val="CommentText"/>
        <w:jc w:val="left"/>
      </w:pPr>
      <w:r>
        <w:rPr>
          <w:rStyle w:val="CommentReference"/>
        </w:rPr>
        <w:annotationRef/>
      </w:r>
      <w:r>
        <w:rPr>
          <w:lang w:val="en-US"/>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9997FE" w15:done="0"/>
  <w15:commentEx w15:paraId="06FEC00F" w15:done="0"/>
  <w15:commentEx w15:paraId="45A10975" w15:done="0"/>
  <w15:commentEx w15:paraId="6F56880A" w15:paraIdParent="45A10975" w15:done="0"/>
  <w15:commentEx w15:paraId="55556D12" w15:done="0"/>
  <w15:commentEx w15:paraId="69D3B519" w15:paraIdParent="55556D12" w15:done="0"/>
  <w15:commentEx w15:paraId="70AAF80A" w15:done="0"/>
  <w15:commentEx w15:paraId="6D96F03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17DB9CF" w16cex:dateUtc="2025-12-08T11:26:00Z"/>
  <w16cex:commentExtensible w16cex:durableId="16EC4402" w16cex:dateUtc="2025-12-08T11:26:00Z"/>
  <w16cex:commentExtensible w16cex:durableId="40D445C5" w16cex:dateUtc="2025-12-08T11:34:00Z"/>
  <w16cex:commentExtensible w16cex:durableId="57A39680" w16cex:dateUtc="2025-12-08T11:34:00Z"/>
  <w16cex:commentExtensible w16cex:durableId="4E80F3E4" w16cex:dateUtc="2025-12-08T11:36:00Z"/>
  <w16cex:commentExtensible w16cex:durableId="79213B76" w16cex:dateUtc="2025-12-08T11:38:00Z"/>
  <w16cex:commentExtensible w16cex:durableId="45761FAB" w16cex:dateUtc="2025-12-08T11:32:00Z"/>
  <w16cex:commentExtensible w16cex:durableId="5D615303" w16cex:dateUtc="2025-12-08T1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9997FE" w16cid:durableId="317DB9CF"/>
  <w16cid:commentId w16cid:paraId="06FEC00F" w16cid:durableId="16EC4402"/>
  <w16cid:commentId w16cid:paraId="45A10975" w16cid:durableId="40D445C5"/>
  <w16cid:commentId w16cid:paraId="6F56880A" w16cid:durableId="57A39680"/>
  <w16cid:commentId w16cid:paraId="55556D12" w16cid:durableId="4E80F3E4"/>
  <w16cid:commentId w16cid:paraId="69D3B519" w16cid:durableId="79213B76"/>
  <w16cid:commentId w16cid:paraId="70AAF80A" w16cid:durableId="45761FAB"/>
  <w16cid:commentId w16cid:paraId="6D96F035" w16cid:durableId="5D6153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964A3" w14:textId="77777777" w:rsidR="00DC71E8" w:rsidRDefault="00DC71E8">
      <w:r>
        <w:separator/>
      </w:r>
    </w:p>
  </w:endnote>
  <w:endnote w:type="continuationSeparator" w:id="0">
    <w:p w14:paraId="1AADA78B" w14:textId="77777777" w:rsidR="00DC71E8" w:rsidRDefault="00DC71E8">
      <w:r>
        <w:continuationSeparator/>
      </w:r>
    </w:p>
  </w:endnote>
  <w:endnote w:type="continuationNotice" w:id="1">
    <w:p w14:paraId="30244B18" w14:textId="77777777" w:rsidR="00DC71E8" w:rsidRDefault="00DC71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72">
    <w:altName w:val="Calibri"/>
    <w:charset w:val="00"/>
    <w:family w:val="swiss"/>
    <w:pitch w:val="variable"/>
    <w:sig w:usb0="A00002EF" w:usb1="5000205B" w:usb2="00000008"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roman"/>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ova Light">
    <w:charset w:val="00"/>
    <w:family w:val="swiss"/>
    <w:pitch w:val="variable"/>
    <w:sig w:usb0="0000028F" w:usb1="00000002" w:usb2="00000000" w:usb3="00000000" w:csb0="0000019F" w:csb1="00000000"/>
  </w:font>
  <w:font w:name="Aptos Narrow">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99C8C" w14:textId="3F527642" w:rsidR="005A76F3" w:rsidRDefault="005A76F3" w:rsidP="00AE24A0">
    <w:pPr>
      <w:pStyle w:val="Footer"/>
      <w:tabs>
        <w:tab w:val="left" w:pos="4710"/>
      </w:tabs>
      <w:jc w:val="left"/>
    </w:pPr>
    <w:r>
      <w:tab/>
    </w:r>
    <w:r>
      <w:tab/>
    </w:r>
    <w:r w:rsidR="00743AA8">
      <w:rPr>
        <w:noProof/>
        <w:sz w:val="20"/>
        <w:lang w:val="en-US"/>
      </w:rPr>
      <mc:AlternateContent>
        <mc:Choice Requires="wps">
          <w:drawing>
            <wp:anchor distT="0" distB="0" distL="114300" distR="114300" simplePos="0" relativeHeight="251658256" behindDoc="1" locked="0" layoutInCell="1" allowOverlap="1" wp14:anchorId="0B08CD9D" wp14:editId="569F7B85">
              <wp:simplePos x="0" y="0"/>
              <wp:positionH relativeFrom="page">
                <wp:posOffset>719455</wp:posOffset>
              </wp:positionH>
              <wp:positionV relativeFrom="page">
                <wp:posOffset>9827895</wp:posOffset>
              </wp:positionV>
              <wp:extent cx="6480175" cy="539750"/>
              <wp:effectExtent l="0" t="0" r="127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32C36C3" w14:textId="05ECEF05" w:rsidR="005A76F3" w:rsidRDefault="00D31950">
                          <w:pPr>
                            <w:pStyle w:val="FooterRed"/>
                          </w:pPr>
                          <w:fldSimple w:instr=" DOCPROPERTY &quot;Classification&quot;  \* MERGEFORMAT ">
                            <w:r>
                              <w:t>CONTROLLED DISCLOSURE</w:t>
                            </w:r>
                          </w:fldSimple>
                        </w:p>
                        <w:p w14:paraId="423DA3CB" w14:textId="77777777" w:rsidR="005A76F3" w:rsidRDefault="005A76F3">
                          <w:pPr>
                            <w:pStyle w:val="Footer"/>
                          </w:pPr>
                          <w:r>
                            <w:t>When downloaded from the EDMS, this document is uncontrolled and the responsibility rests with the user to ensure it is in line with the authorised version on the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08CD9D" id="_x0000_t202" coordsize="21600,21600" o:spt="202" path="m,l,21600r21600,l21600,xe">
              <v:stroke joinstyle="miter"/>
              <v:path gradientshapeok="t" o:connecttype="rect"/>
            </v:shapetype>
            <v:shape id="Text Box 11" o:spid="_x0000_s1033" type="#_x0000_t202" style="position:absolute;margin-left:56.65pt;margin-top:773.85pt;width:510.25pt;height:42.5pt;z-index:-25165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" filled="f" stroked="f" strokeweight=".5pt">
              <v:textbox inset="0,0,0,0">
                <w:txbxContent>
                  <w:p w14:paraId="332C36C3" w14:textId="05ECEF05" w:rsidR="005A76F3" w:rsidRDefault="00D31950">
                    <w:pPr>
                      <w:pStyle w:val="FooterRed"/>
                    </w:pPr>
                    <w:fldSimple w:instr=" DOCPROPERTY &quot;Classification&quot;  \* MERGEFORMAT ">
                      <w:r>
                        <w:t>CONTROLLED DISCLOSURE</w:t>
                      </w:r>
                    </w:fldSimple>
                  </w:p>
                  <w:p w14:paraId="423DA3CB" w14:textId="77777777" w:rsidR="005A76F3" w:rsidRDefault="005A76F3">
                    <w:pPr>
                      <w:pStyle w:val="Footer"/>
                    </w:pPr>
                    <w:r>
                      <w:t>When downloaded from the EDMS, this document is uncontrolled and the responsibility rests with the user to ensure it is in line with the authorised version on the system.</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00144" w14:textId="77777777" w:rsidR="0005593B" w:rsidRDefault="0005593B">
    <w:pPr>
      <w:pStyle w:val="Footer"/>
    </w:pPr>
  </w:p>
  <w:p w14:paraId="32F2E674" w14:textId="388B2D27" w:rsidR="005A76F3" w:rsidRDefault="00743AA8">
    <w:pPr>
      <w:pStyle w:val="Footer"/>
    </w:pPr>
    <w:r>
      <w:rPr>
        <w:noProof/>
        <w:sz w:val="20"/>
        <w:lang w:val="en-US"/>
      </w:rPr>
      <mc:AlternateContent>
        <mc:Choice Requires="wps">
          <w:drawing>
            <wp:anchor distT="0" distB="0" distL="114300" distR="114300" simplePos="0" relativeHeight="251658254" behindDoc="1" locked="0" layoutInCell="1" allowOverlap="1" wp14:anchorId="6BC4B3F5" wp14:editId="4DD04ED7">
              <wp:simplePos x="0" y="0"/>
              <wp:positionH relativeFrom="page">
                <wp:posOffset>719455</wp:posOffset>
              </wp:positionH>
              <wp:positionV relativeFrom="page">
                <wp:posOffset>9827895</wp:posOffset>
              </wp:positionV>
              <wp:extent cx="6480175" cy="539750"/>
              <wp:effectExtent l="0" t="0" r="127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437964D" w14:textId="53F76C5D" w:rsidR="005A76F3" w:rsidRDefault="00D31950">
                          <w:pPr>
                            <w:pStyle w:val="FooterRed"/>
                          </w:pPr>
                          <w:fldSimple w:instr=" DOCPROPERTY &quot;Classification&quot;  \* MERGEFORMAT ">
                            <w:r>
                              <w:t>CONTROLLED DISCLOSURE</w:t>
                            </w:r>
                          </w:fldSimple>
                        </w:p>
                        <w:p w14:paraId="638DBC1F" w14:textId="77777777" w:rsidR="005A76F3" w:rsidRDefault="005A76F3">
                          <w:pPr>
                            <w:pStyle w:val="Footer"/>
                          </w:pPr>
                          <w:r>
                            <w:t>When downloaded from the EDMS, this document is uncontrolled and the responsibility rests with the user to ensure it is in line with the authorised version on the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C4B3F5" id="_x0000_t202" coordsize="21600,21600" o:spt="202" path="m,l,21600r21600,l21600,xe">
              <v:stroke joinstyle="miter"/>
              <v:path gradientshapeok="t" o:connecttype="rect"/>
            </v:shapetype>
            <v:shape id="Text Box 10" o:spid="_x0000_s1034" type="#_x0000_t202" style="position:absolute;left:0;text-align:left;margin-left:56.65pt;margin-top:773.85pt;width:510.25pt;height:42.5pt;z-index:-25165822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" filled="f" stroked="f" strokeweight=".5pt">
              <v:textbox inset="0,0,0,0">
                <w:txbxContent>
                  <w:p w14:paraId="0437964D" w14:textId="53F76C5D" w:rsidR="005A76F3" w:rsidRDefault="00D31950">
                    <w:pPr>
                      <w:pStyle w:val="FooterRed"/>
                    </w:pPr>
                    <w:fldSimple w:instr=" DOCPROPERTY &quot;Classification&quot;  \* MERGEFORMAT ">
                      <w:r>
                        <w:t>CONTROLLED DISCLOSURE</w:t>
                      </w:r>
                    </w:fldSimple>
                  </w:p>
                  <w:p w14:paraId="638DBC1F" w14:textId="77777777" w:rsidR="005A76F3" w:rsidRDefault="005A76F3">
                    <w:pPr>
                      <w:pStyle w:val="Footer"/>
                    </w:pPr>
                    <w:r>
                      <w:t>When downloaded from the EDMS, this document is uncontrolled and the responsibility rests with the user to ensure it is in line with the authorised version on the system.</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1688B" w14:textId="77777777" w:rsidR="00DC71E8" w:rsidRDefault="00DC71E8">
      <w:r>
        <w:separator/>
      </w:r>
    </w:p>
  </w:footnote>
  <w:footnote w:type="continuationSeparator" w:id="0">
    <w:p w14:paraId="67648AA3" w14:textId="77777777" w:rsidR="00DC71E8" w:rsidRDefault="00DC71E8">
      <w:r>
        <w:continuationSeparator/>
      </w:r>
    </w:p>
  </w:footnote>
  <w:footnote w:type="continuationNotice" w:id="1">
    <w:p w14:paraId="5E9CC841" w14:textId="77777777" w:rsidR="00DC71E8" w:rsidRDefault="00DC71E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28378" w14:textId="656E5510" w:rsidR="005A76F3" w:rsidRDefault="00743AA8">
    <w:pPr>
      <w:pStyle w:val="Header"/>
    </w:pPr>
    <w:r>
      <w:rPr>
        <w:noProof/>
        <w:lang w:val="en-US"/>
      </w:rPr>
      <mc:AlternateContent>
        <mc:Choice Requires="wps">
          <w:drawing>
            <wp:anchor distT="0" distB="0" distL="114300" distR="114300" simplePos="0" relativeHeight="251658246" behindDoc="0" locked="0" layoutInCell="1" allowOverlap="1" wp14:anchorId="28F7216A" wp14:editId="5C69E475">
              <wp:simplePos x="0" y="0"/>
              <wp:positionH relativeFrom="page">
                <wp:posOffset>719455</wp:posOffset>
              </wp:positionH>
              <wp:positionV relativeFrom="page">
                <wp:posOffset>971550</wp:posOffset>
              </wp:positionV>
              <wp:extent cx="6480175" cy="0"/>
              <wp:effectExtent l="5080" t="9525" r="10795" b="952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AF36701" id="Straight Connector 19" o:spid="_x0000_s1026" style="position:absolute;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65pt,76.5pt" to="566.9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">
              <w10:wrap anchorx="page" anchory="page"/>
            </v:line>
          </w:pict>
        </mc:Fallback>
      </mc:AlternateContent>
    </w:r>
    <w:r>
      <w:rPr>
        <w:noProof/>
        <w:lang w:val="en-US"/>
      </w:rPr>
      <mc:AlternateContent>
        <mc:Choice Requires="wps">
          <w:drawing>
            <wp:anchor distT="0" distB="0" distL="114300" distR="114300" simplePos="0" relativeHeight="251658245" behindDoc="0" locked="0" layoutInCell="1" allowOverlap="1" wp14:anchorId="2BC9AC29" wp14:editId="0387A952">
              <wp:simplePos x="0" y="0"/>
              <wp:positionH relativeFrom="page">
                <wp:posOffset>5831840</wp:posOffset>
              </wp:positionH>
              <wp:positionV relativeFrom="page">
                <wp:posOffset>791845</wp:posOffset>
              </wp:positionV>
              <wp:extent cx="1367790" cy="179705"/>
              <wp:effectExtent l="2540" t="1270" r="127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DDC4EA5" w14:textId="3E5946CC" w:rsidR="005A76F3" w:rsidRDefault="00F8721C">
                          <w:pPr>
                            <w:pStyle w:val="HeaderBold"/>
                          </w:pPr>
                          <w:r>
                            <w:fldChar w:fldCharType="begin"/>
                          </w:r>
                          <w:r w:rsidR="005A76F3">
                            <w:instrText xml:space="preserve"> PAGE  \* MERGEFORMAT </w:instrText>
                          </w:r>
                          <w:r>
                            <w:fldChar w:fldCharType="separate"/>
                          </w:r>
                          <w:r w:rsidR="00F24F79">
                            <w:rPr>
                              <w:noProof/>
                            </w:rPr>
                            <w:t>2</w:t>
                          </w:r>
                          <w:r>
                            <w:fldChar w:fldCharType="end"/>
                          </w:r>
                          <w:r w:rsidR="005A76F3">
                            <w:t xml:space="preserve"> of </w:t>
                          </w:r>
                          <w:r w:rsidR="00217A3C">
                            <w:t>3</w:t>
                          </w:r>
                          <w:r w:rsidR="00A52BD3">
                            <w:t>4</w:t>
                          </w:r>
                          <w:r w:rsidR="005A76F3">
                            <w:t xml:space="preserve"> </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C9AC29" id="_x0000_t202" coordsize="21600,21600" o:spt="202" path="m,l,21600r21600,l21600,xe">
              <v:stroke joinstyle="miter"/>
              <v:path gradientshapeok="t" o:connecttype="rect"/>
            </v:shapetype>
            <v:shape id="Text Box 18" o:spid="_x0000_s1026" type="#_x0000_t202" style="position:absolute;left:0;text-align:left;margin-left:459.2pt;margin-top:62.35pt;width:107.7pt;height:14.1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" filled="f" stroked="f" strokeweight=".5pt">
              <v:textbox inset="2mm,0,2mm,0">
                <w:txbxContent>
                  <w:p w14:paraId="6DDC4EA5" w14:textId="3E5946CC" w:rsidR="005A76F3" w:rsidRDefault="00F8721C">
                    <w:pPr>
                      <w:pStyle w:val="HeaderBold"/>
                    </w:pPr>
                    <w:r>
                      <w:fldChar w:fldCharType="begin"/>
                    </w:r>
                    <w:r w:rsidR="005A76F3">
                      <w:instrText xml:space="preserve"> PAGE  \* MERGEFORMAT </w:instrText>
                    </w:r>
                    <w:r>
                      <w:fldChar w:fldCharType="separate"/>
                    </w:r>
                    <w:r w:rsidR="00F24F79">
                      <w:rPr>
                        <w:noProof/>
                      </w:rPr>
                      <w:t>2</w:t>
                    </w:r>
                    <w:r>
                      <w:fldChar w:fldCharType="end"/>
                    </w:r>
                    <w:r w:rsidR="005A76F3">
                      <w:t xml:space="preserve"> of </w:t>
                    </w:r>
                    <w:r w:rsidR="00217A3C">
                      <w:t>3</w:t>
                    </w:r>
                    <w:r w:rsidR="00A52BD3">
                      <w:t>4</w:t>
                    </w:r>
                    <w:r w:rsidR="005A76F3">
                      <w:t xml:space="preserve"> </w:t>
                    </w:r>
                  </w:p>
                </w:txbxContent>
              </v:textbox>
              <w10:wrap anchorx="page" anchory="page"/>
            </v:shape>
          </w:pict>
        </mc:Fallback>
      </mc:AlternateContent>
    </w:r>
    <w:r>
      <w:rPr>
        <w:noProof/>
        <w:lang w:val="en-US"/>
      </w:rPr>
      <mc:AlternateContent>
        <mc:Choice Requires="wps">
          <w:drawing>
            <wp:anchor distT="0" distB="0" distL="114300" distR="114300" simplePos="0" relativeHeight="251658244" behindDoc="0" locked="0" layoutInCell="1" allowOverlap="1" wp14:anchorId="72DE73C3" wp14:editId="00430D56">
              <wp:simplePos x="0" y="0"/>
              <wp:positionH relativeFrom="page">
                <wp:posOffset>4679950</wp:posOffset>
              </wp:positionH>
              <wp:positionV relativeFrom="page">
                <wp:posOffset>791845</wp:posOffset>
              </wp:positionV>
              <wp:extent cx="1151890" cy="179705"/>
              <wp:effectExtent l="3175" t="127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9A79BFD" w14:textId="77777777" w:rsidR="005A76F3" w:rsidRDefault="005A76F3">
                          <w:pPr>
                            <w:pStyle w:val="Header"/>
                          </w:pPr>
                          <w:r>
                            <w:t>Page:</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E73C3" id="Text Box 17" o:spid="_x0000_s1027" type="#_x0000_t202" style="position:absolute;left:0;text-align:left;margin-left:368.5pt;margin-top:62.35pt;width:90.7pt;height:14.1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" filled="f" stroked="f" strokeweight=".5pt">
              <v:textbox inset="2mm,0,2mm,0">
                <w:txbxContent>
                  <w:p w14:paraId="29A79BFD" w14:textId="77777777" w:rsidR="005A76F3" w:rsidRDefault="005A76F3">
                    <w:pPr>
                      <w:pStyle w:val="Header"/>
                    </w:pPr>
                    <w:r>
                      <w:t>Page:</w:t>
                    </w:r>
                  </w:p>
                </w:txbxContent>
              </v:textbox>
              <w10:wrap anchorx="page" anchory="page"/>
            </v:shape>
          </w:pict>
        </mc:Fallback>
      </mc:AlternateContent>
    </w:r>
    <w:r>
      <w:rPr>
        <w:noProof/>
        <w:lang w:val="en-US"/>
      </w:rPr>
      <mc:AlternateContent>
        <mc:Choice Requires="wps">
          <w:drawing>
            <wp:anchor distT="0" distB="0" distL="114300" distR="114300" simplePos="0" relativeHeight="251658243" behindDoc="0" locked="0" layoutInCell="1" allowOverlap="1" wp14:anchorId="5B0BFBFF" wp14:editId="1CAAA393">
              <wp:simplePos x="0" y="0"/>
              <wp:positionH relativeFrom="page">
                <wp:posOffset>5831840</wp:posOffset>
              </wp:positionH>
              <wp:positionV relativeFrom="page">
                <wp:posOffset>611505</wp:posOffset>
              </wp:positionV>
              <wp:extent cx="1367790" cy="179705"/>
              <wp:effectExtent l="2540" t="1905" r="127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8CB6D02" w14:textId="032255D8" w:rsidR="005A76F3" w:rsidRPr="00BD3E46" w:rsidRDefault="00A52BD3">
                          <w:pPr>
                            <w:pStyle w:val="HeaderBold"/>
                            <w:rPr>
                              <w:lang w:val="en-ZA"/>
                            </w:rPr>
                          </w:pPr>
                          <w:r>
                            <w:rPr>
                              <w:lang w:val="en-ZA"/>
                            </w:rPr>
                            <w:t>1</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BFBFF" id="Text Box 16" o:spid="_x0000_s1028" type="#_x0000_t202" style="position:absolute;left:0;text-align:left;margin-left:459.2pt;margin-top:48.15pt;width:107.7pt;height:14.1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" filled="f" stroked="f" strokeweight=".5pt">
              <v:textbox inset="2mm,0,2mm,0">
                <w:txbxContent>
                  <w:p w14:paraId="18CB6D02" w14:textId="032255D8" w:rsidR="005A76F3" w:rsidRPr="00BD3E46" w:rsidRDefault="00A52BD3">
                    <w:pPr>
                      <w:pStyle w:val="HeaderBold"/>
                      <w:rPr>
                        <w:lang w:val="en-ZA"/>
                      </w:rPr>
                    </w:pPr>
                    <w:r>
                      <w:rPr>
                        <w:lang w:val="en-ZA"/>
                      </w:rPr>
                      <w:t>1</w:t>
                    </w:r>
                  </w:p>
                </w:txbxContent>
              </v:textbox>
              <w10:wrap anchorx="page" anchory="page"/>
            </v:shape>
          </w:pict>
        </mc:Fallback>
      </mc:AlternateContent>
    </w:r>
    <w:r>
      <w:rPr>
        <w:noProof/>
        <w:lang w:val="en-US"/>
      </w:rPr>
      <mc:AlternateContent>
        <mc:Choice Requires="wps">
          <w:drawing>
            <wp:anchor distT="0" distB="0" distL="114300" distR="114300" simplePos="0" relativeHeight="251658242" behindDoc="0" locked="0" layoutInCell="1" allowOverlap="1" wp14:anchorId="75CF3EB9" wp14:editId="5ADBB905">
              <wp:simplePos x="0" y="0"/>
              <wp:positionH relativeFrom="page">
                <wp:posOffset>4679950</wp:posOffset>
              </wp:positionH>
              <wp:positionV relativeFrom="page">
                <wp:posOffset>611505</wp:posOffset>
              </wp:positionV>
              <wp:extent cx="1151890" cy="179705"/>
              <wp:effectExtent l="3175" t="1905"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160504" w14:textId="77777777" w:rsidR="005A76F3" w:rsidRDefault="005A76F3">
                          <w:pPr>
                            <w:pStyle w:val="Header"/>
                          </w:pPr>
                          <w:r>
                            <w:t>Revision:</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F3EB9" id="Text Box 15" o:spid="_x0000_s1029" type="#_x0000_t202" style="position:absolute;left:0;text-align:left;margin-left:368.5pt;margin-top:48.15pt;width:90.7pt;height:14.1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" filled="f" stroked="f" strokeweight=".5pt">
              <v:textbox inset="2mm,0,2mm,0">
                <w:txbxContent>
                  <w:p w14:paraId="58160504" w14:textId="77777777" w:rsidR="005A76F3" w:rsidRDefault="005A76F3">
                    <w:pPr>
                      <w:pStyle w:val="Header"/>
                    </w:pPr>
                    <w:r>
                      <w:t>Revision:</w:t>
                    </w:r>
                  </w:p>
                </w:txbxContent>
              </v:textbox>
              <w10:wrap anchorx="page" anchory="page"/>
            </v:shape>
          </w:pict>
        </mc:Fallback>
      </mc:AlternateContent>
    </w:r>
    <w:r>
      <w:rPr>
        <w:noProof/>
        <w:lang w:val="en-US"/>
      </w:rPr>
      <mc:AlternateContent>
        <mc:Choice Requires="wps">
          <w:drawing>
            <wp:anchor distT="0" distB="0" distL="114300" distR="114300" simplePos="0" relativeHeight="251658241" behindDoc="0" locked="0" layoutInCell="1" allowOverlap="1" wp14:anchorId="2AA63E49" wp14:editId="19A4CC27">
              <wp:simplePos x="0" y="0"/>
              <wp:positionH relativeFrom="page">
                <wp:posOffset>5831840</wp:posOffset>
              </wp:positionH>
              <wp:positionV relativeFrom="page">
                <wp:posOffset>431800</wp:posOffset>
              </wp:positionV>
              <wp:extent cx="1367790" cy="179705"/>
              <wp:effectExtent l="2540" t="3175" r="127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74C3D49" w14:textId="62AF89CD" w:rsidR="005A76F3" w:rsidRPr="00BD3E46" w:rsidRDefault="00D33A20">
                          <w:pPr>
                            <w:pStyle w:val="HeaderBold"/>
                            <w:rPr>
                              <w:lang w:val="en-ZA"/>
                            </w:rPr>
                          </w:pPr>
                          <w:r w:rsidRPr="00D33A20">
                            <w:t>AEEP 0128</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A63E49" id="Text Box 14" o:spid="_x0000_s1030" type="#_x0000_t202" style="position:absolute;left:0;text-align:left;margin-left:459.2pt;margin-top:34pt;width:107.7pt;height:14.1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" filled="f" stroked="f" strokeweight=".5pt">
              <v:textbox inset="2mm,0,2mm,0">
                <w:txbxContent>
                  <w:p w14:paraId="174C3D49" w14:textId="62AF89CD" w:rsidR="005A76F3" w:rsidRPr="00BD3E46" w:rsidRDefault="00D33A20">
                    <w:pPr>
                      <w:pStyle w:val="HeaderBold"/>
                      <w:rPr>
                        <w:lang w:val="en-ZA"/>
                      </w:rPr>
                    </w:pPr>
                    <w:r w:rsidRPr="00D33A20">
                      <w:t>AEEP 0128</w:t>
                    </w:r>
                  </w:p>
                </w:txbxContent>
              </v:textbox>
              <w10:wrap anchorx="page" anchory="page"/>
            </v:shape>
          </w:pict>
        </mc:Fallback>
      </mc:AlternateContent>
    </w:r>
    <w:r>
      <w:rPr>
        <w:noProof/>
        <w:lang w:val="en-US"/>
      </w:rPr>
      <mc:AlternateContent>
        <mc:Choice Requires="wps">
          <w:drawing>
            <wp:anchor distT="0" distB="0" distL="114300" distR="114300" simplePos="0" relativeHeight="251658240" behindDoc="0" locked="0" layoutInCell="1" allowOverlap="1" wp14:anchorId="46B052C2" wp14:editId="4D2D84DF">
              <wp:simplePos x="0" y="0"/>
              <wp:positionH relativeFrom="page">
                <wp:posOffset>4679950</wp:posOffset>
              </wp:positionH>
              <wp:positionV relativeFrom="page">
                <wp:posOffset>431800</wp:posOffset>
              </wp:positionV>
              <wp:extent cx="1151890" cy="179705"/>
              <wp:effectExtent l="3175" t="3175"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0105413" w14:textId="77777777" w:rsidR="005A76F3" w:rsidRDefault="005A76F3">
                          <w:pPr>
                            <w:pStyle w:val="Header"/>
                          </w:pPr>
                          <w:r>
                            <w:t>Unique Identifier:</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052C2" id="Text Box 13" o:spid="_x0000_s1031" type="#_x0000_t202" style="position:absolute;left:0;text-align:left;margin-left:368.5pt;margin-top:34pt;width:90.7pt;height:14.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" filled="f" stroked="f" strokeweight=".5pt">
              <v:textbox inset="2mm,0,2mm,0">
                <w:txbxContent>
                  <w:p w14:paraId="10105413" w14:textId="77777777" w:rsidR="005A76F3" w:rsidRDefault="005A76F3">
                    <w:pPr>
                      <w:pStyle w:val="Header"/>
                    </w:pPr>
                    <w:r>
                      <w:t>Unique Identifier:</w:t>
                    </w:r>
                  </w:p>
                </w:txbxContent>
              </v:textbox>
              <w10:wrap anchorx="page" anchory="page"/>
            </v:shape>
          </w:pict>
        </mc:Fallback>
      </mc:AlternateContent>
    </w:r>
    <w:r>
      <w:rPr>
        <w:noProof/>
        <w:lang w:val="en-US"/>
      </w:rPr>
      <mc:AlternateContent>
        <mc:Choice Requires="wps">
          <w:drawing>
            <wp:anchor distT="0" distB="0" distL="114300" distR="114300" simplePos="0" relativeHeight="251658255" behindDoc="1" locked="0" layoutInCell="1" allowOverlap="1" wp14:anchorId="7563A6F4" wp14:editId="6A0E95ED">
              <wp:simplePos x="0" y="0"/>
              <wp:positionH relativeFrom="page">
                <wp:posOffset>719455</wp:posOffset>
              </wp:positionH>
              <wp:positionV relativeFrom="page">
                <wp:posOffset>431800</wp:posOffset>
              </wp:positionV>
              <wp:extent cx="3959860" cy="539750"/>
              <wp:effectExtent l="0" t="3175"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86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4E95037" w14:textId="0D0708C7" w:rsidR="005A76F3" w:rsidRPr="00DE71AD" w:rsidRDefault="00F831E9" w:rsidP="00CF15A1">
                          <w:pPr>
                            <w:pStyle w:val="TitlePageBold"/>
                            <w:spacing w:before="20"/>
                            <w:rPr>
                              <w:sz w:val="20"/>
                              <w:szCs w:val="20"/>
                            </w:rPr>
                          </w:pPr>
                          <w:r>
                            <w:rPr>
                              <w:sz w:val="20"/>
                              <w:szCs w:val="20"/>
                            </w:rPr>
                            <w:t>Arnot</w:t>
                          </w:r>
                          <w:r w:rsidR="002E1E28">
                            <w:rPr>
                              <w:sz w:val="20"/>
                              <w:szCs w:val="20"/>
                            </w:rPr>
                            <w:t xml:space="preserve"> </w:t>
                          </w:r>
                          <w:r w:rsidR="00985220">
                            <w:rPr>
                              <w:sz w:val="20"/>
                              <w:szCs w:val="20"/>
                            </w:rPr>
                            <w:t xml:space="preserve">Solar PV Plant </w:t>
                          </w:r>
                          <w:r w:rsidR="005A76F3" w:rsidRPr="00DE71AD">
                            <w:rPr>
                              <w:sz w:val="20"/>
                              <w:szCs w:val="20"/>
                            </w:rPr>
                            <w:t xml:space="preserve">Tender Technical Evaluation Strategy </w:t>
                          </w:r>
                        </w:p>
                        <w:p w14:paraId="55B71084" w14:textId="77777777" w:rsidR="005A76F3" w:rsidRPr="00E30008" w:rsidRDefault="005A76F3">
                          <w:pPr>
                            <w:pStyle w:val="HeaderBold"/>
                            <w:rPr>
                              <w:lang w:val="en-ZA"/>
                            </w:rPr>
                          </w:pP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3A6F4" id="Text Box 12" o:spid="_x0000_s1032" type="#_x0000_t202" style="position:absolute;left:0;text-align:left;margin-left:56.65pt;margin-top:34pt;width:311.8pt;height:42.5pt;z-index:-25165822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" filled="f" stroked="f" strokeweight=".5pt">
              <v:textbox inset="2mm,0,2mm,0">
                <w:txbxContent>
                  <w:p w14:paraId="14E95037" w14:textId="0D0708C7" w:rsidR="005A76F3" w:rsidRPr="00DE71AD" w:rsidRDefault="00F831E9" w:rsidP="00CF15A1">
                    <w:pPr>
                      <w:pStyle w:val="TitlePageBold"/>
                      <w:spacing w:before="20"/>
                      <w:rPr>
                        <w:sz w:val="20"/>
                        <w:szCs w:val="20"/>
                      </w:rPr>
                    </w:pPr>
                    <w:r>
                      <w:rPr>
                        <w:sz w:val="20"/>
                        <w:szCs w:val="20"/>
                      </w:rPr>
                      <w:t>Arnot</w:t>
                    </w:r>
                    <w:r w:rsidR="002E1E28">
                      <w:rPr>
                        <w:sz w:val="20"/>
                        <w:szCs w:val="20"/>
                      </w:rPr>
                      <w:t xml:space="preserve"> </w:t>
                    </w:r>
                    <w:r w:rsidR="00985220">
                      <w:rPr>
                        <w:sz w:val="20"/>
                        <w:szCs w:val="20"/>
                      </w:rPr>
                      <w:t xml:space="preserve">Solar PV Plant </w:t>
                    </w:r>
                    <w:r w:rsidR="005A76F3" w:rsidRPr="00DE71AD">
                      <w:rPr>
                        <w:sz w:val="20"/>
                        <w:szCs w:val="20"/>
                      </w:rPr>
                      <w:t xml:space="preserve">Tender Technical Evaluation Strategy </w:t>
                    </w:r>
                  </w:p>
                  <w:p w14:paraId="55B71084" w14:textId="77777777" w:rsidR="005A76F3" w:rsidRPr="00E30008" w:rsidRDefault="005A76F3">
                    <w:pPr>
                      <w:pStyle w:val="HeaderBold"/>
                      <w:rPr>
                        <w:lang w:val="en-ZA"/>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9D22C" w14:textId="4983A952" w:rsidR="005A76F3" w:rsidRDefault="00743AA8">
    <w:pPr>
      <w:pStyle w:val="Header"/>
    </w:pPr>
    <w:r>
      <w:rPr>
        <w:noProof/>
        <w:lang w:val="en-US"/>
      </w:rPr>
      <mc:AlternateContent>
        <mc:Choice Requires="wps">
          <w:drawing>
            <wp:anchor distT="0" distB="0" distL="114300" distR="114300" simplePos="0" relativeHeight="251658253" behindDoc="0" locked="0" layoutInCell="1" allowOverlap="1" wp14:anchorId="7438B97C" wp14:editId="672B50F5">
              <wp:simplePos x="0" y="0"/>
              <wp:positionH relativeFrom="page">
                <wp:posOffset>719455</wp:posOffset>
              </wp:positionH>
              <wp:positionV relativeFrom="page">
                <wp:posOffset>971550</wp:posOffset>
              </wp:positionV>
              <wp:extent cx="6480175" cy="0"/>
              <wp:effectExtent l="5080" t="9525" r="10795" b="952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D77ABBD" id="Straight Connector 9" o:spid="_x0000_s1026" style="position:absolute;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65pt,76.5pt" to="566.9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">
              <w10:wrap anchorx="page" anchory="page"/>
            </v:line>
          </w:pict>
        </mc:Fallback>
      </mc:AlternateContent>
    </w:r>
    <w:r>
      <w:rPr>
        <w:noProof/>
        <w:lang w:val="en-US"/>
      </w:rPr>
      <mc:AlternateContent>
        <mc:Choice Requires="wps">
          <w:drawing>
            <wp:anchor distT="0" distB="0" distL="114300" distR="114300" simplePos="0" relativeHeight="251658252" behindDoc="0" locked="0" layoutInCell="1" allowOverlap="1" wp14:anchorId="3F30B113" wp14:editId="7859C510">
              <wp:simplePos x="0" y="0"/>
              <wp:positionH relativeFrom="page">
                <wp:posOffset>5831840</wp:posOffset>
              </wp:positionH>
              <wp:positionV relativeFrom="page">
                <wp:posOffset>791845</wp:posOffset>
              </wp:positionV>
              <wp:extent cx="1367790" cy="179705"/>
              <wp:effectExtent l="2540" t="1270" r="127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DC75A2F" w14:textId="27DEF82C" w:rsidR="005A76F3" w:rsidRDefault="00F8721C">
                          <w:pPr>
                            <w:pStyle w:val="HeaderBold"/>
                          </w:pPr>
                          <w:r>
                            <w:fldChar w:fldCharType="begin"/>
                          </w:r>
                          <w:r w:rsidR="005A76F3">
                            <w:instrText xml:space="preserve"> PAGE  \* MERGEFORMAT </w:instrText>
                          </w:r>
                          <w:r>
                            <w:fldChar w:fldCharType="separate"/>
                          </w:r>
                          <w:r w:rsidR="00F24F79">
                            <w:rPr>
                              <w:noProof/>
                            </w:rPr>
                            <w:t>11</w:t>
                          </w:r>
                          <w:r>
                            <w:fldChar w:fldCharType="end"/>
                          </w:r>
                          <w:r w:rsidR="005A76F3">
                            <w:t xml:space="preserve"> of </w:t>
                          </w:r>
                          <w:r w:rsidR="00421048">
                            <w:t>3</w:t>
                          </w:r>
                          <w:r w:rsidR="00356A7D">
                            <w:t>4</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30B113" id="_x0000_t202" coordsize="21600,21600" o:spt="202" path="m,l,21600r21600,l21600,xe">
              <v:stroke joinstyle="miter"/>
              <v:path gradientshapeok="t" o:connecttype="rect"/>
            </v:shapetype>
            <v:shape id="Text Box 8" o:spid="_x0000_s1035" type="#_x0000_t202" style="position:absolute;left:0;text-align:left;margin-left:459.2pt;margin-top:62.35pt;width:107.7pt;height:14.15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" filled="f" stroked="f" strokeweight=".5pt">
              <v:textbox inset="2mm,0,2mm,0">
                <w:txbxContent>
                  <w:p w14:paraId="1DC75A2F" w14:textId="27DEF82C" w:rsidR="005A76F3" w:rsidRDefault="00F8721C">
                    <w:pPr>
                      <w:pStyle w:val="HeaderBold"/>
                    </w:pPr>
                    <w:r>
                      <w:fldChar w:fldCharType="begin"/>
                    </w:r>
                    <w:r w:rsidR="005A76F3">
                      <w:instrText xml:space="preserve"> PAGE  \* MERGEFORMAT </w:instrText>
                    </w:r>
                    <w:r>
                      <w:fldChar w:fldCharType="separate"/>
                    </w:r>
                    <w:r w:rsidR="00F24F79">
                      <w:rPr>
                        <w:noProof/>
                      </w:rPr>
                      <w:t>11</w:t>
                    </w:r>
                    <w:r>
                      <w:fldChar w:fldCharType="end"/>
                    </w:r>
                    <w:r w:rsidR="005A76F3">
                      <w:t xml:space="preserve"> of </w:t>
                    </w:r>
                    <w:r w:rsidR="00421048">
                      <w:t>3</w:t>
                    </w:r>
                    <w:r w:rsidR="00356A7D">
                      <w:t>4</w:t>
                    </w:r>
                  </w:p>
                </w:txbxContent>
              </v:textbox>
              <w10:wrap anchorx="page" anchory="page"/>
            </v:shape>
          </w:pict>
        </mc:Fallback>
      </mc:AlternateContent>
    </w:r>
    <w:r>
      <w:rPr>
        <w:noProof/>
        <w:lang w:val="en-US"/>
      </w:rPr>
      <mc:AlternateContent>
        <mc:Choice Requires="wps">
          <w:drawing>
            <wp:anchor distT="0" distB="0" distL="114300" distR="114300" simplePos="0" relativeHeight="251658251" behindDoc="0" locked="0" layoutInCell="1" allowOverlap="1" wp14:anchorId="4A05F673" wp14:editId="608D0638">
              <wp:simplePos x="0" y="0"/>
              <wp:positionH relativeFrom="page">
                <wp:posOffset>4679950</wp:posOffset>
              </wp:positionH>
              <wp:positionV relativeFrom="page">
                <wp:posOffset>791845</wp:posOffset>
              </wp:positionV>
              <wp:extent cx="1151890" cy="179705"/>
              <wp:effectExtent l="3175" t="127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8FD2EE9" w14:textId="77777777" w:rsidR="005A76F3" w:rsidRDefault="005A76F3">
                          <w:pPr>
                            <w:pStyle w:val="Header"/>
                          </w:pPr>
                          <w:r>
                            <w:t>Page:</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F673" id="Text Box 7" o:spid="_x0000_s1036" type="#_x0000_t202" style="position:absolute;left:0;text-align:left;margin-left:368.5pt;margin-top:62.35pt;width:90.7pt;height:14.15pt;z-index:2516582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" filled="f" stroked="f" strokeweight=".5pt">
              <v:textbox inset="2mm,0,2mm,0">
                <w:txbxContent>
                  <w:p w14:paraId="18FD2EE9" w14:textId="77777777" w:rsidR="005A76F3" w:rsidRDefault="005A76F3">
                    <w:pPr>
                      <w:pStyle w:val="Header"/>
                    </w:pPr>
                    <w:r>
                      <w:t>Page:</w:t>
                    </w:r>
                  </w:p>
                </w:txbxContent>
              </v:textbox>
              <w10:wrap anchorx="page" anchory="page"/>
            </v:shape>
          </w:pict>
        </mc:Fallback>
      </mc:AlternateContent>
    </w:r>
    <w:r>
      <w:rPr>
        <w:noProof/>
        <w:lang w:val="en-US"/>
      </w:rPr>
      <mc:AlternateContent>
        <mc:Choice Requires="wps">
          <w:drawing>
            <wp:anchor distT="0" distB="0" distL="114300" distR="114300" simplePos="0" relativeHeight="251658250" behindDoc="0" locked="0" layoutInCell="1" allowOverlap="1" wp14:anchorId="61CC7DBB" wp14:editId="68B7528A">
              <wp:simplePos x="0" y="0"/>
              <wp:positionH relativeFrom="page">
                <wp:posOffset>5831840</wp:posOffset>
              </wp:positionH>
              <wp:positionV relativeFrom="page">
                <wp:posOffset>611505</wp:posOffset>
              </wp:positionV>
              <wp:extent cx="1367790" cy="179705"/>
              <wp:effectExtent l="2540" t="1905" r="127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77187DD" w14:textId="1CABF23B" w:rsidR="005A76F3" w:rsidRPr="00BD3E46" w:rsidRDefault="00356A7D">
                          <w:pPr>
                            <w:pStyle w:val="HeaderBold"/>
                            <w:rPr>
                              <w:lang w:val="en-ZA"/>
                            </w:rPr>
                          </w:pPr>
                          <w:r>
                            <w:rPr>
                              <w:lang w:val="en-ZA"/>
                            </w:rPr>
                            <w:t>1</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C7DBB" id="Text Box 6" o:spid="_x0000_s1037" type="#_x0000_t202" style="position:absolute;left:0;text-align:left;margin-left:459.2pt;margin-top:48.15pt;width:107.7pt;height:14.15pt;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" filled="f" stroked="f" strokeweight=".5pt">
              <v:textbox inset="2mm,0,2mm,0">
                <w:txbxContent>
                  <w:p w14:paraId="677187DD" w14:textId="1CABF23B" w:rsidR="005A76F3" w:rsidRPr="00BD3E46" w:rsidRDefault="00356A7D">
                    <w:pPr>
                      <w:pStyle w:val="HeaderBold"/>
                      <w:rPr>
                        <w:lang w:val="en-ZA"/>
                      </w:rPr>
                    </w:pPr>
                    <w:r>
                      <w:rPr>
                        <w:lang w:val="en-ZA"/>
                      </w:rPr>
                      <w:t>1</w:t>
                    </w:r>
                  </w:p>
                </w:txbxContent>
              </v:textbox>
              <w10:wrap anchorx="page" anchory="page"/>
            </v:shape>
          </w:pict>
        </mc:Fallback>
      </mc:AlternateContent>
    </w:r>
    <w:r>
      <w:rPr>
        <w:noProof/>
        <w:lang w:val="en-US"/>
      </w:rPr>
      <mc:AlternateContent>
        <mc:Choice Requires="wps">
          <w:drawing>
            <wp:anchor distT="0" distB="0" distL="114300" distR="114300" simplePos="0" relativeHeight="251658249" behindDoc="0" locked="0" layoutInCell="1" allowOverlap="1" wp14:anchorId="7D00549C" wp14:editId="1B3E3857">
              <wp:simplePos x="0" y="0"/>
              <wp:positionH relativeFrom="page">
                <wp:posOffset>4679950</wp:posOffset>
              </wp:positionH>
              <wp:positionV relativeFrom="page">
                <wp:posOffset>611505</wp:posOffset>
              </wp:positionV>
              <wp:extent cx="1151890" cy="179705"/>
              <wp:effectExtent l="3175" t="1905"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395C3EF" w14:textId="77777777" w:rsidR="005A76F3" w:rsidRDefault="005A76F3">
                          <w:pPr>
                            <w:pStyle w:val="Header"/>
                          </w:pPr>
                          <w:r>
                            <w:t>Revision:</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0549C" id="Text Box 5" o:spid="_x0000_s1038" type="#_x0000_t202" style="position:absolute;left:0;text-align:left;margin-left:368.5pt;margin-top:48.15pt;width:90.7pt;height:14.15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" filled="f" stroked="f" strokeweight=".5pt">
              <v:textbox inset="2mm,0,2mm,0">
                <w:txbxContent>
                  <w:p w14:paraId="1395C3EF" w14:textId="77777777" w:rsidR="005A76F3" w:rsidRDefault="005A76F3">
                    <w:pPr>
                      <w:pStyle w:val="Header"/>
                    </w:pPr>
                    <w:r>
                      <w:t>Revision:</w:t>
                    </w:r>
                  </w:p>
                </w:txbxContent>
              </v:textbox>
              <w10:wrap anchorx="page" anchory="page"/>
            </v:shape>
          </w:pict>
        </mc:Fallback>
      </mc:AlternateContent>
    </w:r>
    <w:r>
      <w:rPr>
        <w:noProof/>
        <w:lang w:val="en-US"/>
      </w:rPr>
      <mc:AlternateContent>
        <mc:Choice Requires="wps">
          <w:drawing>
            <wp:anchor distT="0" distB="0" distL="114300" distR="114300" simplePos="0" relativeHeight="251658248" behindDoc="0" locked="0" layoutInCell="1" allowOverlap="1" wp14:anchorId="10BAD12C" wp14:editId="681DBD08">
              <wp:simplePos x="0" y="0"/>
              <wp:positionH relativeFrom="page">
                <wp:posOffset>5831840</wp:posOffset>
              </wp:positionH>
              <wp:positionV relativeFrom="page">
                <wp:posOffset>431800</wp:posOffset>
              </wp:positionV>
              <wp:extent cx="1367790" cy="179705"/>
              <wp:effectExtent l="2540" t="3175" r="127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CC97710" w14:textId="3B8D001D" w:rsidR="005A76F3" w:rsidRPr="00BD3E46" w:rsidRDefault="00D33A20">
                          <w:pPr>
                            <w:pStyle w:val="HeaderBold"/>
                            <w:rPr>
                              <w:lang w:val="en-ZA"/>
                            </w:rPr>
                          </w:pPr>
                          <w:r w:rsidRPr="00D33A20">
                            <w:t>AEEP 0128</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AD12C" id="Text Box 4" o:spid="_x0000_s1039" type="#_x0000_t202" style="position:absolute;left:0;text-align:left;margin-left:459.2pt;margin-top:34pt;width:107.7pt;height:14.15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" filled="f" stroked="f" strokeweight=".5pt">
              <v:textbox inset="2mm,0,2mm,0">
                <w:txbxContent>
                  <w:p w14:paraId="1CC97710" w14:textId="3B8D001D" w:rsidR="005A76F3" w:rsidRPr="00BD3E46" w:rsidRDefault="00D33A20">
                    <w:pPr>
                      <w:pStyle w:val="HeaderBold"/>
                      <w:rPr>
                        <w:lang w:val="en-ZA"/>
                      </w:rPr>
                    </w:pPr>
                    <w:r w:rsidRPr="00D33A20">
                      <w:t>AEEP 0128</w:t>
                    </w:r>
                  </w:p>
                </w:txbxContent>
              </v:textbox>
              <w10:wrap anchorx="page" anchory="page"/>
            </v:shape>
          </w:pict>
        </mc:Fallback>
      </mc:AlternateContent>
    </w:r>
    <w:r>
      <w:rPr>
        <w:noProof/>
        <w:lang w:val="en-US"/>
      </w:rPr>
      <mc:AlternateContent>
        <mc:Choice Requires="wps">
          <w:drawing>
            <wp:anchor distT="0" distB="0" distL="114300" distR="114300" simplePos="0" relativeHeight="251658247" behindDoc="0" locked="0" layoutInCell="1" allowOverlap="1" wp14:anchorId="69F7390F" wp14:editId="0048A85E">
              <wp:simplePos x="0" y="0"/>
              <wp:positionH relativeFrom="page">
                <wp:posOffset>4679950</wp:posOffset>
              </wp:positionH>
              <wp:positionV relativeFrom="page">
                <wp:posOffset>431800</wp:posOffset>
              </wp:positionV>
              <wp:extent cx="1151890" cy="179705"/>
              <wp:effectExtent l="3175" t="317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F13D861" w14:textId="77777777" w:rsidR="005A76F3" w:rsidRDefault="005A76F3">
                          <w:pPr>
                            <w:pStyle w:val="Header"/>
                          </w:pPr>
                          <w:r>
                            <w:t>Unique Identifier:</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7390F" id="Text Box 3" o:spid="_x0000_s1040" type="#_x0000_t202" style="position:absolute;left:0;text-align:left;margin-left:368.5pt;margin-top:34pt;width:90.7pt;height:14.15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" filled="f" stroked="f" strokeweight=".5pt">
              <v:textbox inset="2mm,0,2mm,0">
                <w:txbxContent>
                  <w:p w14:paraId="4F13D861" w14:textId="77777777" w:rsidR="005A76F3" w:rsidRDefault="005A76F3">
                    <w:pPr>
                      <w:pStyle w:val="Header"/>
                    </w:pPr>
                    <w:r>
                      <w:t>Unique Identifier:</w:t>
                    </w:r>
                  </w:p>
                </w:txbxContent>
              </v:textbox>
              <w10:wrap anchorx="page" anchory="page"/>
            </v:shape>
          </w:pict>
        </mc:Fallback>
      </mc:AlternateContent>
    </w:r>
    <w:r>
      <w:rPr>
        <w:noProof/>
        <w:lang w:val="en-US"/>
      </w:rPr>
      <mc:AlternateContent>
        <mc:Choice Requires="wps">
          <w:drawing>
            <wp:anchor distT="0" distB="0" distL="114300" distR="114300" simplePos="0" relativeHeight="251658257" behindDoc="1" locked="0" layoutInCell="1" allowOverlap="1" wp14:anchorId="4C54D781" wp14:editId="522DFD92">
              <wp:simplePos x="0" y="0"/>
              <wp:positionH relativeFrom="page">
                <wp:posOffset>719455</wp:posOffset>
              </wp:positionH>
              <wp:positionV relativeFrom="page">
                <wp:posOffset>431800</wp:posOffset>
              </wp:positionV>
              <wp:extent cx="3959860" cy="539750"/>
              <wp:effectExtent l="0" t="317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86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8022B68" w14:textId="20F3796C" w:rsidR="00421048" w:rsidRPr="00DE71AD" w:rsidRDefault="00A92F7E" w:rsidP="00421048">
                          <w:pPr>
                            <w:pStyle w:val="TitlePageBold"/>
                            <w:spacing w:before="20"/>
                            <w:rPr>
                              <w:sz w:val="20"/>
                              <w:szCs w:val="20"/>
                            </w:rPr>
                          </w:pPr>
                          <w:r>
                            <w:rPr>
                              <w:sz w:val="20"/>
                              <w:szCs w:val="20"/>
                            </w:rPr>
                            <w:t>Arnot</w:t>
                          </w:r>
                          <w:r w:rsidR="006D4343">
                            <w:rPr>
                              <w:sz w:val="20"/>
                              <w:szCs w:val="20"/>
                            </w:rPr>
                            <w:t xml:space="preserve"> </w:t>
                          </w:r>
                          <w:r w:rsidR="00421048">
                            <w:rPr>
                              <w:sz w:val="20"/>
                              <w:szCs w:val="20"/>
                            </w:rPr>
                            <w:t xml:space="preserve">Solar PV Plant </w:t>
                          </w:r>
                          <w:r w:rsidR="00421048" w:rsidRPr="00DE71AD">
                            <w:rPr>
                              <w:sz w:val="20"/>
                              <w:szCs w:val="20"/>
                            </w:rPr>
                            <w:t xml:space="preserve">Tender Technical Evaluation Strategy </w:t>
                          </w:r>
                        </w:p>
                        <w:p w14:paraId="6B8BF674" w14:textId="77777777" w:rsidR="005A76F3" w:rsidRPr="00E30008" w:rsidRDefault="005A76F3">
                          <w:pPr>
                            <w:pStyle w:val="HeaderBold"/>
                            <w:rPr>
                              <w:lang w:val="en-ZA"/>
                            </w:rPr>
                          </w:pP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4D781" id="Text Box 2" o:spid="_x0000_s1041" type="#_x0000_t202" style="position:absolute;left:0;text-align:left;margin-left:56.65pt;margin-top:34pt;width:311.8pt;height:42.5pt;z-index:-2516582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" filled="f" stroked="f" strokeweight=".5pt">
              <v:textbox inset="2mm,0,2mm,0">
                <w:txbxContent>
                  <w:p w14:paraId="38022B68" w14:textId="20F3796C" w:rsidR="00421048" w:rsidRPr="00DE71AD" w:rsidRDefault="00A92F7E" w:rsidP="00421048">
                    <w:pPr>
                      <w:pStyle w:val="TitlePageBold"/>
                      <w:spacing w:before="20"/>
                      <w:rPr>
                        <w:sz w:val="20"/>
                        <w:szCs w:val="20"/>
                      </w:rPr>
                    </w:pPr>
                    <w:r>
                      <w:rPr>
                        <w:sz w:val="20"/>
                        <w:szCs w:val="20"/>
                      </w:rPr>
                      <w:t>Arnot</w:t>
                    </w:r>
                    <w:r w:rsidR="006D4343">
                      <w:rPr>
                        <w:sz w:val="20"/>
                        <w:szCs w:val="20"/>
                      </w:rPr>
                      <w:t xml:space="preserve"> </w:t>
                    </w:r>
                    <w:r w:rsidR="00421048">
                      <w:rPr>
                        <w:sz w:val="20"/>
                        <w:szCs w:val="20"/>
                      </w:rPr>
                      <w:t xml:space="preserve">Solar PV Plant </w:t>
                    </w:r>
                    <w:r w:rsidR="00421048" w:rsidRPr="00DE71AD">
                      <w:rPr>
                        <w:sz w:val="20"/>
                        <w:szCs w:val="20"/>
                      </w:rPr>
                      <w:t xml:space="preserve">Tender Technical Evaluation Strategy </w:t>
                    </w:r>
                  </w:p>
                  <w:p w14:paraId="6B8BF674" w14:textId="77777777" w:rsidR="005A76F3" w:rsidRPr="00E30008" w:rsidRDefault="005A76F3">
                    <w:pPr>
                      <w:pStyle w:val="HeaderBold"/>
                      <w:rPr>
                        <w:lang w:val="en-ZA"/>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82C3C"/>
    <w:multiLevelType w:val="hybridMultilevel"/>
    <w:tmpl w:val="6BDC381E"/>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E894174"/>
    <w:multiLevelType w:val="hybridMultilevel"/>
    <w:tmpl w:val="162881D4"/>
    <w:lvl w:ilvl="0" w:tplc="FFFFFFFF">
      <w:start w:val="1"/>
      <w:numFmt w:val="bullet"/>
      <w:pStyle w:val="Bullets"/>
      <w:lvlText w:val=""/>
      <w:lvlJc w:val="left"/>
      <w:pPr>
        <w:tabs>
          <w:tab w:val="num" w:pos="544"/>
        </w:tabs>
        <w:ind w:left="544" w:hanging="453"/>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3" w15:restartNumberingAfterBreak="0">
    <w:nsid w:val="0F4334D1"/>
    <w:multiLevelType w:val="hybridMultilevel"/>
    <w:tmpl w:val="6C961DAC"/>
    <w:lvl w:ilvl="0" w:tplc="FFFFFFFF">
      <w:start w:val="1"/>
      <w:numFmt w:val="decimal"/>
      <w:lvlText w:val="%1."/>
      <w:lvlJc w:val="left"/>
      <w:pPr>
        <w:ind w:left="360" w:hanging="360"/>
      </w:pPr>
      <w:rPr>
        <w:rFonts w:ascii="72" w:eastAsia="Times New Roman" w:hAnsi="72" w:cs="7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6FE48DA"/>
    <w:multiLevelType w:val="hybridMultilevel"/>
    <w:tmpl w:val="E7CE8456"/>
    <w:lvl w:ilvl="0" w:tplc="1C09001B">
      <w:start w:val="1"/>
      <w:numFmt w:val="lowerRoman"/>
      <w:lvlText w:val="%1."/>
      <w:lvlJc w:val="right"/>
      <w:pPr>
        <w:ind w:left="1627" w:hanging="360"/>
      </w:pPr>
    </w:lvl>
    <w:lvl w:ilvl="1" w:tplc="FFFFFFFF" w:tentative="1">
      <w:start w:val="1"/>
      <w:numFmt w:val="lowerLetter"/>
      <w:lvlText w:val="%2."/>
      <w:lvlJc w:val="left"/>
      <w:pPr>
        <w:ind w:left="2347" w:hanging="360"/>
      </w:pPr>
    </w:lvl>
    <w:lvl w:ilvl="2" w:tplc="FFFFFFFF" w:tentative="1">
      <w:start w:val="1"/>
      <w:numFmt w:val="lowerRoman"/>
      <w:lvlText w:val="%3."/>
      <w:lvlJc w:val="right"/>
      <w:pPr>
        <w:ind w:left="3067" w:hanging="180"/>
      </w:pPr>
    </w:lvl>
    <w:lvl w:ilvl="3" w:tplc="FFFFFFFF" w:tentative="1">
      <w:start w:val="1"/>
      <w:numFmt w:val="decimal"/>
      <w:lvlText w:val="%4."/>
      <w:lvlJc w:val="left"/>
      <w:pPr>
        <w:ind w:left="3787" w:hanging="360"/>
      </w:pPr>
    </w:lvl>
    <w:lvl w:ilvl="4" w:tplc="FFFFFFFF" w:tentative="1">
      <w:start w:val="1"/>
      <w:numFmt w:val="lowerLetter"/>
      <w:lvlText w:val="%5."/>
      <w:lvlJc w:val="left"/>
      <w:pPr>
        <w:ind w:left="4507" w:hanging="360"/>
      </w:pPr>
    </w:lvl>
    <w:lvl w:ilvl="5" w:tplc="FFFFFFFF" w:tentative="1">
      <w:start w:val="1"/>
      <w:numFmt w:val="lowerRoman"/>
      <w:lvlText w:val="%6."/>
      <w:lvlJc w:val="right"/>
      <w:pPr>
        <w:ind w:left="5227" w:hanging="180"/>
      </w:pPr>
    </w:lvl>
    <w:lvl w:ilvl="6" w:tplc="FFFFFFFF" w:tentative="1">
      <w:start w:val="1"/>
      <w:numFmt w:val="decimal"/>
      <w:lvlText w:val="%7."/>
      <w:lvlJc w:val="left"/>
      <w:pPr>
        <w:ind w:left="5947" w:hanging="360"/>
      </w:pPr>
    </w:lvl>
    <w:lvl w:ilvl="7" w:tplc="FFFFFFFF" w:tentative="1">
      <w:start w:val="1"/>
      <w:numFmt w:val="lowerLetter"/>
      <w:lvlText w:val="%8."/>
      <w:lvlJc w:val="left"/>
      <w:pPr>
        <w:ind w:left="6667" w:hanging="360"/>
      </w:pPr>
    </w:lvl>
    <w:lvl w:ilvl="8" w:tplc="FFFFFFFF" w:tentative="1">
      <w:start w:val="1"/>
      <w:numFmt w:val="lowerRoman"/>
      <w:lvlText w:val="%9."/>
      <w:lvlJc w:val="right"/>
      <w:pPr>
        <w:ind w:left="7387" w:hanging="180"/>
      </w:pPr>
    </w:lvl>
  </w:abstractNum>
  <w:abstractNum w:abstractNumId="5" w15:restartNumberingAfterBreak="0">
    <w:nsid w:val="1801135E"/>
    <w:multiLevelType w:val="hybridMultilevel"/>
    <w:tmpl w:val="0C964A46"/>
    <w:lvl w:ilvl="0" w:tplc="655E4CFE">
      <w:start w:val="1"/>
      <w:numFmt w:val="decimal"/>
      <w:pStyle w:val="FinancialForm"/>
      <w:lvlText w:val="Financial %1"/>
      <w:lvlJc w:val="left"/>
      <w:pPr>
        <w:ind w:left="1212" w:hanging="360"/>
      </w:pPr>
      <w:rPr>
        <w:rFonts w:ascii="Tahoma" w:eastAsia="MS Mincho" w:hAnsi="Tahoma" w:hint="default"/>
        <w:b/>
        <w:i w:val="0"/>
        <w:caps w:val="0"/>
        <w:strike w:val="0"/>
        <w:dstrike w:val="0"/>
        <w:vanish w:val="0"/>
        <w:color w:val="000000"/>
        <w:sz w:val="22"/>
        <w:szCs w:val="25"/>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0545E3"/>
    <w:multiLevelType w:val="multilevel"/>
    <w:tmpl w:val="3A043BFA"/>
    <w:lvl w:ilvl="0">
      <w:start w:val="1"/>
      <w:numFmt w:val="decimal"/>
      <w:lvlRestart w:val="0"/>
      <w:pStyle w:val="Heading1"/>
      <w:suff w:val="space"/>
      <w:lvlText w:val="%1."/>
      <w:lvlJc w:val="left"/>
      <w:pPr>
        <w:ind w:left="397" w:hanging="397"/>
      </w:pPr>
    </w:lvl>
    <w:lvl w:ilvl="1">
      <w:start w:val="1"/>
      <w:numFmt w:val="decimal"/>
      <w:pStyle w:val="Heading2"/>
      <w:suff w:val="space"/>
      <w:lvlText w:val="%1.%2"/>
      <w:lvlJc w:val="left"/>
      <w:pPr>
        <w:ind w:left="397" w:hanging="397"/>
      </w:pPr>
    </w:lvl>
    <w:lvl w:ilvl="2">
      <w:start w:val="1"/>
      <w:numFmt w:val="decimal"/>
      <w:pStyle w:val="Heading3"/>
      <w:suff w:val="space"/>
      <w:lvlText w:val="%1.%2.%3"/>
      <w:lvlJc w:val="left"/>
      <w:pPr>
        <w:ind w:left="397" w:hanging="397"/>
      </w:pPr>
    </w:lvl>
    <w:lvl w:ilvl="3">
      <w:start w:val="1"/>
      <w:numFmt w:val="decimal"/>
      <w:pStyle w:val="Heading4"/>
      <w:suff w:val="space"/>
      <w:lvlText w:val="%1.%2.%3.%4"/>
      <w:lvlJc w:val="left"/>
      <w:pPr>
        <w:ind w:left="397" w:hanging="397"/>
      </w:pPr>
    </w:lvl>
    <w:lvl w:ilvl="4">
      <w:start w:val="1"/>
      <w:numFmt w:val="decimal"/>
      <w:pStyle w:val="Heading5"/>
      <w:suff w:val="space"/>
      <w:lvlText w:val="%1.%2.%3.%4.%5"/>
      <w:lvlJc w:val="left"/>
      <w:pPr>
        <w:ind w:left="397" w:hanging="397"/>
      </w:pPr>
    </w:lvl>
    <w:lvl w:ilvl="5">
      <w:start w:val="1"/>
      <w:numFmt w:val="lowerLetter"/>
      <w:pStyle w:val="Heading6"/>
      <w:lvlText w:val="%6."/>
      <w:lvlJc w:val="left"/>
      <w:pPr>
        <w:tabs>
          <w:tab w:val="num" w:pos="397"/>
        </w:tabs>
        <w:ind w:left="397" w:hanging="397"/>
      </w:pPr>
    </w:lvl>
    <w:lvl w:ilvl="6">
      <w:start w:val="1"/>
      <w:numFmt w:val="lowerRoman"/>
      <w:pStyle w:val="Heading7"/>
      <w:lvlText w:val="%7."/>
      <w:lvlJc w:val="left"/>
      <w:pPr>
        <w:tabs>
          <w:tab w:val="num" w:pos="1474"/>
        </w:tabs>
        <w:ind w:left="907" w:hanging="510"/>
      </w:pPr>
    </w:lvl>
    <w:lvl w:ilvl="7">
      <w:start w:val="1"/>
      <w:numFmt w:val="bullet"/>
      <w:pStyle w:val="Heading8"/>
      <w:lvlText w:val=""/>
      <w:lvlJc w:val="left"/>
      <w:pPr>
        <w:tabs>
          <w:tab w:val="num" w:pos="1304"/>
        </w:tabs>
        <w:ind w:left="1304" w:hanging="397"/>
      </w:pPr>
      <w:rPr>
        <w:rFonts w:ascii="Symbol" w:hAnsi="Symbol" w:hint="default"/>
      </w:rPr>
    </w:lvl>
    <w:lvl w:ilvl="8">
      <w:start w:val="1"/>
      <w:numFmt w:val="bullet"/>
      <w:pStyle w:val="Heading9"/>
      <w:lvlText w:val=""/>
      <w:lvlJc w:val="left"/>
      <w:pPr>
        <w:tabs>
          <w:tab w:val="num" w:pos="1701"/>
        </w:tabs>
        <w:ind w:left="1701" w:hanging="397"/>
      </w:pPr>
      <w:rPr>
        <w:rFonts w:ascii="Symbol" w:hAnsi="Symbol" w:hint="default"/>
      </w:rPr>
    </w:lvl>
  </w:abstractNum>
  <w:abstractNum w:abstractNumId="7" w15:restartNumberingAfterBreak="0">
    <w:nsid w:val="26A705E9"/>
    <w:multiLevelType w:val="hybridMultilevel"/>
    <w:tmpl w:val="C4CEAF18"/>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78E2A79"/>
    <w:multiLevelType w:val="hybridMultilevel"/>
    <w:tmpl w:val="40485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E6B7ECF"/>
    <w:multiLevelType w:val="hybridMultilevel"/>
    <w:tmpl w:val="4F748BEC"/>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EAE77B9"/>
    <w:multiLevelType w:val="hybridMultilevel"/>
    <w:tmpl w:val="B11AAE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FB3130F"/>
    <w:multiLevelType w:val="hybridMultilevel"/>
    <w:tmpl w:val="DA8260F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13" w15:restartNumberingAfterBreak="0">
    <w:nsid w:val="36CD0499"/>
    <w:multiLevelType w:val="hybridMultilevel"/>
    <w:tmpl w:val="57E6687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5D841F1"/>
    <w:multiLevelType w:val="multilevel"/>
    <w:tmpl w:val="F054878C"/>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15" w15:restartNumberingAfterBreak="0">
    <w:nsid w:val="47BE7AAC"/>
    <w:multiLevelType w:val="multilevel"/>
    <w:tmpl w:val="30C0B4A6"/>
    <w:name w:val="Attachment"/>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5"/>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7"/>
      <w:lvlText w:val="%7."/>
      <w:lvlJc w:val="left"/>
      <w:pPr>
        <w:tabs>
          <w:tab w:val="num" w:pos="907"/>
        </w:tabs>
        <w:ind w:left="907" w:hanging="510"/>
      </w:pPr>
    </w:lvl>
    <w:lvl w:ilvl="7">
      <w:start w:val="1"/>
      <w:numFmt w:val="bullet"/>
      <w:pStyle w:val="Attachment8"/>
      <w:lvlText w:val=""/>
      <w:lvlJc w:val="left"/>
      <w:pPr>
        <w:tabs>
          <w:tab w:val="num" w:pos="1304"/>
        </w:tabs>
        <w:ind w:left="1304" w:hanging="397"/>
      </w:pPr>
      <w:rPr>
        <w:rFonts w:ascii="Symbol" w:hAnsi="Symbol" w:hint="default"/>
      </w:rPr>
    </w:lvl>
    <w:lvl w:ilvl="8">
      <w:start w:val="1"/>
      <w:numFmt w:val="bullet"/>
      <w:pStyle w:val="Attachment9"/>
      <w:lvlText w:val=""/>
      <w:lvlJc w:val="left"/>
      <w:pPr>
        <w:tabs>
          <w:tab w:val="num" w:pos="1701"/>
        </w:tabs>
        <w:ind w:left="1701" w:hanging="397"/>
      </w:pPr>
      <w:rPr>
        <w:rFonts w:ascii="Symbol" w:hAnsi="Symbol" w:hint="default"/>
        <w:color w:val="auto"/>
      </w:rPr>
    </w:lvl>
  </w:abstractNum>
  <w:abstractNum w:abstractNumId="16" w15:restartNumberingAfterBreak="0">
    <w:nsid w:val="49C96743"/>
    <w:multiLevelType w:val="multilevel"/>
    <w:tmpl w:val="917853F2"/>
    <w:name w:val="Appendix"/>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4849" w:hanging="397"/>
      </w:pPr>
    </w:lvl>
    <w:lvl w:ilvl="2">
      <w:start w:val="1"/>
      <w:numFmt w:val="decimal"/>
      <w:pStyle w:val="Appendix3"/>
      <w:suff w:val="space"/>
      <w:lvlText w:val="%1.%2.%3"/>
      <w:lvlJc w:val="left"/>
      <w:pPr>
        <w:ind w:left="-4849" w:hanging="397"/>
      </w:pPr>
    </w:lvl>
    <w:lvl w:ilvl="3">
      <w:start w:val="1"/>
      <w:numFmt w:val="decimal"/>
      <w:pStyle w:val="Appendix4"/>
      <w:suff w:val="space"/>
      <w:lvlText w:val="%1.%2.%3.%4"/>
      <w:lvlJc w:val="left"/>
      <w:pPr>
        <w:ind w:left="-4849" w:hanging="397"/>
      </w:pPr>
    </w:lvl>
    <w:lvl w:ilvl="4">
      <w:start w:val="1"/>
      <w:numFmt w:val="decimal"/>
      <w:pStyle w:val="Appendix5"/>
      <w:suff w:val="space"/>
      <w:lvlText w:val="%1.%2.%3.%4.%5"/>
      <w:lvlJc w:val="left"/>
      <w:pPr>
        <w:ind w:left="-4849" w:hanging="397"/>
      </w:pPr>
    </w:lvl>
    <w:lvl w:ilvl="5">
      <w:start w:val="1"/>
      <w:numFmt w:val="lowerLetter"/>
      <w:pStyle w:val="Appendix6"/>
      <w:lvlText w:val="%6."/>
      <w:lvlJc w:val="left"/>
      <w:pPr>
        <w:tabs>
          <w:tab w:val="num" w:pos="-4849"/>
        </w:tabs>
        <w:ind w:left="-4849" w:hanging="397"/>
      </w:pPr>
    </w:lvl>
    <w:lvl w:ilvl="6">
      <w:start w:val="1"/>
      <w:numFmt w:val="lowerRoman"/>
      <w:pStyle w:val="Appendix7"/>
      <w:lvlText w:val="%7."/>
      <w:lvlJc w:val="left"/>
      <w:pPr>
        <w:tabs>
          <w:tab w:val="num" w:pos="-4339"/>
        </w:tabs>
        <w:ind w:left="-4339" w:hanging="510"/>
      </w:pPr>
    </w:lvl>
    <w:lvl w:ilvl="7">
      <w:start w:val="1"/>
      <w:numFmt w:val="bullet"/>
      <w:pStyle w:val="Appendix8"/>
      <w:lvlText w:val=""/>
      <w:lvlJc w:val="left"/>
      <w:pPr>
        <w:tabs>
          <w:tab w:val="num" w:pos="-3942"/>
        </w:tabs>
        <w:ind w:left="-3942" w:hanging="397"/>
      </w:pPr>
      <w:rPr>
        <w:rFonts w:ascii="Symbol" w:hAnsi="Symbol" w:hint="default"/>
      </w:rPr>
    </w:lvl>
    <w:lvl w:ilvl="8">
      <w:start w:val="1"/>
      <w:numFmt w:val="bullet"/>
      <w:pStyle w:val="Appendix9"/>
      <w:lvlText w:val=""/>
      <w:lvlJc w:val="left"/>
      <w:pPr>
        <w:tabs>
          <w:tab w:val="num" w:pos="-3545"/>
        </w:tabs>
        <w:ind w:left="-3545" w:hanging="397"/>
      </w:pPr>
      <w:rPr>
        <w:rFonts w:ascii="Symbol" w:hAnsi="Symbol" w:hint="default"/>
        <w:color w:val="auto"/>
      </w:rPr>
    </w:lvl>
  </w:abstractNum>
  <w:abstractNum w:abstractNumId="17" w15:restartNumberingAfterBreak="0">
    <w:nsid w:val="49D1254B"/>
    <w:multiLevelType w:val="hybridMultilevel"/>
    <w:tmpl w:val="D9A2CD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9" w15:restartNumberingAfterBreak="0">
    <w:nsid w:val="4CA80B02"/>
    <w:multiLevelType w:val="hybridMultilevel"/>
    <w:tmpl w:val="DF5C5C3C"/>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21" w15:restartNumberingAfterBreak="0">
    <w:nsid w:val="54AD27B1"/>
    <w:multiLevelType w:val="hybridMultilevel"/>
    <w:tmpl w:val="8B689920"/>
    <w:lvl w:ilvl="0" w:tplc="CF625EE6">
      <w:start w:val="1"/>
      <w:numFmt w:val="decimal"/>
      <w:lvlText w:val="%1."/>
      <w:lvlJc w:val="left"/>
      <w:pPr>
        <w:ind w:left="360" w:hanging="360"/>
      </w:pPr>
      <w:rPr>
        <w:rFonts w:ascii="72" w:eastAsia="Times New Roman" w:hAnsi="72" w:cs="7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4DF37E1"/>
    <w:multiLevelType w:val="multilevel"/>
    <w:tmpl w:val="51A241E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lowerRoman"/>
      <w:pStyle w:val="ListNumber3"/>
      <w:lvlText w:val="%3."/>
      <w:lvlJc w:val="left"/>
      <w:pPr>
        <w:tabs>
          <w:tab w:val="num" w:pos="1877"/>
        </w:tabs>
        <w:ind w:left="1304" w:hanging="510"/>
      </w:pPr>
    </w:lvl>
    <w:lvl w:ilvl="3">
      <w:start w:val="1"/>
      <w:numFmt w:val="bullet"/>
      <w:pStyle w:val="ListNumber4"/>
      <w:lvlText w:val=""/>
      <w:lvlJc w:val="left"/>
      <w:pPr>
        <w:tabs>
          <w:tab w:val="num" w:pos="1701"/>
        </w:tabs>
        <w:ind w:left="1701" w:hanging="397"/>
      </w:pPr>
      <w:rPr>
        <w:rFonts w:ascii="Symbol" w:hAnsi="Symbol" w:hint="default"/>
      </w:rPr>
    </w:lvl>
    <w:lvl w:ilvl="4">
      <w:start w:val="1"/>
      <w:numFmt w:val="bullet"/>
      <w:pStyle w:val="ListNumber5"/>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23"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4"/>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24" w15:restartNumberingAfterBreak="0">
    <w:nsid w:val="588A6754"/>
    <w:multiLevelType w:val="hybridMultilevel"/>
    <w:tmpl w:val="BEF410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DDD1F40"/>
    <w:multiLevelType w:val="hybridMultilevel"/>
    <w:tmpl w:val="431876BC"/>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DFD016E"/>
    <w:multiLevelType w:val="multilevel"/>
    <w:tmpl w:val="8648F89A"/>
    <w:lvl w:ilvl="0">
      <w:start w:val="1"/>
      <w:numFmt w:val="decimal"/>
      <w:lvlText w:val="%1.0"/>
      <w:lvlJc w:val="left"/>
      <w:pPr>
        <w:tabs>
          <w:tab w:val="num" w:pos="1134"/>
        </w:tabs>
        <w:ind w:left="1134" w:hanging="1134"/>
      </w:pPr>
      <w:rPr>
        <w:rFonts w:ascii="Arial Black" w:hAnsi="Arial Black" w:cs="Arial Black" w:hint="default"/>
        <w:b w:val="0"/>
        <w:bCs w:val="0"/>
        <w:i w:val="0"/>
        <w:iCs w:val="0"/>
        <w:color w:val="008080"/>
        <w:sz w:val="28"/>
        <w:szCs w:val="28"/>
        <w:u w:val="none"/>
      </w:rPr>
    </w:lvl>
    <w:lvl w:ilvl="1">
      <w:start w:val="1"/>
      <w:numFmt w:val="decimal"/>
      <w:lvlText w:val="%1.%2"/>
      <w:lvlJc w:val="left"/>
      <w:pPr>
        <w:tabs>
          <w:tab w:val="num" w:pos="1134"/>
        </w:tabs>
        <w:ind w:left="1134" w:hanging="1134"/>
      </w:pPr>
      <w:rPr>
        <w:rFonts w:ascii="Arial Black" w:hAnsi="Arial Black" w:cs="Arial Black" w:hint="default"/>
        <w:b w:val="0"/>
        <w:bCs w:val="0"/>
        <w:i w:val="0"/>
        <w:iCs w:val="0"/>
        <w:color w:val="auto"/>
        <w:sz w:val="20"/>
        <w:szCs w:val="20"/>
        <w:u w:val="none"/>
      </w:rPr>
    </w:lvl>
    <w:lvl w:ilvl="2">
      <w:start w:val="1"/>
      <w:numFmt w:val="decimal"/>
      <w:pStyle w:val="SpecLevel3"/>
      <w:lvlText w:val="%1.%2.%3"/>
      <w:lvlJc w:val="left"/>
      <w:pPr>
        <w:tabs>
          <w:tab w:val="num" w:pos="2269"/>
        </w:tabs>
        <w:ind w:left="2269" w:hanging="1134"/>
      </w:pPr>
      <w:rPr>
        <w:rFonts w:ascii="Arial Black" w:hAnsi="Arial Black" w:cs="Arial Black" w:hint="default"/>
        <w:b w:val="0"/>
        <w:bCs w:val="0"/>
        <w:i w:val="0"/>
        <w:iCs w:val="0"/>
        <w:color w:val="auto"/>
        <w:sz w:val="18"/>
        <w:szCs w:val="18"/>
        <w:u w:val="none"/>
      </w:rPr>
    </w:lvl>
    <w:lvl w:ilvl="3">
      <w:start w:val="1"/>
      <w:numFmt w:val="decimal"/>
      <w:pStyle w:val="SpecLevel4"/>
      <w:lvlText w:val="%1.%2.%3.%4"/>
      <w:lvlJc w:val="left"/>
      <w:pPr>
        <w:tabs>
          <w:tab w:val="num" w:pos="1134"/>
        </w:tabs>
        <w:ind w:left="1134" w:hanging="1134"/>
      </w:pPr>
      <w:rPr>
        <w:rFonts w:ascii="Arial Black" w:hAnsi="Arial Black" w:cs="Arial Black" w:hint="default"/>
        <w:b w:val="0"/>
        <w:bCs w:val="0"/>
        <w:i w:val="0"/>
        <w:iCs w:val="0"/>
        <w:color w:val="auto"/>
        <w:sz w:val="18"/>
        <w:szCs w:val="18"/>
        <w:u w:val="none"/>
      </w:rPr>
    </w:lvl>
    <w:lvl w:ilvl="4">
      <w:start w:val="1"/>
      <w:numFmt w:val="bullet"/>
      <w:lvlText w:val=""/>
      <w:lvlJc w:val="left"/>
      <w:pPr>
        <w:tabs>
          <w:tab w:val="num" w:pos="1728"/>
        </w:tabs>
        <w:ind w:left="1728" w:hanging="1008"/>
      </w:pPr>
      <w:rPr>
        <w:rFonts w:ascii="Symbol" w:hAnsi="Symbol"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27" w15:restartNumberingAfterBreak="0">
    <w:nsid w:val="5F5B74C3"/>
    <w:multiLevelType w:val="multilevel"/>
    <w:tmpl w:val="1C62274A"/>
    <w:lvl w:ilvl="0">
      <w:start w:val="1"/>
      <w:numFmt w:val="bullet"/>
      <w:lvlRestart w:val="0"/>
      <w:pStyle w:val="ListBullet"/>
      <w:lvlText w:val=""/>
      <w:lvlJc w:val="left"/>
      <w:pPr>
        <w:tabs>
          <w:tab w:val="num" w:pos="794"/>
        </w:tabs>
        <w:ind w:left="794" w:hanging="397"/>
      </w:pPr>
      <w:rPr>
        <w:rFonts w:ascii="Symbol" w:hAnsi="Symbol" w:hint="default"/>
      </w:rPr>
    </w:lvl>
    <w:lvl w:ilvl="1">
      <w:start w:val="1"/>
      <w:numFmt w:val="bullet"/>
      <w:pStyle w:val="ListBullet2"/>
      <w:lvlText w:val=""/>
      <w:lvlJc w:val="left"/>
      <w:pPr>
        <w:tabs>
          <w:tab w:val="num" w:pos="1304"/>
        </w:tabs>
        <w:ind w:left="1304" w:hanging="510"/>
      </w:pPr>
      <w:rPr>
        <w:rFonts w:ascii="Symbol" w:hAnsi="Symbol" w:hint="default"/>
      </w:rPr>
    </w:lvl>
    <w:lvl w:ilvl="2">
      <w:start w:val="1"/>
      <w:numFmt w:val="bullet"/>
      <w:pStyle w:val="ListBullet3"/>
      <w:lvlText w:val=""/>
      <w:lvlJc w:val="left"/>
      <w:pPr>
        <w:tabs>
          <w:tab w:val="num" w:pos="1701"/>
        </w:tabs>
        <w:ind w:left="1701" w:hanging="397"/>
      </w:pPr>
      <w:rPr>
        <w:rFonts w:ascii="Symbol" w:hAnsi="Symbol" w:hint="default"/>
      </w:rPr>
    </w:lvl>
    <w:lvl w:ilvl="3">
      <w:start w:val="1"/>
      <w:numFmt w:val="bullet"/>
      <w:pStyle w:val="ListBullet4"/>
      <w:lvlText w:val=""/>
      <w:lvlJc w:val="left"/>
      <w:pPr>
        <w:tabs>
          <w:tab w:val="num" w:pos="2098"/>
        </w:tabs>
        <w:ind w:left="2098" w:hanging="397"/>
      </w:pPr>
      <w:rPr>
        <w:rFonts w:ascii="Symbol" w:hAnsi="Symbol" w:hint="default"/>
      </w:rPr>
    </w:lvl>
    <w:lvl w:ilvl="4">
      <w:start w:val="1"/>
      <w:numFmt w:val="bullet"/>
      <w:pStyle w:val="ListBullet5"/>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28" w15:restartNumberingAfterBreak="0">
    <w:nsid w:val="62535516"/>
    <w:multiLevelType w:val="hybridMultilevel"/>
    <w:tmpl w:val="DFB84E0A"/>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B9332E0"/>
    <w:multiLevelType w:val="multilevel"/>
    <w:tmpl w:val="633C7E46"/>
    <w:lvl w:ilvl="0">
      <w:start w:val="1"/>
      <w:numFmt w:val="decimal"/>
      <w:pStyle w:val="ReportListNumber"/>
      <w:lvlText w:val="%1."/>
      <w:lvlJc w:val="left"/>
      <w:pPr>
        <w:tabs>
          <w:tab w:val="num" w:pos="567"/>
        </w:tabs>
        <w:ind w:left="567" w:hanging="567"/>
      </w:pPr>
      <w:rPr>
        <w:rFonts w:hint="default"/>
      </w:rPr>
    </w:lvl>
    <w:lvl w:ilvl="1">
      <w:start w:val="1"/>
      <w:numFmt w:val="bullet"/>
      <w:lvlText w:val=""/>
      <w:lvlJc w:val="left"/>
      <w:pPr>
        <w:tabs>
          <w:tab w:val="num" w:pos="924"/>
        </w:tabs>
        <w:ind w:left="924" w:hanging="357"/>
      </w:pPr>
      <w:rPr>
        <w:rFonts w:ascii="Symbol" w:hAnsi="Symbol" w:hint="default"/>
      </w:rPr>
    </w:lvl>
    <w:lvl w:ilvl="2">
      <w:start w:val="1"/>
      <w:numFmt w:val="bullet"/>
      <w:lvlText w:val=""/>
      <w:lvlJc w:val="left"/>
      <w:pPr>
        <w:tabs>
          <w:tab w:val="num" w:pos="1281"/>
        </w:tabs>
        <w:ind w:left="1281" w:hanging="357"/>
      </w:pPr>
      <w:rPr>
        <w:rFonts w:ascii="Symbol" w:hAnsi="Symbol" w:hint="default"/>
      </w:rPr>
    </w:lvl>
    <w:lvl w:ilvl="3">
      <w:start w:val="1"/>
      <w:numFmt w:val="bullet"/>
      <w:lvlText w:val=""/>
      <w:lvlJc w:val="left"/>
      <w:pPr>
        <w:tabs>
          <w:tab w:val="num" w:pos="1684"/>
        </w:tabs>
        <w:ind w:left="1684" w:hanging="403"/>
      </w:pPr>
      <w:rPr>
        <w:rFonts w:ascii="Symbol" w:hAnsi="Symbol" w:hint="default"/>
      </w:rPr>
    </w:lvl>
    <w:lvl w:ilvl="4">
      <w:start w:val="1"/>
      <w:numFmt w:val="bullet"/>
      <w:lvlText w:val=""/>
      <w:lvlJc w:val="left"/>
      <w:pPr>
        <w:tabs>
          <w:tab w:val="num" w:pos="2041"/>
        </w:tabs>
        <w:ind w:left="2041" w:hanging="357"/>
      </w:pPr>
      <w:rPr>
        <w:rFonts w:ascii="Symbol" w:hAnsi="Symbol" w:hint="default"/>
      </w:rPr>
    </w:lvl>
    <w:lvl w:ilvl="5">
      <w:start w:val="1"/>
      <w:numFmt w:val="lowerRoman"/>
      <w:lvlText w:val="%6."/>
      <w:lvlJc w:val="right"/>
      <w:pPr>
        <w:tabs>
          <w:tab w:val="num" w:pos="2352"/>
        </w:tabs>
        <w:ind w:left="2142" w:hanging="357"/>
      </w:pPr>
      <w:rPr>
        <w:rFonts w:hint="default"/>
      </w:rPr>
    </w:lvl>
    <w:lvl w:ilvl="6">
      <w:start w:val="1"/>
      <w:numFmt w:val="decimal"/>
      <w:lvlText w:val="%7."/>
      <w:lvlJc w:val="left"/>
      <w:pPr>
        <w:tabs>
          <w:tab w:val="num" w:pos="2709"/>
        </w:tabs>
        <w:ind w:left="2499" w:hanging="357"/>
      </w:pPr>
      <w:rPr>
        <w:rFonts w:hint="default"/>
      </w:rPr>
    </w:lvl>
    <w:lvl w:ilvl="7">
      <w:start w:val="1"/>
      <w:numFmt w:val="lowerLetter"/>
      <w:lvlText w:val="%8."/>
      <w:lvlJc w:val="left"/>
      <w:pPr>
        <w:tabs>
          <w:tab w:val="num" w:pos="3066"/>
        </w:tabs>
        <w:ind w:left="2856" w:hanging="357"/>
      </w:pPr>
      <w:rPr>
        <w:rFonts w:hint="default"/>
      </w:rPr>
    </w:lvl>
    <w:lvl w:ilvl="8">
      <w:start w:val="1"/>
      <w:numFmt w:val="lowerRoman"/>
      <w:lvlText w:val="%9."/>
      <w:lvlJc w:val="right"/>
      <w:pPr>
        <w:tabs>
          <w:tab w:val="num" w:pos="3423"/>
        </w:tabs>
        <w:ind w:left="3213" w:hanging="357"/>
      </w:pPr>
      <w:rPr>
        <w:rFonts w:hint="default"/>
      </w:rPr>
    </w:lvl>
  </w:abstractNum>
  <w:abstractNum w:abstractNumId="30" w15:restartNumberingAfterBreak="0">
    <w:nsid w:val="6D745AB2"/>
    <w:multiLevelType w:val="hybridMultilevel"/>
    <w:tmpl w:val="66A8C6BC"/>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32" w15:restartNumberingAfterBreak="0">
    <w:nsid w:val="78593DE8"/>
    <w:multiLevelType w:val="multilevel"/>
    <w:tmpl w:val="1CDA1B80"/>
    <w:lvl w:ilvl="0">
      <w:start w:val="1"/>
      <w:numFmt w:val="decimal"/>
      <w:lvlRestart w:val="0"/>
      <w:pStyle w:val="Reference"/>
      <w:lvlText w:val="[%1]"/>
      <w:lvlJc w:val="left"/>
      <w:pPr>
        <w:tabs>
          <w:tab w:val="num" w:pos="567"/>
        </w:tabs>
        <w:ind w:left="567" w:hanging="567"/>
      </w:pPr>
      <w:rPr>
        <w:color w:val="auto"/>
      </w:r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33" w15:restartNumberingAfterBreak="0">
    <w:nsid w:val="7AB54607"/>
    <w:multiLevelType w:val="hybridMultilevel"/>
    <w:tmpl w:val="26866586"/>
    <w:lvl w:ilvl="0" w:tplc="F6640E18">
      <w:start w:val="1"/>
      <w:numFmt w:val="bullet"/>
      <w:lvlRestart w:val="0"/>
      <w:pStyle w:val="TableBullet"/>
      <w:lvlText w:val="·"/>
      <w:lvlJc w:val="left"/>
      <w:pPr>
        <w:tabs>
          <w:tab w:val="num" w:pos="340"/>
        </w:tabs>
        <w:ind w:left="340" w:hanging="340"/>
      </w:pPr>
      <w:rPr>
        <w:rFonts w:ascii="Symbol" w:hAnsi="Symbol" w:hint="default"/>
        <w:b w:val="0"/>
        <w:i w:val="0"/>
        <w:color w:val="auto"/>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36049932">
    <w:abstractNumId w:val="16"/>
  </w:num>
  <w:num w:numId="2" w16cid:durableId="1686781466">
    <w:abstractNumId w:val="15"/>
  </w:num>
  <w:num w:numId="3" w16cid:durableId="1856308449">
    <w:abstractNumId w:val="12"/>
  </w:num>
  <w:num w:numId="4" w16cid:durableId="772557700">
    <w:abstractNumId w:val="31"/>
  </w:num>
  <w:num w:numId="5" w16cid:durableId="1820609662">
    <w:abstractNumId w:val="6"/>
  </w:num>
  <w:num w:numId="6" w16cid:durableId="1227258911">
    <w:abstractNumId w:val="27"/>
  </w:num>
  <w:num w:numId="7" w16cid:durableId="1274092054">
    <w:abstractNumId w:val="22"/>
  </w:num>
  <w:num w:numId="8" w16cid:durableId="676269024">
    <w:abstractNumId w:val="2"/>
  </w:num>
  <w:num w:numId="9" w16cid:durableId="1511992655">
    <w:abstractNumId w:val="32"/>
  </w:num>
  <w:num w:numId="10" w16cid:durableId="1341811842">
    <w:abstractNumId w:val="14"/>
  </w:num>
  <w:num w:numId="11" w16cid:durableId="525949809">
    <w:abstractNumId w:val="23"/>
  </w:num>
  <w:num w:numId="12" w16cid:durableId="1547713202">
    <w:abstractNumId w:val="20"/>
  </w:num>
  <w:num w:numId="13" w16cid:durableId="1202014541">
    <w:abstractNumId w:val="24"/>
  </w:num>
  <w:num w:numId="14" w16cid:durableId="363140287">
    <w:abstractNumId w:val="8"/>
  </w:num>
  <w:num w:numId="15" w16cid:durableId="1734811921">
    <w:abstractNumId w:val="17"/>
  </w:num>
  <w:num w:numId="16" w16cid:durableId="722095669">
    <w:abstractNumId w:val="33"/>
  </w:num>
  <w:num w:numId="17" w16cid:durableId="1931356258">
    <w:abstractNumId w:val="29"/>
  </w:num>
  <w:num w:numId="18" w16cid:durableId="47729962">
    <w:abstractNumId w:val="26"/>
  </w:num>
  <w:num w:numId="19" w16cid:durableId="1667398">
    <w:abstractNumId w:val="18"/>
  </w:num>
  <w:num w:numId="20" w16cid:durableId="1405181433">
    <w:abstractNumId w:val="5"/>
  </w:num>
  <w:num w:numId="21" w16cid:durableId="785924785">
    <w:abstractNumId w:val="1"/>
  </w:num>
  <w:num w:numId="22" w16cid:durableId="16471249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20916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36514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2029722">
    <w:abstractNumId w:val="10"/>
  </w:num>
  <w:num w:numId="26" w16cid:durableId="17259109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36535415">
    <w:abstractNumId w:val="28"/>
  </w:num>
  <w:num w:numId="28" w16cid:durableId="1526096008">
    <w:abstractNumId w:val="0"/>
  </w:num>
  <w:num w:numId="29" w16cid:durableId="1222324598">
    <w:abstractNumId w:val="7"/>
  </w:num>
  <w:num w:numId="30" w16cid:durableId="284430012">
    <w:abstractNumId w:val="30"/>
  </w:num>
  <w:num w:numId="31" w16cid:durableId="997030881">
    <w:abstractNumId w:val="9"/>
  </w:num>
  <w:num w:numId="32" w16cid:durableId="300355679">
    <w:abstractNumId w:val="19"/>
  </w:num>
  <w:num w:numId="33" w16cid:durableId="159515073">
    <w:abstractNumId w:val="4"/>
  </w:num>
  <w:num w:numId="34" w16cid:durableId="1388067982">
    <w:abstractNumId w:val="25"/>
  </w:num>
  <w:num w:numId="35" w16cid:durableId="1928927821">
    <w:abstractNumId w:val="21"/>
  </w:num>
  <w:num w:numId="36" w16cid:durableId="166528238">
    <w:abstractNumId w:val="13"/>
  </w:num>
  <w:num w:numId="37" w16cid:durableId="24261481">
    <w:abstractNumId w:val="3"/>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ce Olukune">
    <w15:presenceInfo w15:providerId="AD" w15:userId="S::OlukunGV@eskom.co.za::3c8e1dab-90e7-4b60-83cb-23da23da13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E46"/>
    <w:rsid w:val="000017B1"/>
    <w:rsid w:val="00001A41"/>
    <w:rsid w:val="00001F6A"/>
    <w:rsid w:val="00002959"/>
    <w:rsid w:val="00004570"/>
    <w:rsid w:val="000046B6"/>
    <w:rsid w:val="000124BF"/>
    <w:rsid w:val="00014569"/>
    <w:rsid w:val="00014F82"/>
    <w:rsid w:val="00016CAE"/>
    <w:rsid w:val="00016D0C"/>
    <w:rsid w:val="00017764"/>
    <w:rsid w:val="0002245C"/>
    <w:rsid w:val="000233A7"/>
    <w:rsid w:val="00025393"/>
    <w:rsid w:val="00026827"/>
    <w:rsid w:val="00026CA6"/>
    <w:rsid w:val="00026CE8"/>
    <w:rsid w:val="00032378"/>
    <w:rsid w:val="000329C0"/>
    <w:rsid w:val="00034CFF"/>
    <w:rsid w:val="00034D6B"/>
    <w:rsid w:val="0003740B"/>
    <w:rsid w:val="000415E2"/>
    <w:rsid w:val="00041FF7"/>
    <w:rsid w:val="00042236"/>
    <w:rsid w:val="0004234E"/>
    <w:rsid w:val="00042371"/>
    <w:rsid w:val="000449BC"/>
    <w:rsid w:val="00045727"/>
    <w:rsid w:val="000458E0"/>
    <w:rsid w:val="000461DA"/>
    <w:rsid w:val="00050758"/>
    <w:rsid w:val="00051687"/>
    <w:rsid w:val="00051AA9"/>
    <w:rsid w:val="00052B17"/>
    <w:rsid w:val="00054406"/>
    <w:rsid w:val="0005593B"/>
    <w:rsid w:val="0005736C"/>
    <w:rsid w:val="000576A7"/>
    <w:rsid w:val="00057F86"/>
    <w:rsid w:val="00060268"/>
    <w:rsid w:val="000623AC"/>
    <w:rsid w:val="00063569"/>
    <w:rsid w:val="00063F91"/>
    <w:rsid w:val="00065272"/>
    <w:rsid w:val="00065366"/>
    <w:rsid w:val="000658C1"/>
    <w:rsid w:val="00065CC5"/>
    <w:rsid w:val="000667A6"/>
    <w:rsid w:val="00072691"/>
    <w:rsid w:val="00073B80"/>
    <w:rsid w:val="00074222"/>
    <w:rsid w:val="00075C4D"/>
    <w:rsid w:val="00077CA7"/>
    <w:rsid w:val="00080392"/>
    <w:rsid w:val="00081207"/>
    <w:rsid w:val="00083B30"/>
    <w:rsid w:val="000843A3"/>
    <w:rsid w:val="00084448"/>
    <w:rsid w:val="00090656"/>
    <w:rsid w:val="00091F3A"/>
    <w:rsid w:val="0009222D"/>
    <w:rsid w:val="0009330C"/>
    <w:rsid w:val="00093548"/>
    <w:rsid w:val="00094F42"/>
    <w:rsid w:val="00095633"/>
    <w:rsid w:val="000963E4"/>
    <w:rsid w:val="00096DEA"/>
    <w:rsid w:val="000977FE"/>
    <w:rsid w:val="00097BC1"/>
    <w:rsid w:val="000A21FF"/>
    <w:rsid w:val="000A2404"/>
    <w:rsid w:val="000A5301"/>
    <w:rsid w:val="000A5EBD"/>
    <w:rsid w:val="000A708C"/>
    <w:rsid w:val="000B0812"/>
    <w:rsid w:val="000B0C08"/>
    <w:rsid w:val="000B142F"/>
    <w:rsid w:val="000B6A4C"/>
    <w:rsid w:val="000C05B7"/>
    <w:rsid w:val="000C0758"/>
    <w:rsid w:val="000C10DB"/>
    <w:rsid w:val="000C1E6A"/>
    <w:rsid w:val="000C2D61"/>
    <w:rsid w:val="000C2DD6"/>
    <w:rsid w:val="000C75B9"/>
    <w:rsid w:val="000C7A38"/>
    <w:rsid w:val="000D37A1"/>
    <w:rsid w:val="000D410B"/>
    <w:rsid w:val="000D691F"/>
    <w:rsid w:val="000D6E64"/>
    <w:rsid w:val="000E0257"/>
    <w:rsid w:val="000E037F"/>
    <w:rsid w:val="000E167C"/>
    <w:rsid w:val="000E2380"/>
    <w:rsid w:val="000E656E"/>
    <w:rsid w:val="000E6A49"/>
    <w:rsid w:val="000E76EF"/>
    <w:rsid w:val="000F0659"/>
    <w:rsid w:val="000F5656"/>
    <w:rsid w:val="000F57B8"/>
    <w:rsid w:val="000F6284"/>
    <w:rsid w:val="000F64DA"/>
    <w:rsid w:val="000F6918"/>
    <w:rsid w:val="000F7B63"/>
    <w:rsid w:val="0010449A"/>
    <w:rsid w:val="00105080"/>
    <w:rsid w:val="001058DA"/>
    <w:rsid w:val="001062AD"/>
    <w:rsid w:val="00106936"/>
    <w:rsid w:val="0010789D"/>
    <w:rsid w:val="00107BAB"/>
    <w:rsid w:val="00110233"/>
    <w:rsid w:val="00111007"/>
    <w:rsid w:val="0011302E"/>
    <w:rsid w:val="00113125"/>
    <w:rsid w:val="0011377C"/>
    <w:rsid w:val="00113E39"/>
    <w:rsid w:val="00120DD5"/>
    <w:rsid w:val="00121579"/>
    <w:rsid w:val="00121F0C"/>
    <w:rsid w:val="0012496A"/>
    <w:rsid w:val="00125A91"/>
    <w:rsid w:val="00130ECA"/>
    <w:rsid w:val="001325CA"/>
    <w:rsid w:val="00133118"/>
    <w:rsid w:val="0013342F"/>
    <w:rsid w:val="0013550A"/>
    <w:rsid w:val="001361DC"/>
    <w:rsid w:val="00140848"/>
    <w:rsid w:val="0014193C"/>
    <w:rsid w:val="00141A31"/>
    <w:rsid w:val="00141CF9"/>
    <w:rsid w:val="00142E7F"/>
    <w:rsid w:val="00143DDB"/>
    <w:rsid w:val="001440E0"/>
    <w:rsid w:val="001445DF"/>
    <w:rsid w:val="001450FF"/>
    <w:rsid w:val="001461C8"/>
    <w:rsid w:val="001465AB"/>
    <w:rsid w:val="001465D8"/>
    <w:rsid w:val="00152AA1"/>
    <w:rsid w:val="00154C66"/>
    <w:rsid w:val="00157274"/>
    <w:rsid w:val="001617A3"/>
    <w:rsid w:val="00161D12"/>
    <w:rsid w:val="00164C0E"/>
    <w:rsid w:val="00165731"/>
    <w:rsid w:val="00166ECA"/>
    <w:rsid w:val="00167F89"/>
    <w:rsid w:val="00170622"/>
    <w:rsid w:val="00173696"/>
    <w:rsid w:val="0017371F"/>
    <w:rsid w:val="00174001"/>
    <w:rsid w:val="0017458D"/>
    <w:rsid w:val="0017694D"/>
    <w:rsid w:val="00176FE3"/>
    <w:rsid w:val="00182FAF"/>
    <w:rsid w:val="00183F62"/>
    <w:rsid w:val="001848FD"/>
    <w:rsid w:val="00184FA0"/>
    <w:rsid w:val="001854E3"/>
    <w:rsid w:val="001855CB"/>
    <w:rsid w:val="0018749A"/>
    <w:rsid w:val="001905DB"/>
    <w:rsid w:val="00191B76"/>
    <w:rsid w:val="00194982"/>
    <w:rsid w:val="00196BF7"/>
    <w:rsid w:val="00197549"/>
    <w:rsid w:val="00197C16"/>
    <w:rsid w:val="001A0148"/>
    <w:rsid w:val="001A1A86"/>
    <w:rsid w:val="001A657E"/>
    <w:rsid w:val="001B36D5"/>
    <w:rsid w:val="001B4F8A"/>
    <w:rsid w:val="001B6171"/>
    <w:rsid w:val="001B6CFF"/>
    <w:rsid w:val="001C02C6"/>
    <w:rsid w:val="001C0A6B"/>
    <w:rsid w:val="001C1D62"/>
    <w:rsid w:val="001C27FA"/>
    <w:rsid w:val="001C3E3A"/>
    <w:rsid w:val="001C4A52"/>
    <w:rsid w:val="001C4B3B"/>
    <w:rsid w:val="001C4D29"/>
    <w:rsid w:val="001C515E"/>
    <w:rsid w:val="001C6BEE"/>
    <w:rsid w:val="001D089D"/>
    <w:rsid w:val="001D18E2"/>
    <w:rsid w:val="001E0B25"/>
    <w:rsid w:val="001E21C4"/>
    <w:rsid w:val="001E25CD"/>
    <w:rsid w:val="001E3B06"/>
    <w:rsid w:val="001F174C"/>
    <w:rsid w:val="001F1E9E"/>
    <w:rsid w:val="001F2CC2"/>
    <w:rsid w:val="001F4EB9"/>
    <w:rsid w:val="001F58A8"/>
    <w:rsid w:val="001F6F83"/>
    <w:rsid w:val="001F76AA"/>
    <w:rsid w:val="001F7D0B"/>
    <w:rsid w:val="00201C49"/>
    <w:rsid w:val="00202CF8"/>
    <w:rsid w:val="00203B0A"/>
    <w:rsid w:val="002055C9"/>
    <w:rsid w:val="0020762C"/>
    <w:rsid w:val="002109F1"/>
    <w:rsid w:val="00212C11"/>
    <w:rsid w:val="002131CA"/>
    <w:rsid w:val="002132AD"/>
    <w:rsid w:val="00213717"/>
    <w:rsid w:val="00215081"/>
    <w:rsid w:val="00215DE1"/>
    <w:rsid w:val="00217A3C"/>
    <w:rsid w:val="00217EC9"/>
    <w:rsid w:val="00220240"/>
    <w:rsid w:val="00220D87"/>
    <w:rsid w:val="0022428C"/>
    <w:rsid w:val="00224A5A"/>
    <w:rsid w:val="002251D6"/>
    <w:rsid w:val="0022641E"/>
    <w:rsid w:val="002265EC"/>
    <w:rsid w:val="00230F80"/>
    <w:rsid w:val="002316BE"/>
    <w:rsid w:val="00231782"/>
    <w:rsid w:val="00232620"/>
    <w:rsid w:val="0023502A"/>
    <w:rsid w:val="0023748B"/>
    <w:rsid w:val="00237642"/>
    <w:rsid w:val="00240AC5"/>
    <w:rsid w:val="00240FE4"/>
    <w:rsid w:val="00243352"/>
    <w:rsid w:val="00244396"/>
    <w:rsid w:val="00246D4B"/>
    <w:rsid w:val="002475D3"/>
    <w:rsid w:val="00254868"/>
    <w:rsid w:val="00257D14"/>
    <w:rsid w:val="00260C7F"/>
    <w:rsid w:val="00262C20"/>
    <w:rsid w:val="00263315"/>
    <w:rsid w:val="00265CDB"/>
    <w:rsid w:val="00266BF6"/>
    <w:rsid w:val="002678E0"/>
    <w:rsid w:val="002704EA"/>
    <w:rsid w:val="00270BB1"/>
    <w:rsid w:val="00270EB7"/>
    <w:rsid w:val="00270FE3"/>
    <w:rsid w:val="002711AE"/>
    <w:rsid w:val="002722FA"/>
    <w:rsid w:val="00276484"/>
    <w:rsid w:val="00276B1A"/>
    <w:rsid w:val="00280AC9"/>
    <w:rsid w:val="0028125D"/>
    <w:rsid w:val="00282574"/>
    <w:rsid w:val="00282E75"/>
    <w:rsid w:val="002849D5"/>
    <w:rsid w:val="00285F36"/>
    <w:rsid w:val="00286384"/>
    <w:rsid w:val="002872E1"/>
    <w:rsid w:val="00287AD0"/>
    <w:rsid w:val="00292252"/>
    <w:rsid w:val="002942DC"/>
    <w:rsid w:val="00294CA7"/>
    <w:rsid w:val="002A113E"/>
    <w:rsid w:val="002A11FB"/>
    <w:rsid w:val="002A154A"/>
    <w:rsid w:val="002A4033"/>
    <w:rsid w:val="002A474D"/>
    <w:rsid w:val="002A6206"/>
    <w:rsid w:val="002A7934"/>
    <w:rsid w:val="002B11EF"/>
    <w:rsid w:val="002B127B"/>
    <w:rsid w:val="002B12FA"/>
    <w:rsid w:val="002B1A2F"/>
    <w:rsid w:val="002B2702"/>
    <w:rsid w:val="002B2A00"/>
    <w:rsid w:val="002B2D18"/>
    <w:rsid w:val="002B3167"/>
    <w:rsid w:val="002B5547"/>
    <w:rsid w:val="002B654E"/>
    <w:rsid w:val="002B6A51"/>
    <w:rsid w:val="002C0638"/>
    <w:rsid w:val="002C0793"/>
    <w:rsid w:val="002C18DE"/>
    <w:rsid w:val="002C3BEB"/>
    <w:rsid w:val="002C3F19"/>
    <w:rsid w:val="002C59EA"/>
    <w:rsid w:val="002C6EE7"/>
    <w:rsid w:val="002D34E3"/>
    <w:rsid w:val="002D3899"/>
    <w:rsid w:val="002D43BA"/>
    <w:rsid w:val="002D4A6B"/>
    <w:rsid w:val="002D5927"/>
    <w:rsid w:val="002D722E"/>
    <w:rsid w:val="002D7384"/>
    <w:rsid w:val="002E0795"/>
    <w:rsid w:val="002E0FCA"/>
    <w:rsid w:val="002E188D"/>
    <w:rsid w:val="002E1E28"/>
    <w:rsid w:val="002E2271"/>
    <w:rsid w:val="002E38A4"/>
    <w:rsid w:val="002E5195"/>
    <w:rsid w:val="002E67A8"/>
    <w:rsid w:val="002E6977"/>
    <w:rsid w:val="002E736F"/>
    <w:rsid w:val="002F35B4"/>
    <w:rsid w:val="002F3757"/>
    <w:rsid w:val="002F39E4"/>
    <w:rsid w:val="002F3F76"/>
    <w:rsid w:val="002F524A"/>
    <w:rsid w:val="002F7C54"/>
    <w:rsid w:val="002F7DF9"/>
    <w:rsid w:val="00300841"/>
    <w:rsid w:val="003016A7"/>
    <w:rsid w:val="00301C23"/>
    <w:rsid w:val="00301DD5"/>
    <w:rsid w:val="00303594"/>
    <w:rsid w:val="003045C1"/>
    <w:rsid w:val="00305378"/>
    <w:rsid w:val="00306498"/>
    <w:rsid w:val="00306C86"/>
    <w:rsid w:val="00311024"/>
    <w:rsid w:val="0031125D"/>
    <w:rsid w:val="0031163C"/>
    <w:rsid w:val="0031236B"/>
    <w:rsid w:val="00313205"/>
    <w:rsid w:val="00313364"/>
    <w:rsid w:val="003140F1"/>
    <w:rsid w:val="00314206"/>
    <w:rsid w:val="003143B9"/>
    <w:rsid w:val="00314529"/>
    <w:rsid w:val="003145EE"/>
    <w:rsid w:val="003151CB"/>
    <w:rsid w:val="00322EBD"/>
    <w:rsid w:val="00323626"/>
    <w:rsid w:val="00323898"/>
    <w:rsid w:val="0032625F"/>
    <w:rsid w:val="00326DF4"/>
    <w:rsid w:val="00327EF6"/>
    <w:rsid w:val="00327F53"/>
    <w:rsid w:val="00330BFB"/>
    <w:rsid w:val="00330CB8"/>
    <w:rsid w:val="0033315C"/>
    <w:rsid w:val="00333AD3"/>
    <w:rsid w:val="00334732"/>
    <w:rsid w:val="00335357"/>
    <w:rsid w:val="00336FDE"/>
    <w:rsid w:val="003406D9"/>
    <w:rsid w:val="00343429"/>
    <w:rsid w:val="0034342A"/>
    <w:rsid w:val="003437E4"/>
    <w:rsid w:val="0034433E"/>
    <w:rsid w:val="0034502E"/>
    <w:rsid w:val="00345654"/>
    <w:rsid w:val="003461C8"/>
    <w:rsid w:val="00347302"/>
    <w:rsid w:val="00351C6B"/>
    <w:rsid w:val="00352BD4"/>
    <w:rsid w:val="003556B9"/>
    <w:rsid w:val="003558CE"/>
    <w:rsid w:val="00356A7D"/>
    <w:rsid w:val="00360CD3"/>
    <w:rsid w:val="00360F9C"/>
    <w:rsid w:val="0036137B"/>
    <w:rsid w:val="00361A58"/>
    <w:rsid w:val="003642ED"/>
    <w:rsid w:val="003664B3"/>
    <w:rsid w:val="00366B38"/>
    <w:rsid w:val="00366F2B"/>
    <w:rsid w:val="00367323"/>
    <w:rsid w:val="0037054E"/>
    <w:rsid w:val="00371771"/>
    <w:rsid w:val="00371D17"/>
    <w:rsid w:val="003720C7"/>
    <w:rsid w:val="003742F6"/>
    <w:rsid w:val="0037674B"/>
    <w:rsid w:val="003771D3"/>
    <w:rsid w:val="003809B3"/>
    <w:rsid w:val="00381F85"/>
    <w:rsid w:val="00382FCC"/>
    <w:rsid w:val="003860CD"/>
    <w:rsid w:val="003927D7"/>
    <w:rsid w:val="00392A19"/>
    <w:rsid w:val="003939EC"/>
    <w:rsid w:val="003950A5"/>
    <w:rsid w:val="003967EE"/>
    <w:rsid w:val="0039733D"/>
    <w:rsid w:val="003A0049"/>
    <w:rsid w:val="003A0CCF"/>
    <w:rsid w:val="003A2126"/>
    <w:rsid w:val="003A4C22"/>
    <w:rsid w:val="003A4CF0"/>
    <w:rsid w:val="003A55FF"/>
    <w:rsid w:val="003A5DCB"/>
    <w:rsid w:val="003A60F3"/>
    <w:rsid w:val="003A62C5"/>
    <w:rsid w:val="003A660D"/>
    <w:rsid w:val="003A7184"/>
    <w:rsid w:val="003B2D21"/>
    <w:rsid w:val="003B367B"/>
    <w:rsid w:val="003B394A"/>
    <w:rsid w:val="003B62E2"/>
    <w:rsid w:val="003B71B1"/>
    <w:rsid w:val="003B7406"/>
    <w:rsid w:val="003B7E1A"/>
    <w:rsid w:val="003C0B46"/>
    <w:rsid w:val="003C13D5"/>
    <w:rsid w:val="003C2039"/>
    <w:rsid w:val="003C5436"/>
    <w:rsid w:val="003C5FFA"/>
    <w:rsid w:val="003C6237"/>
    <w:rsid w:val="003C6C3F"/>
    <w:rsid w:val="003C6D80"/>
    <w:rsid w:val="003C7242"/>
    <w:rsid w:val="003D018A"/>
    <w:rsid w:val="003D1204"/>
    <w:rsid w:val="003D1B55"/>
    <w:rsid w:val="003D1B5D"/>
    <w:rsid w:val="003D33D7"/>
    <w:rsid w:val="003D385B"/>
    <w:rsid w:val="003D6F49"/>
    <w:rsid w:val="003D7133"/>
    <w:rsid w:val="003D7752"/>
    <w:rsid w:val="003E018F"/>
    <w:rsid w:val="003E1784"/>
    <w:rsid w:val="003E203E"/>
    <w:rsid w:val="003E457E"/>
    <w:rsid w:val="003E7C7A"/>
    <w:rsid w:val="003F0098"/>
    <w:rsid w:val="003F2C1B"/>
    <w:rsid w:val="003F31CA"/>
    <w:rsid w:val="003F7BA5"/>
    <w:rsid w:val="004021DB"/>
    <w:rsid w:val="00402754"/>
    <w:rsid w:val="00402BF5"/>
    <w:rsid w:val="00403315"/>
    <w:rsid w:val="00403B8C"/>
    <w:rsid w:val="004041BE"/>
    <w:rsid w:val="0040549F"/>
    <w:rsid w:val="0040683B"/>
    <w:rsid w:val="00407745"/>
    <w:rsid w:val="004114DE"/>
    <w:rsid w:val="00411919"/>
    <w:rsid w:val="00412D16"/>
    <w:rsid w:val="00414554"/>
    <w:rsid w:val="00421048"/>
    <w:rsid w:val="00421D24"/>
    <w:rsid w:val="00421FD2"/>
    <w:rsid w:val="00422382"/>
    <w:rsid w:val="004226B1"/>
    <w:rsid w:val="00423A6B"/>
    <w:rsid w:val="00424554"/>
    <w:rsid w:val="00426304"/>
    <w:rsid w:val="00430083"/>
    <w:rsid w:val="004300E7"/>
    <w:rsid w:val="00430D20"/>
    <w:rsid w:val="004333FC"/>
    <w:rsid w:val="004424B7"/>
    <w:rsid w:val="00443D3D"/>
    <w:rsid w:val="00443EED"/>
    <w:rsid w:val="00446424"/>
    <w:rsid w:val="00446D6E"/>
    <w:rsid w:val="00447757"/>
    <w:rsid w:val="00447F9B"/>
    <w:rsid w:val="00450AEC"/>
    <w:rsid w:val="00456473"/>
    <w:rsid w:val="004601F8"/>
    <w:rsid w:val="0046118C"/>
    <w:rsid w:val="00462563"/>
    <w:rsid w:val="00462CA6"/>
    <w:rsid w:val="00463616"/>
    <w:rsid w:val="0046383E"/>
    <w:rsid w:val="004648C2"/>
    <w:rsid w:val="00465D15"/>
    <w:rsid w:val="004678AA"/>
    <w:rsid w:val="00473380"/>
    <w:rsid w:val="00473C33"/>
    <w:rsid w:val="00474378"/>
    <w:rsid w:val="004749D5"/>
    <w:rsid w:val="00474C8A"/>
    <w:rsid w:val="004763E2"/>
    <w:rsid w:val="00484447"/>
    <w:rsid w:val="00484697"/>
    <w:rsid w:val="00484D26"/>
    <w:rsid w:val="00485117"/>
    <w:rsid w:val="00485958"/>
    <w:rsid w:val="004865A0"/>
    <w:rsid w:val="00487035"/>
    <w:rsid w:val="0049632C"/>
    <w:rsid w:val="004979FB"/>
    <w:rsid w:val="00497D70"/>
    <w:rsid w:val="004A0C7D"/>
    <w:rsid w:val="004A13F5"/>
    <w:rsid w:val="004A16B2"/>
    <w:rsid w:val="004A1916"/>
    <w:rsid w:val="004A2207"/>
    <w:rsid w:val="004A5366"/>
    <w:rsid w:val="004A6C4A"/>
    <w:rsid w:val="004B00B5"/>
    <w:rsid w:val="004B0CA4"/>
    <w:rsid w:val="004B12B5"/>
    <w:rsid w:val="004B1992"/>
    <w:rsid w:val="004B1EA2"/>
    <w:rsid w:val="004B3880"/>
    <w:rsid w:val="004B4B41"/>
    <w:rsid w:val="004B4EC2"/>
    <w:rsid w:val="004C1360"/>
    <w:rsid w:val="004C2654"/>
    <w:rsid w:val="004C3097"/>
    <w:rsid w:val="004C3E32"/>
    <w:rsid w:val="004C4608"/>
    <w:rsid w:val="004C4F9D"/>
    <w:rsid w:val="004C52BB"/>
    <w:rsid w:val="004C58A6"/>
    <w:rsid w:val="004C6676"/>
    <w:rsid w:val="004C6898"/>
    <w:rsid w:val="004C778E"/>
    <w:rsid w:val="004C7884"/>
    <w:rsid w:val="004D01D4"/>
    <w:rsid w:val="004D2178"/>
    <w:rsid w:val="004D2664"/>
    <w:rsid w:val="004D34E4"/>
    <w:rsid w:val="004D51DF"/>
    <w:rsid w:val="004D6695"/>
    <w:rsid w:val="004E0F49"/>
    <w:rsid w:val="004E1277"/>
    <w:rsid w:val="004E2543"/>
    <w:rsid w:val="004E460A"/>
    <w:rsid w:val="004E60BD"/>
    <w:rsid w:val="004E615E"/>
    <w:rsid w:val="004E79F4"/>
    <w:rsid w:val="004E7C2C"/>
    <w:rsid w:val="004F0E85"/>
    <w:rsid w:val="004F12F3"/>
    <w:rsid w:val="004F27D0"/>
    <w:rsid w:val="004F5ED9"/>
    <w:rsid w:val="004F74D9"/>
    <w:rsid w:val="00500E70"/>
    <w:rsid w:val="005017D5"/>
    <w:rsid w:val="0050219C"/>
    <w:rsid w:val="00502706"/>
    <w:rsid w:val="005035CD"/>
    <w:rsid w:val="00503C26"/>
    <w:rsid w:val="00503FEE"/>
    <w:rsid w:val="00505AB4"/>
    <w:rsid w:val="00505BD0"/>
    <w:rsid w:val="00506B60"/>
    <w:rsid w:val="00511C42"/>
    <w:rsid w:val="005144B1"/>
    <w:rsid w:val="005228C3"/>
    <w:rsid w:val="00525AAB"/>
    <w:rsid w:val="0052634A"/>
    <w:rsid w:val="005269CA"/>
    <w:rsid w:val="00527D85"/>
    <w:rsid w:val="00532CD6"/>
    <w:rsid w:val="005335FC"/>
    <w:rsid w:val="0053482C"/>
    <w:rsid w:val="00535CE6"/>
    <w:rsid w:val="00537539"/>
    <w:rsid w:val="00537CDB"/>
    <w:rsid w:val="00540007"/>
    <w:rsid w:val="00544C5B"/>
    <w:rsid w:val="00546A64"/>
    <w:rsid w:val="00547BED"/>
    <w:rsid w:val="00547F75"/>
    <w:rsid w:val="00550FAA"/>
    <w:rsid w:val="00553302"/>
    <w:rsid w:val="005551B4"/>
    <w:rsid w:val="00555EA8"/>
    <w:rsid w:val="00556106"/>
    <w:rsid w:val="005571C9"/>
    <w:rsid w:val="005573E2"/>
    <w:rsid w:val="005575DD"/>
    <w:rsid w:val="005619A5"/>
    <w:rsid w:val="00561A21"/>
    <w:rsid w:val="0056424F"/>
    <w:rsid w:val="00564E06"/>
    <w:rsid w:val="00565FFD"/>
    <w:rsid w:val="005663C2"/>
    <w:rsid w:val="005669E1"/>
    <w:rsid w:val="0057278B"/>
    <w:rsid w:val="005745A7"/>
    <w:rsid w:val="005757EE"/>
    <w:rsid w:val="00575B45"/>
    <w:rsid w:val="0057604B"/>
    <w:rsid w:val="005762C2"/>
    <w:rsid w:val="00577ED8"/>
    <w:rsid w:val="0058188B"/>
    <w:rsid w:val="0058373D"/>
    <w:rsid w:val="0058379D"/>
    <w:rsid w:val="00583B99"/>
    <w:rsid w:val="005845F3"/>
    <w:rsid w:val="00584658"/>
    <w:rsid w:val="00584843"/>
    <w:rsid w:val="00585883"/>
    <w:rsid w:val="00586874"/>
    <w:rsid w:val="00586F19"/>
    <w:rsid w:val="00591834"/>
    <w:rsid w:val="00591E39"/>
    <w:rsid w:val="00591EC0"/>
    <w:rsid w:val="0059302E"/>
    <w:rsid w:val="0059361B"/>
    <w:rsid w:val="00593EA1"/>
    <w:rsid w:val="005943F5"/>
    <w:rsid w:val="005950AD"/>
    <w:rsid w:val="005A0698"/>
    <w:rsid w:val="005A10E8"/>
    <w:rsid w:val="005A1417"/>
    <w:rsid w:val="005A1BB0"/>
    <w:rsid w:val="005A1FF6"/>
    <w:rsid w:val="005A2D78"/>
    <w:rsid w:val="005A3D91"/>
    <w:rsid w:val="005A4ED8"/>
    <w:rsid w:val="005A4F86"/>
    <w:rsid w:val="005A5942"/>
    <w:rsid w:val="005A615D"/>
    <w:rsid w:val="005A6D1E"/>
    <w:rsid w:val="005A76F3"/>
    <w:rsid w:val="005B0814"/>
    <w:rsid w:val="005B1ADC"/>
    <w:rsid w:val="005B23A3"/>
    <w:rsid w:val="005B48CF"/>
    <w:rsid w:val="005B7E62"/>
    <w:rsid w:val="005C07B2"/>
    <w:rsid w:val="005C292B"/>
    <w:rsid w:val="005C2E6A"/>
    <w:rsid w:val="005C4217"/>
    <w:rsid w:val="005C5067"/>
    <w:rsid w:val="005C653F"/>
    <w:rsid w:val="005C7870"/>
    <w:rsid w:val="005C79BA"/>
    <w:rsid w:val="005D468F"/>
    <w:rsid w:val="005D7BA0"/>
    <w:rsid w:val="005D7DD2"/>
    <w:rsid w:val="005D7EC3"/>
    <w:rsid w:val="005D7FA8"/>
    <w:rsid w:val="005E0AAB"/>
    <w:rsid w:val="005E2EA2"/>
    <w:rsid w:val="005E303C"/>
    <w:rsid w:val="005E5010"/>
    <w:rsid w:val="005E562A"/>
    <w:rsid w:val="005E6B30"/>
    <w:rsid w:val="005E6CDE"/>
    <w:rsid w:val="005E7037"/>
    <w:rsid w:val="005F0FB6"/>
    <w:rsid w:val="005F274B"/>
    <w:rsid w:val="005F28C9"/>
    <w:rsid w:val="005F674A"/>
    <w:rsid w:val="005F74CB"/>
    <w:rsid w:val="006002A2"/>
    <w:rsid w:val="00600330"/>
    <w:rsid w:val="0060088E"/>
    <w:rsid w:val="0060287E"/>
    <w:rsid w:val="006028E6"/>
    <w:rsid w:val="00603AA3"/>
    <w:rsid w:val="006048EC"/>
    <w:rsid w:val="00606136"/>
    <w:rsid w:val="00606549"/>
    <w:rsid w:val="00607A2B"/>
    <w:rsid w:val="00610502"/>
    <w:rsid w:val="006122A6"/>
    <w:rsid w:val="00612A70"/>
    <w:rsid w:val="006134D4"/>
    <w:rsid w:val="00614583"/>
    <w:rsid w:val="00617D70"/>
    <w:rsid w:val="00620F2E"/>
    <w:rsid w:val="00621A55"/>
    <w:rsid w:val="006258F6"/>
    <w:rsid w:val="00630459"/>
    <w:rsid w:val="00630CD8"/>
    <w:rsid w:val="00631A90"/>
    <w:rsid w:val="00632821"/>
    <w:rsid w:val="00633C55"/>
    <w:rsid w:val="00634607"/>
    <w:rsid w:val="006352CF"/>
    <w:rsid w:val="00640453"/>
    <w:rsid w:val="00644731"/>
    <w:rsid w:val="00645928"/>
    <w:rsid w:val="00646815"/>
    <w:rsid w:val="00651520"/>
    <w:rsid w:val="00651C30"/>
    <w:rsid w:val="00651D1F"/>
    <w:rsid w:val="00655F9B"/>
    <w:rsid w:val="006573EF"/>
    <w:rsid w:val="00657E12"/>
    <w:rsid w:val="0066008F"/>
    <w:rsid w:val="00661747"/>
    <w:rsid w:val="006674CB"/>
    <w:rsid w:val="00667D9F"/>
    <w:rsid w:val="00670749"/>
    <w:rsid w:val="00671DD5"/>
    <w:rsid w:val="00672D6D"/>
    <w:rsid w:val="00675C8E"/>
    <w:rsid w:val="00676245"/>
    <w:rsid w:val="0067779C"/>
    <w:rsid w:val="006777A3"/>
    <w:rsid w:val="006779C9"/>
    <w:rsid w:val="00683368"/>
    <w:rsid w:val="0068491E"/>
    <w:rsid w:val="00685D0D"/>
    <w:rsid w:val="006862EF"/>
    <w:rsid w:val="0069062F"/>
    <w:rsid w:val="006914B8"/>
    <w:rsid w:val="006918B8"/>
    <w:rsid w:val="00691A69"/>
    <w:rsid w:val="00691BFC"/>
    <w:rsid w:val="00692424"/>
    <w:rsid w:val="006975C4"/>
    <w:rsid w:val="006A0CBC"/>
    <w:rsid w:val="006A11EC"/>
    <w:rsid w:val="006A1477"/>
    <w:rsid w:val="006A3A19"/>
    <w:rsid w:val="006A4322"/>
    <w:rsid w:val="006A586D"/>
    <w:rsid w:val="006A5AA6"/>
    <w:rsid w:val="006A5E0A"/>
    <w:rsid w:val="006A7E1F"/>
    <w:rsid w:val="006B09FB"/>
    <w:rsid w:val="006B2A6A"/>
    <w:rsid w:val="006B3235"/>
    <w:rsid w:val="006B37E6"/>
    <w:rsid w:val="006B3BCC"/>
    <w:rsid w:val="006B5C9C"/>
    <w:rsid w:val="006B6028"/>
    <w:rsid w:val="006B6E32"/>
    <w:rsid w:val="006B78CA"/>
    <w:rsid w:val="006C0888"/>
    <w:rsid w:val="006C0B50"/>
    <w:rsid w:val="006C14BE"/>
    <w:rsid w:val="006C1B61"/>
    <w:rsid w:val="006C30C3"/>
    <w:rsid w:val="006C54C7"/>
    <w:rsid w:val="006C5844"/>
    <w:rsid w:val="006C7254"/>
    <w:rsid w:val="006C73EF"/>
    <w:rsid w:val="006C7E40"/>
    <w:rsid w:val="006D106B"/>
    <w:rsid w:val="006D21B7"/>
    <w:rsid w:val="006D266B"/>
    <w:rsid w:val="006D2F91"/>
    <w:rsid w:val="006D4343"/>
    <w:rsid w:val="006D47B8"/>
    <w:rsid w:val="006D5F66"/>
    <w:rsid w:val="006D68E2"/>
    <w:rsid w:val="006D791E"/>
    <w:rsid w:val="006E1BC7"/>
    <w:rsid w:val="006E2063"/>
    <w:rsid w:val="006E3B59"/>
    <w:rsid w:val="006E5534"/>
    <w:rsid w:val="006F0033"/>
    <w:rsid w:val="006F399E"/>
    <w:rsid w:val="006F50F9"/>
    <w:rsid w:val="006F7B1D"/>
    <w:rsid w:val="007005AC"/>
    <w:rsid w:val="00701174"/>
    <w:rsid w:val="00703315"/>
    <w:rsid w:val="00703B72"/>
    <w:rsid w:val="00704E22"/>
    <w:rsid w:val="007050B2"/>
    <w:rsid w:val="0070590A"/>
    <w:rsid w:val="00711068"/>
    <w:rsid w:val="00716487"/>
    <w:rsid w:val="00717E67"/>
    <w:rsid w:val="00720291"/>
    <w:rsid w:val="00721350"/>
    <w:rsid w:val="00721D23"/>
    <w:rsid w:val="0072219C"/>
    <w:rsid w:val="007239EC"/>
    <w:rsid w:val="00723F19"/>
    <w:rsid w:val="00724DAB"/>
    <w:rsid w:val="00725D0C"/>
    <w:rsid w:val="00726B31"/>
    <w:rsid w:val="00726FA8"/>
    <w:rsid w:val="00731209"/>
    <w:rsid w:val="007328E7"/>
    <w:rsid w:val="0073328A"/>
    <w:rsid w:val="0073352A"/>
    <w:rsid w:val="007335C2"/>
    <w:rsid w:val="007338A2"/>
    <w:rsid w:val="00734EC8"/>
    <w:rsid w:val="00736182"/>
    <w:rsid w:val="007363D1"/>
    <w:rsid w:val="007367AE"/>
    <w:rsid w:val="00740748"/>
    <w:rsid w:val="00740FA7"/>
    <w:rsid w:val="007428EE"/>
    <w:rsid w:val="00742CFA"/>
    <w:rsid w:val="00743AA8"/>
    <w:rsid w:val="00744E76"/>
    <w:rsid w:val="0074506B"/>
    <w:rsid w:val="00745D50"/>
    <w:rsid w:val="00746EAA"/>
    <w:rsid w:val="007506BB"/>
    <w:rsid w:val="00750F8D"/>
    <w:rsid w:val="00751B3C"/>
    <w:rsid w:val="00751F3B"/>
    <w:rsid w:val="00753638"/>
    <w:rsid w:val="00753C9B"/>
    <w:rsid w:val="00754C8B"/>
    <w:rsid w:val="00755CD9"/>
    <w:rsid w:val="00756C95"/>
    <w:rsid w:val="007607E3"/>
    <w:rsid w:val="00760ADA"/>
    <w:rsid w:val="00760ADB"/>
    <w:rsid w:val="00761C96"/>
    <w:rsid w:val="007627D7"/>
    <w:rsid w:val="007628A9"/>
    <w:rsid w:val="0077014C"/>
    <w:rsid w:val="00770436"/>
    <w:rsid w:val="00771A6B"/>
    <w:rsid w:val="0077382E"/>
    <w:rsid w:val="00774167"/>
    <w:rsid w:val="00774804"/>
    <w:rsid w:val="00774E94"/>
    <w:rsid w:val="00775135"/>
    <w:rsid w:val="0077533D"/>
    <w:rsid w:val="00775B85"/>
    <w:rsid w:val="007762D8"/>
    <w:rsid w:val="00776364"/>
    <w:rsid w:val="00777D08"/>
    <w:rsid w:val="007806C7"/>
    <w:rsid w:val="007807D6"/>
    <w:rsid w:val="0078105B"/>
    <w:rsid w:val="00781E61"/>
    <w:rsid w:val="00782FA1"/>
    <w:rsid w:val="00786560"/>
    <w:rsid w:val="00786EE0"/>
    <w:rsid w:val="007877E6"/>
    <w:rsid w:val="00787850"/>
    <w:rsid w:val="00791E21"/>
    <w:rsid w:val="00793318"/>
    <w:rsid w:val="007A0999"/>
    <w:rsid w:val="007A5AD5"/>
    <w:rsid w:val="007A604E"/>
    <w:rsid w:val="007A6097"/>
    <w:rsid w:val="007B01F5"/>
    <w:rsid w:val="007B057F"/>
    <w:rsid w:val="007B32AA"/>
    <w:rsid w:val="007B3E91"/>
    <w:rsid w:val="007B574B"/>
    <w:rsid w:val="007B5AC5"/>
    <w:rsid w:val="007B76AE"/>
    <w:rsid w:val="007B76E4"/>
    <w:rsid w:val="007C0208"/>
    <w:rsid w:val="007C0224"/>
    <w:rsid w:val="007C03D1"/>
    <w:rsid w:val="007C1402"/>
    <w:rsid w:val="007C180F"/>
    <w:rsid w:val="007C2124"/>
    <w:rsid w:val="007C4051"/>
    <w:rsid w:val="007D0264"/>
    <w:rsid w:val="007D20C3"/>
    <w:rsid w:val="007D3E8B"/>
    <w:rsid w:val="007D4B1B"/>
    <w:rsid w:val="007D4F25"/>
    <w:rsid w:val="007D5FA4"/>
    <w:rsid w:val="007D6510"/>
    <w:rsid w:val="007D769F"/>
    <w:rsid w:val="007E0621"/>
    <w:rsid w:val="007E3A27"/>
    <w:rsid w:val="007E3B16"/>
    <w:rsid w:val="007E7448"/>
    <w:rsid w:val="007F0349"/>
    <w:rsid w:val="007F1B15"/>
    <w:rsid w:val="007F28F8"/>
    <w:rsid w:val="007F2EFD"/>
    <w:rsid w:val="007F7132"/>
    <w:rsid w:val="007F7C2A"/>
    <w:rsid w:val="007F7DE7"/>
    <w:rsid w:val="00800057"/>
    <w:rsid w:val="00800C28"/>
    <w:rsid w:val="00801761"/>
    <w:rsid w:val="00803FBF"/>
    <w:rsid w:val="008048EF"/>
    <w:rsid w:val="00805A06"/>
    <w:rsid w:val="0080740C"/>
    <w:rsid w:val="00807EF0"/>
    <w:rsid w:val="008164B9"/>
    <w:rsid w:val="00816ABC"/>
    <w:rsid w:val="0081723D"/>
    <w:rsid w:val="008205D0"/>
    <w:rsid w:val="00824B9A"/>
    <w:rsid w:val="00824C25"/>
    <w:rsid w:val="00830852"/>
    <w:rsid w:val="008314F8"/>
    <w:rsid w:val="00831E4E"/>
    <w:rsid w:val="00832CD8"/>
    <w:rsid w:val="00832CF8"/>
    <w:rsid w:val="00834285"/>
    <w:rsid w:val="00836D93"/>
    <w:rsid w:val="00840EBD"/>
    <w:rsid w:val="0084159F"/>
    <w:rsid w:val="008434ED"/>
    <w:rsid w:val="008452B1"/>
    <w:rsid w:val="00845FFF"/>
    <w:rsid w:val="00846BBF"/>
    <w:rsid w:val="0084792C"/>
    <w:rsid w:val="00850131"/>
    <w:rsid w:val="0085032C"/>
    <w:rsid w:val="008507E2"/>
    <w:rsid w:val="00850C1F"/>
    <w:rsid w:val="00851184"/>
    <w:rsid w:val="00851FFC"/>
    <w:rsid w:val="00852127"/>
    <w:rsid w:val="0085366E"/>
    <w:rsid w:val="00855140"/>
    <w:rsid w:val="008560F8"/>
    <w:rsid w:val="00856D8B"/>
    <w:rsid w:val="00857E81"/>
    <w:rsid w:val="0086023A"/>
    <w:rsid w:val="00860640"/>
    <w:rsid w:val="00860AC3"/>
    <w:rsid w:val="008635DB"/>
    <w:rsid w:val="0086450E"/>
    <w:rsid w:val="008648F8"/>
    <w:rsid w:val="0086698F"/>
    <w:rsid w:val="0087260D"/>
    <w:rsid w:val="00874247"/>
    <w:rsid w:val="00874E6F"/>
    <w:rsid w:val="008833E7"/>
    <w:rsid w:val="00884287"/>
    <w:rsid w:val="00885DBB"/>
    <w:rsid w:val="00886FC1"/>
    <w:rsid w:val="00890437"/>
    <w:rsid w:val="008940B1"/>
    <w:rsid w:val="00895D84"/>
    <w:rsid w:val="00896839"/>
    <w:rsid w:val="008A3B2D"/>
    <w:rsid w:val="008A3C52"/>
    <w:rsid w:val="008A4DC8"/>
    <w:rsid w:val="008A72FD"/>
    <w:rsid w:val="008B095A"/>
    <w:rsid w:val="008B0D13"/>
    <w:rsid w:val="008B1145"/>
    <w:rsid w:val="008B4B89"/>
    <w:rsid w:val="008B56CB"/>
    <w:rsid w:val="008B63CE"/>
    <w:rsid w:val="008B6D5D"/>
    <w:rsid w:val="008B6E22"/>
    <w:rsid w:val="008C0047"/>
    <w:rsid w:val="008C23C6"/>
    <w:rsid w:val="008C3AAD"/>
    <w:rsid w:val="008C3CF8"/>
    <w:rsid w:val="008C4D07"/>
    <w:rsid w:val="008C593F"/>
    <w:rsid w:val="008C5EBA"/>
    <w:rsid w:val="008C5FAA"/>
    <w:rsid w:val="008C6792"/>
    <w:rsid w:val="008C6EC1"/>
    <w:rsid w:val="008C7AA5"/>
    <w:rsid w:val="008C7C9E"/>
    <w:rsid w:val="008D20D8"/>
    <w:rsid w:val="008D23F0"/>
    <w:rsid w:val="008D2CDD"/>
    <w:rsid w:val="008D2E04"/>
    <w:rsid w:val="008D2E87"/>
    <w:rsid w:val="008D3A9C"/>
    <w:rsid w:val="008D4914"/>
    <w:rsid w:val="008E22E5"/>
    <w:rsid w:val="008E27A2"/>
    <w:rsid w:val="008E2840"/>
    <w:rsid w:val="008E2F95"/>
    <w:rsid w:val="008E655F"/>
    <w:rsid w:val="008E6803"/>
    <w:rsid w:val="008E721E"/>
    <w:rsid w:val="008E7862"/>
    <w:rsid w:val="008E7B17"/>
    <w:rsid w:val="008F2062"/>
    <w:rsid w:val="008F25FB"/>
    <w:rsid w:val="008F2ABB"/>
    <w:rsid w:val="008F2D6C"/>
    <w:rsid w:val="008F36F1"/>
    <w:rsid w:val="008F70F8"/>
    <w:rsid w:val="008F7F84"/>
    <w:rsid w:val="00900749"/>
    <w:rsid w:val="009007C1"/>
    <w:rsid w:val="0090311C"/>
    <w:rsid w:val="00906FA4"/>
    <w:rsid w:val="009078E0"/>
    <w:rsid w:val="009104F6"/>
    <w:rsid w:val="00910D0B"/>
    <w:rsid w:val="00911E0A"/>
    <w:rsid w:val="009120A0"/>
    <w:rsid w:val="00913481"/>
    <w:rsid w:val="00915169"/>
    <w:rsid w:val="009167AA"/>
    <w:rsid w:val="00917C9A"/>
    <w:rsid w:val="00920352"/>
    <w:rsid w:val="009213EE"/>
    <w:rsid w:val="00922B67"/>
    <w:rsid w:val="009276A8"/>
    <w:rsid w:val="00930798"/>
    <w:rsid w:val="00931265"/>
    <w:rsid w:val="0093316E"/>
    <w:rsid w:val="009331AE"/>
    <w:rsid w:val="00933717"/>
    <w:rsid w:val="00934C99"/>
    <w:rsid w:val="0093629E"/>
    <w:rsid w:val="00936795"/>
    <w:rsid w:val="00936F27"/>
    <w:rsid w:val="0093751A"/>
    <w:rsid w:val="009405D0"/>
    <w:rsid w:val="0094060D"/>
    <w:rsid w:val="009407C5"/>
    <w:rsid w:val="00942C06"/>
    <w:rsid w:val="00943477"/>
    <w:rsid w:val="0094347F"/>
    <w:rsid w:val="009441D5"/>
    <w:rsid w:val="009448EC"/>
    <w:rsid w:val="00944E5F"/>
    <w:rsid w:val="00947B26"/>
    <w:rsid w:val="0095277B"/>
    <w:rsid w:val="009549CE"/>
    <w:rsid w:val="00954DA4"/>
    <w:rsid w:val="00954FA7"/>
    <w:rsid w:val="0095630F"/>
    <w:rsid w:val="00957ACF"/>
    <w:rsid w:val="009603C3"/>
    <w:rsid w:val="00961913"/>
    <w:rsid w:val="009629AE"/>
    <w:rsid w:val="00964A10"/>
    <w:rsid w:val="00964A1C"/>
    <w:rsid w:val="00964DA9"/>
    <w:rsid w:val="009650FD"/>
    <w:rsid w:val="00966BB2"/>
    <w:rsid w:val="009677A7"/>
    <w:rsid w:val="0096787D"/>
    <w:rsid w:val="009706BC"/>
    <w:rsid w:val="00972F11"/>
    <w:rsid w:val="00974D23"/>
    <w:rsid w:val="009750F9"/>
    <w:rsid w:val="009763D6"/>
    <w:rsid w:val="00976926"/>
    <w:rsid w:val="00976FB4"/>
    <w:rsid w:val="0097749F"/>
    <w:rsid w:val="009806BA"/>
    <w:rsid w:val="009835DC"/>
    <w:rsid w:val="00983823"/>
    <w:rsid w:val="00985220"/>
    <w:rsid w:val="00986BF8"/>
    <w:rsid w:val="00986C36"/>
    <w:rsid w:val="00994897"/>
    <w:rsid w:val="00995352"/>
    <w:rsid w:val="00995D2C"/>
    <w:rsid w:val="009A0EFE"/>
    <w:rsid w:val="009A1E33"/>
    <w:rsid w:val="009A21B6"/>
    <w:rsid w:val="009A2691"/>
    <w:rsid w:val="009A2988"/>
    <w:rsid w:val="009A2C6A"/>
    <w:rsid w:val="009A4049"/>
    <w:rsid w:val="009B0122"/>
    <w:rsid w:val="009B0AA9"/>
    <w:rsid w:val="009B0EAC"/>
    <w:rsid w:val="009C05E6"/>
    <w:rsid w:val="009C1DFA"/>
    <w:rsid w:val="009C20FD"/>
    <w:rsid w:val="009C290E"/>
    <w:rsid w:val="009C5354"/>
    <w:rsid w:val="009C5FF9"/>
    <w:rsid w:val="009C675F"/>
    <w:rsid w:val="009D027B"/>
    <w:rsid w:val="009D0FB8"/>
    <w:rsid w:val="009D6EDE"/>
    <w:rsid w:val="009E002B"/>
    <w:rsid w:val="009E029A"/>
    <w:rsid w:val="009E18F7"/>
    <w:rsid w:val="009E2788"/>
    <w:rsid w:val="009E5FB4"/>
    <w:rsid w:val="009E5FE4"/>
    <w:rsid w:val="009E6D99"/>
    <w:rsid w:val="009E6F97"/>
    <w:rsid w:val="009F487F"/>
    <w:rsid w:val="009F6D79"/>
    <w:rsid w:val="00A00DF5"/>
    <w:rsid w:val="00A0120A"/>
    <w:rsid w:val="00A035CC"/>
    <w:rsid w:val="00A04D52"/>
    <w:rsid w:val="00A04F22"/>
    <w:rsid w:val="00A05AC5"/>
    <w:rsid w:val="00A06E1E"/>
    <w:rsid w:val="00A1278E"/>
    <w:rsid w:val="00A12B26"/>
    <w:rsid w:val="00A1383B"/>
    <w:rsid w:val="00A13870"/>
    <w:rsid w:val="00A13D24"/>
    <w:rsid w:val="00A173F8"/>
    <w:rsid w:val="00A20B5F"/>
    <w:rsid w:val="00A23F9B"/>
    <w:rsid w:val="00A24E94"/>
    <w:rsid w:val="00A253BA"/>
    <w:rsid w:val="00A255EE"/>
    <w:rsid w:val="00A3036C"/>
    <w:rsid w:val="00A30E8F"/>
    <w:rsid w:val="00A3342B"/>
    <w:rsid w:val="00A33AE4"/>
    <w:rsid w:val="00A3478E"/>
    <w:rsid w:val="00A360BE"/>
    <w:rsid w:val="00A41CF0"/>
    <w:rsid w:val="00A421D8"/>
    <w:rsid w:val="00A44F35"/>
    <w:rsid w:val="00A45483"/>
    <w:rsid w:val="00A45664"/>
    <w:rsid w:val="00A464B3"/>
    <w:rsid w:val="00A46ADF"/>
    <w:rsid w:val="00A47B61"/>
    <w:rsid w:val="00A5057D"/>
    <w:rsid w:val="00A50823"/>
    <w:rsid w:val="00A52175"/>
    <w:rsid w:val="00A52BD3"/>
    <w:rsid w:val="00A54B91"/>
    <w:rsid w:val="00A5601B"/>
    <w:rsid w:val="00A57D86"/>
    <w:rsid w:val="00A65231"/>
    <w:rsid w:val="00A66C51"/>
    <w:rsid w:val="00A67412"/>
    <w:rsid w:val="00A70210"/>
    <w:rsid w:val="00A71299"/>
    <w:rsid w:val="00A72226"/>
    <w:rsid w:val="00A74685"/>
    <w:rsid w:val="00A76415"/>
    <w:rsid w:val="00A76844"/>
    <w:rsid w:val="00A7755F"/>
    <w:rsid w:val="00A77CE8"/>
    <w:rsid w:val="00A80680"/>
    <w:rsid w:val="00A82485"/>
    <w:rsid w:val="00A853F5"/>
    <w:rsid w:val="00A92794"/>
    <w:rsid w:val="00A92F7E"/>
    <w:rsid w:val="00A969F2"/>
    <w:rsid w:val="00A974C8"/>
    <w:rsid w:val="00AA194A"/>
    <w:rsid w:val="00AA1BC1"/>
    <w:rsid w:val="00AA3B76"/>
    <w:rsid w:val="00AA48FE"/>
    <w:rsid w:val="00AA53F2"/>
    <w:rsid w:val="00AB1DA7"/>
    <w:rsid w:val="00AB221E"/>
    <w:rsid w:val="00AB2E96"/>
    <w:rsid w:val="00AB5D3F"/>
    <w:rsid w:val="00AB6E18"/>
    <w:rsid w:val="00AB757A"/>
    <w:rsid w:val="00AB7608"/>
    <w:rsid w:val="00AB7F36"/>
    <w:rsid w:val="00AC1559"/>
    <w:rsid w:val="00AC1780"/>
    <w:rsid w:val="00AC199F"/>
    <w:rsid w:val="00AC226B"/>
    <w:rsid w:val="00AC3668"/>
    <w:rsid w:val="00AC4741"/>
    <w:rsid w:val="00AC54B1"/>
    <w:rsid w:val="00AC5D43"/>
    <w:rsid w:val="00AC6923"/>
    <w:rsid w:val="00AC752A"/>
    <w:rsid w:val="00AC767E"/>
    <w:rsid w:val="00AC7B6F"/>
    <w:rsid w:val="00AD006E"/>
    <w:rsid w:val="00AD017A"/>
    <w:rsid w:val="00AD0D5E"/>
    <w:rsid w:val="00AD19B1"/>
    <w:rsid w:val="00AD3942"/>
    <w:rsid w:val="00AD4CC3"/>
    <w:rsid w:val="00AD5E28"/>
    <w:rsid w:val="00AE041A"/>
    <w:rsid w:val="00AE0591"/>
    <w:rsid w:val="00AE0A75"/>
    <w:rsid w:val="00AE1F2E"/>
    <w:rsid w:val="00AE2300"/>
    <w:rsid w:val="00AE24A0"/>
    <w:rsid w:val="00AE2639"/>
    <w:rsid w:val="00AE330F"/>
    <w:rsid w:val="00AE380A"/>
    <w:rsid w:val="00AE48D6"/>
    <w:rsid w:val="00AE58D0"/>
    <w:rsid w:val="00AE6D34"/>
    <w:rsid w:val="00AF0184"/>
    <w:rsid w:val="00AF0609"/>
    <w:rsid w:val="00AF2F45"/>
    <w:rsid w:val="00AF39C0"/>
    <w:rsid w:val="00B00B93"/>
    <w:rsid w:val="00B020C3"/>
    <w:rsid w:val="00B021FC"/>
    <w:rsid w:val="00B02BDD"/>
    <w:rsid w:val="00B06B06"/>
    <w:rsid w:val="00B1074D"/>
    <w:rsid w:val="00B12647"/>
    <w:rsid w:val="00B1475A"/>
    <w:rsid w:val="00B14D14"/>
    <w:rsid w:val="00B16580"/>
    <w:rsid w:val="00B23965"/>
    <w:rsid w:val="00B2593C"/>
    <w:rsid w:val="00B25E8F"/>
    <w:rsid w:val="00B2746B"/>
    <w:rsid w:val="00B302E9"/>
    <w:rsid w:val="00B303DF"/>
    <w:rsid w:val="00B30CE2"/>
    <w:rsid w:val="00B3121B"/>
    <w:rsid w:val="00B33D0C"/>
    <w:rsid w:val="00B351FB"/>
    <w:rsid w:val="00B364F0"/>
    <w:rsid w:val="00B375ED"/>
    <w:rsid w:val="00B37A53"/>
    <w:rsid w:val="00B40BAC"/>
    <w:rsid w:val="00B40FD7"/>
    <w:rsid w:val="00B410CA"/>
    <w:rsid w:val="00B4184F"/>
    <w:rsid w:val="00B4471F"/>
    <w:rsid w:val="00B50DDB"/>
    <w:rsid w:val="00B514CE"/>
    <w:rsid w:val="00B516D6"/>
    <w:rsid w:val="00B521E1"/>
    <w:rsid w:val="00B5455B"/>
    <w:rsid w:val="00B55D7E"/>
    <w:rsid w:val="00B55EC3"/>
    <w:rsid w:val="00B5688E"/>
    <w:rsid w:val="00B56F41"/>
    <w:rsid w:val="00B57FC6"/>
    <w:rsid w:val="00B60A49"/>
    <w:rsid w:val="00B60E70"/>
    <w:rsid w:val="00B61653"/>
    <w:rsid w:val="00B63247"/>
    <w:rsid w:val="00B636E5"/>
    <w:rsid w:val="00B648BC"/>
    <w:rsid w:val="00B6672F"/>
    <w:rsid w:val="00B717AA"/>
    <w:rsid w:val="00B72016"/>
    <w:rsid w:val="00B73DDD"/>
    <w:rsid w:val="00B741BA"/>
    <w:rsid w:val="00B747E1"/>
    <w:rsid w:val="00B74C26"/>
    <w:rsid w:val="00B75677"/>
    <w:rsid w:val="00B81773"/>
    <w:rsid w:val="00B854BC"/>
    <w:rsid w:val="00B859BD"/>
    <w:rsid w:val="00B8636D"/>
    <w:rsid w:val="00B927C1"/>
    <w:rsid w:val="00B93700"/>
    <w:rsid w:val="00B93EC1"/>
    <w:rsid w:val="00B94151"/>
    <w:rsid w:val="00BA03A8"/>
    <w:rsid w:val="00BA0E8C"/>
    <w:rsid w:val="00BA1013"/>
    <w:rsid w:val="00BA1E98"/>
    <w:rsid w:val="00BA21A4"/>
    <w:rsid w:val="00BA2317"/>
    <w:rsid w:val="00BA25FF"/>
    <w:rsid w:val="00BA3623"/>
    <w:rsid w:val="00BA3F9E"/>
    <w:rsid w:val="00BA41DB"/>
    <w:rsid w:val="00BA55F6"/>
    <w:rsid w:val="00BA5C82"/>
    <w:rsid w:val="00BA5F51"/>
    <w:rsid w:val="00BA79E7"/>
    <w:rsid w:val="00BB07B0"/>
    <w:rsid w:val="00BB2A25"/>
    <w:rsid w:val="00BB3A5F"/>
    <w:rsid w:val="00BB4457"/>
    <w:rsid w:val="00BB570C"/>
    <w:rsid w:val="00BB6CCB"/>
    <w:rsid w:val="00BB7ED2"/>
    <w:rsid w:val="00BC0A61"/>
    <w:rsid w:val="00BC0CC4"/>
    <w:rsid w:val="00BC31C7"/>
    <w:rsid w:val="00BC446E"/>
    <w:rsid w:val="00BC480A"/>
    <w:rsid w:val="00BC4B17"/>
    <w:rsid w:val="00BC64C3"/>
    <w:rsid w:val="00BC6BC4"/>
    <w:rsid w:val="00BC7006"/>
    <w:rsid w:val="00BC76C7"/>
    <w:rsid w:val="00BD0B1F"/>
    <w:rsid w:val="00BD13D4"/>
    <w:rsid w:val="00BD2689"/>
    <w:rsid w:val="00BD274D"/>
    <w:rsid w:val="00BD2C16"/>
    <w:rsid w:val="00BD2D5D"/>
    <w:rsid w:val="00BD3B80"/>
    <w:rsid w:val="00BD3E46"/>
    <w:rsid w:val="00BD6477"/>
    <w:rsid w:val="00BE08F0"/>
    <w:rsid w:val="00BE1B53"/>
    <w:rsid w:val="00BE27E2"/>
    <w:rsid w:val="00BE3672"/>
    <w:rsid w:val="00BE408A"/>
    <w:rsid w:val="00BE55D7"/>
    <w:rsid w:val="00BE6698"/>
    <w:rsid w:val="00BF02D1"/>
    <w:rsid w:val="00BF0735"/>
    <w:rsid w:val="00BF120F"/>
    <w:rsid w:val="00BF5D49"/>
    <w:rsid w:val="00BF722E"/>
    <w:rsid w:val="00C007FD"/>
    <w:rsid w:val="00C02549"/>
    <w:rsid w:val="00C02968"/>
    <w:rsid w:val="00C02D41"/>
    <w:rsid w:val="00C05A73"/>
    <w:rsid w:val="00C06DBA"/>
    <w:rsid w:val="00C078F2"/>
    <w:rsid w:val="00C117B3"/>
    <w:rsid w:val="00C118AF"/>
    <w:rsid w:val="00C11D22"/>
    <w:rsid w:val="00C14A8B"/>
    <w:rsid w:val="00C174E1"/>
    <w:rsid w:val="00C206E8"/>
    <w:rsid w:val="00C21339"/>
    <w:rsid w:val="00C21ADE"/>
    <w:rsid w:val="00C21D6D"/>
    <w:rsid w:val="00C233DD"/>
    <w:rsid w:val="00C241F6"/>
    <w:rsid w:val="00C251EF"/>
    <w:rsid w:val="00C263BD"/>
    <w:rsid w:val="00C27E69"/>
    <w:rsid w:val="00C27FC9"/>
    <w:rsid w:val="00C3060D"/>
    <w:rsid w:val="00C3137F"/>
    <w:rsid w:val="00C33682"/>
    <w:rsid w:val="00C34BB5"/>
    <w:rsid w:val="00C37E12"/>
    <w:rsid w:val="00C41F1D"/>
    <w:rsid w:val="00C448D6"/>
    <w:rsid w:val="00C4526D"/>
    <w:rsid w:val="00C457E8"/>
    <w:rsid w:val="00C50FB6"/>
    <w:rsid w:val="00C51B5F"/>
    <w:rsid w:val="00C5275F"/>
    <w:rsid w:val="00C53231"/>
    <w:rsid w:val="00C54676"/>
    <w:rsid w:val="00C57F30"/>
    <w:rsid w:val="00C57F4C"/>
    <w:rsid w:val="00C6062B"/>
    <w:rsid w:val="00C61761"/>
    <w:rsid w:val="00C6288B"/>
    <w:rsid w:val="00C640C5"/>
    <w:rsid w:val="00C65DBB"/>
    <w:rsid w:val="00C7285E"/>
    <w:rsid w:val="00C729AA"/>
    <w:rsid w:val="00C73B56"/>
    <w:rsid w:val="00C76E28"/>
    <w:rsid w:val="00C77F46"/>
    <w:rsid w:val="00C8113D"/>
    <w:rsid w:val="00C83EED"/>
    <w:rsid w:val="00C856C0"/>
    <w:rsid w:val="00C87250"/>
    <w:rsid w:val="00C903CE"/>
    <w:rsid w:val="00C9058C"/>
    <w:rsid w:val="00C91DD1"/>
    <w:rsid w:val="00C95C5F"/>
    <w:rsid w:val="00C95EF8"/>
    <w:rsid w:val="00C95F3D"/>
    <w:rsid w:val="00C9653B"/>
    <w:rsid w:val="00C96C46"/>
    <w:rsid w:val="00CA15D8"/>
    <w:rsid w:val="00CA2478"/>
    <w:rsid w:val="00CA249D"/>
    <w:rsid w:val="00CA2F97"/>
    <w:rsid w:val="00CA30D4"/>
    <w:rsid w:val="00CA4FCD"/>
    <w:rsid w:val="00CA5739"/>
    <w:rsid w:val="00CA6226"/>
    <w:rsid w:val="00CB0145"/>
    <w:rsid w:val="00CB1032"/>
    <w:rsid w:val="00CB15F2"/>
    <w:rsid w:val="00CB1E0A"/>
    <w:rsid w:val="00CB61A2"/>
    <w:rsid w:val="00CC1794"/>
    <w:rsid w:val="00CC1A3A"/>
    <w:rsid w:val="00CC406C"/>
    <w:rsid w:val="00CD1801"/>
    <w:rsid w:val="00CD1A68"/>
    <w:rsid w:val="00CD3297"/>
    <w:rsid w:val="00CD60F3"/>
    <w:rsid w:val="00CE1FCD"/>
    <w:rsid w:val="00CE45CA"/>
    <w:rsid w:val="00CE68BC"/>
    <w:rsid w:val="00CE6B47"/>
    <w:rsid w:val="00CF06A0"/>
    <w:rsid w:val="00CF1130"/>
    <w:rsid w:val="00CF15A1"/>
    <w:rsid w:val="00CF2E42"/>
    <w:rsid w:val="00CF583A"/>
    <w:rsid w:val="00D026AC"/>
    <w:rsid w:val="00D0548A"/>
    <w:rsid w:val="00D05C49"/>
    <w:rsid w:val="00D06DFC"/>
    <w:rsid w:val="00D0744D"/>
    <w:rsid w:val="00D1198A"/>
    <w:rsid w:val="00D140FA"/>
    <w:rsid w:val="00D1492A"/>
    <w:rsid w:val="00D1687B"/>
    <w:rsid w:val="00D17E3E"/>
    <w:rsid w:val="00D21442"/>
    <w:rsid w:val="00D21C1F"/>
    <w:rsid w:val="00D25DD2"/>
    <w:rsid w:val="00D267F6"/>
    <w:rsid w:val="00D27D33"/>
    <w:rsid w:val="00D27ECF"/>
    <w:rsid w:val="00D30101"/>
    <w:rsid w:val="00D31542"/>
    <w:rsid w:val="00D31950"/>
    <w:rsid w:val="00D31A0C"/>
    <w:rsid w:val="00D326C2"/>
    <w:rsid w:val="00D32B79"/>
    <w:rsid w:val="00D32D17"/>
    <w:rsid w:val="00D33A20"/>
    <w:rsid w:val="00D33B96"/>
    <w:rsid w:val="00D33BB1"/>
    <w:rsid w:val="00D33D9F"/>
    <w:rsid w:val="00D34D4D"/>
    <w:rsid w:val="00D37FE7"/>
    <w:rsid w:val="00D41E2D"/>
    <w:rsid w:val="00D42EC6"/>
    <w:rsid w:val="00D43AC3"/>
    <w:rsid w:val="00D465AE"/>
    <w:rsid w:val="00D4714A"/>
    <w:rsid w:val="00D47C6E"/>
    <w:rsid w:val="00D55908"/>
    <w:rsid w:val="00D55F01"/>
    <w:rsid w:val="00D565F0"/>
    <w:rsid w:val="00D616E5"/>
    <w:rsid w:val="00D61A82"/>
    <w:rsid w:val="00D61CFB"/>
    <w:rsid w:val="00D672E9"/>
    <w:rsid w:val="00D67AC2"/>
    <w:rsid w:val="00D67F20"/>
    <w:rsid w:val="00D7254C"/>
    <w:rsid w:val="00D73180"/>
    <w:rsid w:val="00D747D7"/>
    <w:rsid w:val="00D77618"/>
    <w:rsid w:val="00D814FD"/>
    <w:rsid w:val="00D81DA5"/>
    <w:rsid w:val="00D823B1"/>
    <w:rsid w:val="00D85B18"/>
    <w:rsid w:val="00D86A57"/>
    <w:rsid w:val="00D91BE2"/>
    <w:rsid w:val="00D92678"/>
    <w:rsid w:val="00D93E94"/>
    <w:rsid w:val="00D9444A"/>
    <w:rsid w:val="00D94563"/>
    <w:rsid w:val="00D94A28"/>
    <w:rsid w:val="00D94B26"/>
    <w:rsid w:val="00D94DF9"/>
    <w:rsid w:val="00D956FF"/>
    <w:rsid w:val="00D976E0"/>
    <w:rsid w:val="00D976F8"/>
    <w:rsid w:val="00DA086E"/>
    <w:rsid w:val="00DA2400"/>
    <w:rsid w:val="00DA2887"/>
    <w:rsid w:val="00DA3A6F"/>
    <w:rsid w:val="00DA5A98"/>
    <w:rsid w:val="00DA6216"/>
    <w:rsid w:val="00DA6F26"/>
    <w:rsid w:val="00DB30F5"/>
    <w:rsid w:val="00DB334E"/>
    <w:rsid w:val="00DB450E"/>
    <w:rsid w:val="00DB458E"/>
    <w:rsid w:val="00DB6020"/>
    <w:rsid w:val="00DB768F"/>
    <w:rsid w:val="00DC01BA"/>
    <w:rsid w:val="00DC076B"/>
    <w:rsid w:val="00DC09A8"/>
    <w:rsid w:val="00DC1712"/>
    <w:rsid w:val="00DC19F8"/>
    <w:rsid w:val="00DC1BF4"/>
    <w:rsid w:val="00DC230C"/>
    <w:rsid w:val="00DC3F75"/>
    <w:rsid w:val="00DC530D"/>
    <w:rsid w:val="00DC5872"/>
    <w:rsid w:val="00DC6125"/>
    <w:rsid w:val="00DC71E8"/>
    <w:rsid w:val="00DD0907"/>
    <w:rsid w:val="00DD1385"/>
    <w:rsid w:val="00DD2DEE"/>
    <w:rsid w:val="00DD3733"/>
    <w:rsid w:val="00DD74EF"/>
    <w:rsid w:val="00DE0B50"/>
    <w:rsid w:val="00DE18F6"/>
    <w:rsid w:val="00DE3011"/>
    <w:rsid w:val="00DE4941"/>
    <w:rsid w:val="00DE536C"/>
    <w:rsid w:val="00DE6099"/>
    <w:rsid w:val="00DE70D1"/>
    <w:rsid w:val="00DE71AD"/>
    <w:rsid w:val="00DF02BA"/>
    <w:rsid w:val="00DF172B"/>
    <w:rsid w:val="00DF2EB7"/>
    <w:rsid w:val="00DF5A94"/>
    <w:rsid w:val="00DF5ACE"/>
    <w:rsid w:val="00DF7C12"/>
    <w:rsid w:val="00E0048C"/>
    <w:rsid w:val="00E023A7"/>
    <w:rsid w:val="00E0325B"/>
    <w:rsid w:val="00E05479"/>
    <w:rsid w:val="00E10B76"/>
    <w:rsid w:val="00E13C89"/>
    <w:rsid w:val="00E1451D"/>
    <w:rsid w:val="00E147C2"/>
    <w:rsid w:val="00E14B11"/>
    <w:rsid w:val="00E157A6"/>
    <w:rsid w:val="00E15806"/>
    <w:rsid w:val="00E161F0"/>
    <w:rsid w:val="00E16E69"/>
    <w:rsid w:val="00E20771"/>
    <w:rsid w:val="00E20FD2"/>
    <w:rsid w:val="00E2184D"/>
    <w:rsid w:val="00E22F83"/>
    <w:rsid w:val="00E240F1"/>
    <w:rsid w:val="00E30008"/>
    <w:rsid w:val="00E30DFA"/>
    <w:rsid w:val="00E32660"/>
    <w:rsid w:val="00E3277A"/>
    <w:rsid w:val="00E32A7C"/>
    <w:rsid w:val="00E3358D"/>
    <w:rsid w:val="00E33631"/>
    <w:rsid w:val="00E349C9"/>
    <w:rsid w:val="00E34B76"/>
    <w:rsid w:val="00E35643"/>
    <w:rsid w:val="00E36EE5"/>
    <w:rsid w:val="00E373D6"/>
    <w:rsid w:val="00E37AA1"/>
    <w:rsid w:val="00E416B5"/>
    <w:rsid w:val="00E423D7"/>
    <w:rsid w:val="00E425FD"/>
    <w:rsid w:val="00E44748"/>
    <w:rsid w:val="00E50379"/>
    <w:rsid w:val="00E515F4"/>
    <w:rsid w:val="00E53BF6"/>
    <w:rsid w:val="00E551E7"/>
    <w:rsid w:val="00E55DC7"/>
    <w:rsid w:val="00E64492"/>
    <w:rsid w:val="00E70175"/>
    <w:rsid w:val="00E70ECD"/>
    <w:rsid w:val="00E73270"/>
    <w:rsid w:val="00E73505"/>
    <w:rsid w:val="00E743F9"/>
    <w:rsid w:val="00E75115"/>
    <w:rsid w:val="00E7529F"/>
    <w:rsid w:val="00E76E45"/>
    <w:rsid w:val="00E7761C"/>
    <w:rsid w:val="00E80ACA"/>
    <w:rsid w:val="00E829D4"/>
    <w:rsid w:val="00E82C99"/>
    <w:rsid w:val="00E870A0"/>
    <w:rsid w:val="00E877AC"/>
    <w:rsid w:val="00E87CB3"/>
    <w:rsid w:val="00E915C1"/>
    <w:rsid w:val="00E95713"/>
    <w:rsid w:val="00E967A9"/>
    <w:rsid w:val="00E97065"/>
    <w:rsid w:val="00E9763E"/>
    <w:rsid w:val="00E979C2"/>
    <w:rsid w:val="00E97B3F"/>
    <w:rsid w:val="00EA329F"/>
    <w:rsid w:val="00EA39B5"/>
    <w:rsid w:val="00EA3CDD"/>
    <w:rsid w:val="00EA3FAF"/>
    <w:rsid w:val="00EA4749"/>
    <w:rsid w:val="00EA4982"/>
    <w:rsid w:val="00EA560C"/>
    <w:rsid w:val="00EA74A2"/>
    <w:rsid w:val="00EA7E38"/>
    <w:rsid w:val="00EB144C"/>
    <w:rsid w:val="00EB2AB4"/>
    <w:rsid w:val="00EB5EFB"/>
    <w:rsid w:val="00EB70C4"/>
    <w:rsid w:val="00EB7CD1"/>
    <w:rsid w:val="00EC02DB"/>
    <w:rsid w:val="00EC065C"/>
    <w:rsid w:val="00EC08CD"/>
    <w:rsid w:val="00EC0ADF"/>
    <w:rsid w:val="00EC1973"/>
    <w:rsid w:val="00EC1ADB"/>
    <w:rsid w:val="00EC35D6"/>
    <w:rsid w:val="00EC5C22"/>
    <w:rsid w:val="00EC6CA2"/>
    <w:rsid w:val="00ED0E3C"/>
    <w:rsid w:val="00ED13CF"/>
    <w:rsid w:val="00ED2C30"/>
    <w:rsid w:val="00ED4C76"/>
    <w:rsid w:val="00ED5FC3"/>
    <w:rsid w:val="00ED6DD7"/>
    <w:rsid w:val="00ED6F41"/>
    <w:rsid w:val="00ED7784"/>
    <w:rsid w:val="00EE079B"/>
    <w:rsid w:val="00EE0DD8"/>
    <w:rsid w:val="00EE60C7"/>
    <w:rsid w:val="00EE6CE0"/>
    <w:rsid w:val="00EE6FFB"/>
    <w:rsid w:val="00EF07B1"/>
    <w:rsid w:val="00EF1706"/>
    <w:rsid w:val="00EF468D"/>
    <w:rsid w:val="00EF491E"/>
    <w:rsid w:val="00EF4AAF"/>
    <w:rsid w:val="00EF586B"/>
    <w:rsid w:val="00EF5A4C"/>
    <w:rsid w:val="00EF5C5B"/>
    <w:rsid w:val="00EF62A9"/>
    <w:rsid w:val="00F0053B"/>
    <w:rsid w:val="00F019B6"/>
    <w:rsid w:val="00F02155"/>
    <w:rsid w:val="00F0272B"/>
    <w:rsid w:val="00F12AC1"/>
    <w:rsid w:val="00F13EBE"/>
    <w:rsid w:val="00F1401D"/>
    <w:rsid w:val="00F16226"/>
    <w:rsid w:val="00F1792A"/>
    <w:rsid w:val="00F20332"/>
    <w:rsid w:val="00F20B67"/>
    <w:rsid w:val="00F20F10"/>
    <w:rsid w:val="00F24F79"/>
    <w:rsid w:val="00F2562C"/>
    <w:rsid w:val="00F26C0B"/>
    <w:rsid w:val="00F2771C"/>
    <w:rsid w:val="00F277B8"/>
    <w:rsid w:val="00F3008C"/>
    <w:rsid w:val="00F3020E"/>
    <w:rsid w:val="00F3203A"/>
    <w:rsid w:val="00F336C1"/>
    <w:rsid w:val="00F400E3"/>
    <w:rsid w:val="00F4082E"/>
    <w:rsid w:val="00F43166"/>
    <w:rsid w:val="00F44CDB"/>
    <w:rsid w:val="00F459C0"/>
    <w:rsid w:val="00F46DB7"/>
    <w:rsid w:val="00F50E6F"/>
    <w:rsid w:val="00F5153A"/>
    <w:rsid w:val="00F5193D"/>
    <w:rsid w:val="00F52D4D"/>
    <w:rsid w:val="00F52ED9"/>
    <w:rsid w:val="00F55715"/>
    <w:rsid w:val="00F56A27"/>
    <w:rsid w:val="00F60CF5"/>
    <w:rsid w:val="00F6239E"/>
    <w:rsid w:val="00F625AF"/>
    <w:rsid w:val="00F62935"/>
    <w:rsid w:val="00F63516"/>
    <w:rsid w:val="00F63A3C"/>
    <w:rsid w:val="00F63BED"/>
    <w:rsid w:val="00F65C87"/>
    <w:rsid w:val="00F65F1E"/>
    <w:rsid w:val="00F66E65"/>
    <w:rsid w:val="00F67005"/>
    <w:rsid w:val="00F670BF"/>
    <w:rsid w:val="00F70183"/>
    <w:rsid w:val="00F70F47"/>
    <w:rsid w:val="00F70F8C"/>
    <w:rsid w:val="00F72408"/>
    <w:rsid w:val="00F740DA"/>
    <w:rsid w:val="00F7545E"/>
    <w:rsid w:val="00F7654B"/>
    <w:rsid w:val="00F76C07"/>
    <w:rsid w:val="00F81AAD"/>
    <w:rsid w:val="00F8315F"/>
    <w:rsid w:val="00F831E9"/>
    <w:rsid w:val="00F837EC"/>
    <w:rsid w:val="00F83852"/>
    <w:rsid w:val="00F86E2E"/>
    <w:rsid w:val="00F87192"/>
    <w:rsid w:val="00F8721C"/>
    <w:rsid w:val="00F87750"/>
    <w:rsid w:val="00F9137E"/>
    <w:rsid w:val="00F91E6D"/>
    <w:rsid w:val="00F94142"/>
    <w:rsid w:val="00F941B0"/>
    <w:rsid w:val="00F95673"/>
    <w:rsid w:val="00FA03B5"/>
    <w:rsid w:val="00FA2109"/>
    <w:rsid w:val="00FA4597"/>
    <w:rsid w:val="00FA5F27"/>
    <w:rsid w:val="00FA77CC"/>
    <w:rsid w:val="00FB0C0A"/>
    <w:rsid w:val="00FB1A33"/>
    <w:rsid w:val="00FB569D"/>
    <w:rsid w:val="00FB64AF"/>
    <w:rsid w:val="00FB7A95"/>
    <w:rsid w:val="00FC4E33"/>
    <w:rsid w:val="00FC5F20"/>
    <w:rsid w:val="00FC635B"/>
    <w:rsid w:val="00FC65A4"/>
    <w:rsid w:val="00FC7681"/>
    <w:rsid w:val="00FD0661"/>
    <w:rsid w:val="00FD335F"/>
    <w:rsid w:val="00FD52B3"/>
    <w:rsid w:val="00FD6C78"/>
    <w:rsid w:val="00FD7D78"/>
    <w:rsid w:val="00FE013C"/>
    <w:rsid w:val="00FE05B0"/>
    <w:rsid w:val="00FE07F5"/>
    <w:rsid w:val="00FE2465"/>
    <w:rsid w:val="00FE3380"/>
    <w:rsid w:val="00FE66DD"/>
    <w:rsid w:val="00FF12B2"/>
    <w:rsid w:val="00FF1E15"/>
    <w:rsid w:val="00FF43A1"/>
    <w:rsid w:val="00FF6166"/>
    <w:rsid w:val="00FF679E"/>
    <w:rsid w:val="00FF6ECF"/>
    <w:rsid w:val="00FF7AD1"/>
    <w:rsid w:val="18128C4B"/>
    <w:rsid w:val="46E78688"/>
    <w:rsid w:val="6339171F"/>
    <w:rsid w:val="691F69E1"/>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FC59B3"/>
  <w15:docId w15:val="{5E6C1EC3-1324-4AB4-93A0-8417206C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51D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pPr>
    <w:rPr>
      <w:rFonts w:ascii="Arial" w:hAnsi="Arial" w:cs="Arial"/>
      <w:sz w:val="22"/>
      <w:szCs w:val="24"/>
      <w:lang w:val="en-GB" w:eastAsia="en-US"/>
    </w:rPr>
  </w:style>
  <w:style w:type="paragraph" w:styleId="Heading1">
    <w:name w:val="heading 1"/>
    <w:basedOn w:val="BodyText"/>
    <w:next w:val="BodyText"/>
    <w:link w:val="Heading1Char"/>
    <w:qFormat/>
    <w:rsid w:val="007005AC"/>
    <w:pPr>
      <w:keepNext/>
      <w:keepLines/>
      <w:numPr>
        <w:numId w:val="5"/>
      </w:numPr>
      <w:spacing w:before="240"/>
      <w:jc w:val="left"/>
      <w:outlineLvl w:val="0"/>
    </w:pPr>
    <w:rPr>
      <w:rFonts w:ascii="Arial Bold" w:hAnsi="Arial Bold"/>
      <w:b/>
      <w:caps/>
      <w:sz w:val="24"/>
    </w:rPr>
  </w:style>
  <w:style w:type="paragraph" w:styleId="Heading2">
    <w:name w:val="heading 2"/>
    <w:basedOn w:val="Heading1"/>
    <w:next w:val="BodyText"/>
    <w:link w:val="Heading2Char"/>
    <w:qFormat/>
    <w:rsid w:val="007005AC"/>
    <w:pPr>
      <w:numPr>
        <w:ilvl w:val="1"/>
      </w:numPr>
      <w:outlineLvl w:val="1"/>
    </w:pPr>
    <w:rPr>
      <w:sz w:val="22"/>
    </w:rPr>
  </w:style>
  <w:style w:type="paragraph" w:styleId="Heading3">
    <w:name w:val="heading 3"/>
    <w:basedOn w:val="Heading2"/>
    <w:next w:val="BodyText"/>
    <w:link w:val="Heading3Char"/>
    <w:qFormat/>
    <w:rsid w:val="007005AC"/>
    <w:pPr>
      <w:numPr>
        <w:ilvl w:val="2"/>
      </w:numPr>
      <w:outlineLvl w:val="2"/>
    </w:pPr>
    <w:rPr>
      <w:caps w:val="0"/>
    </w:rPr>
  </w:style>
  <w:style w:type="paragraph" w:styleId="Heading4">
    <w:name w:val="heading 4"/>
    <w:basedOn w:val="Heading3"/>
    <w:next w:val="BodyText"/>
    <w:link w:val="Heading4Char"/>
    <w:qFormat/>
    <w:rsid w:val="002251D6"/>
    <w:pPr>
      <w:numPr>
        <w:ilvl w:val="3"/>
      </w:numPr>
      <w:outlineLvl w:val="3"/>
    </w:pPr>
  </w:style>
  <w:style w:type="paragraph" w:styleId="Heading5">
    <w:name w:val="heading 5"/>
    <w:basedOn w:val="Heading4"/>
    <w:next w:val="BodyText"/>
    <w:link w:val="Heading5Char"/>
    <w:qFormat/>
    <w:rsid w:val="002251D6"/>
    <w:pPr>
      <w:numPr>
        <w:ilvl w:val="4"/>
      </w:numPr>
      <w:outlineLvl w:val="4"/>
    </w:pPr>
  </w:style>
  <w:style w:type="paragraph" w:styleId="Heading6">
    <w:name w:val="heading 6"/>
    <w:basedOn w:val="Heading5"/>
    <w:next w:val="BodyText2"/>
    <w:link w:val="Heading6Char"/>
    <w:qFormat/>
    <w:rsid w:val="002251D6"/>
    <w:pPr>
      <w:keepNext w:val="0"/>
      <w:numPr>
        <w:ilvl w:val="5"/>
      </w:numPr>
      <w:spacing w:before="0"/>
      <w:jc w:val="both"/>
      <w:outlineLvl w:val="5"/>
    </w:pPr>
    <w:rPr>
      <w:rFonts w:ascii="Arial" w:hAnsi="Arial"/>
      <w:b w:val="0"/>
    </w:rPr>
  </w:style>
  <w:style w:type="paragraph" w:styleId="Heading7">
    <w:name w:val="heading 7"/>
    <w:basedOn w:val="Heading6"/>
    <w:next w:val="BodyText3"/>
    <w:link w:val="Heading7Char"/>
    <w:qFormat/>
    <w:rsid w:val="002251D6"/>
    <w:pPr>
      <w:numPr>
        <w:ilvl w:val="6"/>
      </w:numPr>
      <w:outlineLvl w:val="6"/>
    </w:pPr>
  </w:style>
  <w:style w:type="paragraph" w:styleId="Heading8">
    <w:name w:val="heading 8"/>
    <w:basedOn w:val="Heading7"/>
    <w:link w:val="Heading8Char"/>
    <w:qFormat/>
    <w:rsid w:val="002251D6"/>
    <w:pPr>
      <w:numPr>
        <w:ilvl w:val="7"/>
      </w:numPr>
      <w:outlineLvl w:val="7"/>
    </w:pPr>
  </w:style>
  <w:style w:type="paragraph" w:styleId="Heading9">
    <w:name w:val="heading 9"/>
    <w:aliases w:val="Char, Char"/>
    <w:basedOn w:val="Heading8"/>
    <w:link w:val="Heading9Char"/>
    <w:qFormat/>
    <w:rsid w:val="002251D6"/>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1">
    <w:name w:val="Appendix 1"/>
    <w:basedOn w:val="BodyText"/>
    <w:next w:val="BodyText"/>
    <w:rsid w:val="007005AC"/>
    <w:pPr>
      <w:keepNext/>
      <w:keepLines/>
      <w:pageBreakBefore/>
      <w:numPr>
        <w:numId w:val="1"/>
      </w:numPr>
      <w:jc w:val="left"/>
      <w:outlineLvl w:val="0"/>
    </w:pPr>
    <w:rPr>
      <w:rFonts w:ascii="Arial Bold" w:hAnsi="Arial Bold"/>
      <w:b/>
      <w:caps/>
      <w:sz w:val="24"/>
    </w:rPr>
  </w:style>
  <w:style w:type="paragraph" w:customStyle="1" w:styleId="Appendix2">
    <w:name w:val="Appendix 2"/>
    <w:basedOn w:val="Appendix1"/>
    <w:next w:val="BodyText"/>
    <w:rsid w:val="002251D6"/>
    <w:pPr>
      <w:pageBreakBefore w:val="0"/>
      <w:numPr>
        <w:ilvl w:val="1"/>
      </w:numPr>
      <w:spacing w:before="360"/>
      <w:outlineLvl w:val="1"/>
    </w:pPr>
    <w:rPr>
      <w:sz w:val="22"/>
    </w:rPr>
  </w:style>
  <w:style w:type="paragraph" w:customStyle="1" w:styleId="Appendix3">
    <w:name w:val="Appendix 3"/>
    <w:basedOn w:val="Appendix2"/>
    <w:next w:val="BodyText"/>
    <w:rsid w:val="002251D6"/>
    <w:pPr>
      <w:numPr>
        <w:ilvl w:val="2"/>
      </w:numPr>
      <w:spacing w:before="280"/>
      <w:outlineLvl w:val="2"/>
    </w:pPr>
    <w:rPr>
      <w:caps w:val="0"/>
    </w:rPr>
  </w:style>
  <w:style w:type="paragraph" w:customStyle="1" w:styleId="Appendix4">
    <w:name w:val="Appendix 4"/>
    <w:basedOn w:val="Appendix3"/>
    <w:next w:val="BodyText"/>
    <w:rsid w:val="002251D6"/>
    <w:pPr>
      <w:numPr>
        <w:ilvl w:val="3"/>
      </w:numPr>
      <w:outlineLvl w:val="3"/>
    </w:pPr>
  </w:style>
  <w:style w:type="paragraph" w:customStyle="1" w:styleId="Appendix5">
    <w:name w:val="Appendix 5"/>
    <w:basedOn w:val="Appendix4"/>
    <w:next w:val="BodyText"/>
    <w:rsid w:val="002251D6"/>
    <w:pPr>
      <w:numPr>
        <w:ilvl w:val="4"/>
      </w:numPr>
      <w:outlineLvl w:val="4"/>
    </w:pPr>
  </w:style>
  <w:style w:type="paragraph" w:customStyle="1" w:styleId="Appendix6">
    <w:name w:val="Appendix 6"/>
    <w:basedOn w:val="Appendix5"/>
    <w:next w:val="BodyText2"/>
    <w:rsid w:val="002251D6"/>
    <w:pPr>
      <w:keepNext w:val="0"/>
      <w:numPr>
        <w:ilvl w:val="5"/>
      </w:numPr>
      <w:spacing w:before="0"/>
      <w:jc w:val="both"/>
      <w:outlineLvl w:val="5"/>
    </w:pPr>
    <w:rPr>
      <w:rFonts w:ascii="Arial" w:hAnsi="Arial"/>
      <w:b w:val="0"/>
    </w:rPr>
  </w:style>
  <w:style w:type="paragraph" w:customStyle="1" w:styleId="Appendix7">
    <w:name w:val="Appendix 7"/>
    <w:basedOn w:val="Appendix6"/>
    <w:next w:val="BodyText3"/>
    <w:rsid w:val="002251D6"/>
    <w:pPr>
      <w:numPr>
        <w:ilvl w:val="6"/>
      </w:numPr>
      <w:outlineLvl w:val="6"/>
    </w:pPr>
  </w:style>
  <w:style w:type="paragraph" w:customStyle="1" w:styleId="Appendix8">
    <w:name w:val="Appendix 8"/>
    <w:basedOn w:val="Appendix7"/>
    <w:rsid w:val="002251D6"/>
    <w:pPr>
      <w:numPr>
        <w:ilvl w:val="7"/>
      </w:numPr>
      <w:outlineLvl w:val="7"/>
    </w:pPr>
  </w:style>
  <w:style w:type="paragraph" w:customStyle="1" w:styleId="Appendix9">
    <w:name w:val="Appendix 9"/>
    <w:basedOn w:val="Appendix8"/>
    <w:rsid w:val="002251D6"/>
    <w:pPr>
      <w:numPr>
        <w:ilvl w:val="8"/>
      </w:numPr>
      <w:outlineLvl w:val="8"/>
    </w:pPr>
  </w:style>
  <w:style w:type="paragraph" w:customStyle="1" w:styleId="Bullet1">
    <w:name w:val="Bullet 1"/>
    <w:basedOn w:val="BodyText"/>
    <w:rsid w:val="002251D6"/>
    <w:pPr>
      <w:numPr>
        <w:numId w:val="3"/>
      </w:numPr>
      <w:tabs>
        <w:tab w:val="left" w:pos="397"/>
      </w:tabs>
    </w:pPr>
  </w:style>
  <w:style w:type="paragraph" w:customStyle="1" w:styleId="Bullet1Indent">
    <w:name w:val="Bullet 1 Indent"/>
    <w:basedOn w:val="BodyText"/>
    <w:rsid w:val="002251D6"/>
    <w:pPr>
      <w:numPr>
        <w:numId w:val="4"/>
      </w:numPr>
      <w:tabs>
        <w:tab w:val="left" w:pos="907"/>
      </w:tabs>
    </w:pPr>
  </w:style>
  <w:style w:type="paragraph" w:customStyle="1" w:styleId="Bullet2">
    <w:name w:val="Bullet 2"/>
    <w:basedOn w:val="Bullet1"/>
    <w:rsid w:val="002251D6"/>
    <w:pPr>
      <w:numPr>
        <w:ilvl w:val="1"/>
      </w:numPr>
      <w:tabs>
        <w:tab w:val="left" w:pos="907"/>
      </w:tabs>
    </w:pPr>
  </w:style>
  <w:style w:type="paragraph" w:customStyle="1" w:styleId="Bullet2Indent">
    <w:name w:val="Bullet 2 Indent"/>
    <w:basedOn w:val="Bullet1Indent"/>
    <w:rsid w:val="002251D6"/>
    <w:pPr>
      <w:numPr>
        <w:ilvl w:val="1"/>
      </w:numPr>
      <w:tabs>
        <w:tab w:val="left" w:pos="1304"/>
      </w:tabs>
    </w:pPr>
  </w:style>
  <w:style w:type="paragraph" w:customStyle="1" w:styleId="Bullet3">
    <w:name w:val="Bullet 3"/>
    <w:basedOn w:val="Bullet2"/>
    <w:rsid w:val="002251D6"/>
    <w:pPr>
      <w:numPr>
        <w:ilvl w:val="2"/>
      </w:numPr>
      <w:tabs>
        <w:tab w:val="left" w:pos="1304"/>
      </w:tabs>
    </w:pPr>
  </w:style>
  <w:style w:type="paragraph" w:customStyle="1" w:styleId="Bullet3Indent">
    <w:name w:val="Bullet 3 Indent"/>
    <w:basedOn w:val="Bullet2Indent"/>
    <w:rsid w:val="002251D6"/>
    <w:pPr>
      <w:numPr>
        <w:ilvl w:val="2"/>
      </w:numPr>
      <w:tabs>
        <w:tab w:val="left" w:pos="1701"/>
      </w:tabs>
    </w:pPr>
  </w:style>
  <w:style w:type="paragraph" w:customStyle="1" w:styleId="Bullet4">
    <w:name w:val="Bullet 4"/>
    <w:basedOn w:val="Bullet3"/>
    <w:rsid w:val="002251D6"/>
    <w:pPr>
      <w:numPr>
        <w:ilvl w:val="3"/>
      </w:numPr>
      <w:tabs>
        <w:tab w:val="left" w:pos="1701"/>
      </w:tabs>
    </w:pPr>
  </w:style>
  <w:style w:type="paragraph" w:customStyle="1" w:styleId="Bullet4Indent">
    <w:name w:val="Bullet 4 Indent"/>
    <w:basedOn w:val="Bullet3Indent"/>
    <w:rsid w:val="002251D6"/>
    <w:pPr>
      <w:numPr>
        <w:ilvl w:val="3"/>
      </w:numPr>
      <w:tabs>
        <w:tab w:val="left" w:pos="2098"/>
      </w:tabs>
    </w:pPr>
  </w:style>
  <w:style w:type="paragraph" w:customStyle="1" w:styleId="Bullet5">
    <w:name w:val="Bullet 5"/>
    <w:basedOn w:val="Bullet4"/>
    <w:rsid w:val="002251D6"/>
    <w:pPr>
      <w:numPr>
        <w:ilvl w:val="4"/>
      </w:numPr>
      <w:tabs>
        <w:tab w:val="left" w:pos="2098"/>
      </w:tabs>
    </w:pPr>
  </w:style>
  <w:style w:type="paragraph" w:customStyle="1" w:styleId="Bullet5Indent">
    <w:name w:val="Bullet 5 Indent"/>
    <w:basedOn w:val="Bullet4Indent"/>
    <w:rsid w:val="002251D6"/>
    <w:pPr>
      <w:numPr>
        <w:ilvl w:val="4"/>
      </w:numPr>
      <w:tabs>
        <w:tab w:val="left" w:pos="2494"/>
      </w:tabs>
      <w:ind w:hanging="397"/>
    </w:pPr>
  </w:style>
  <w:style w:type="paragraph" w:customStyle="1" w:styleId="Bullet6">
    <w:name w:val="Bullet 6"/>
    <w:basedOn w:val="Bullet5"/>
    <w:rsid w:val="002251D6"/>
    <w:pPr>
      <w:numPr>
        <w:ilvl w:val="5"/>
      </w:numPr>
      <w:tabs>
        <w:tab w:val="left" w:pos="2494"/>
      </w:tabs>
      <w:ind w:hanging="397"/>
    </w:pPr>
  </w:style>
  <w:style w:type="paragraph" w:customStyle="1" w:styleId="Bullet6Indent">
    <w:name w:val="Bullet 6 Indent"/>
    <w:basedOn w:val="Bullet5Indent"/>
    <w:rsid w:val="002251D6"/>
    <w:pPr>
      <w:numPr>
        <w:ilvl w:val="5"/>
      </w:numPr>
      <w:tabs>
        <w:tab w:val="left" w:pos="2891"/>
      </w:tabs>
    </w:pPr>
  </w:style>
  <w:style w:type="paragraph" w:customStyle="1" w:styleId="CaptionTable">
    <w:name w:val="Caption Table"/>
    <w:basedOn w:val="Caption"/>
    <w:next w:val="BodyText"/>
    <w:rsid w:val="002251D6"/>
    <w:pPr>
      <w:keepNext/>
      <w:spacing w:before="240" w:after="120"/>
    </w:pPr>
  </w:style>
  <w:style w:type="paragraph" w:customStyle="1" w:styleId="ListOutline">
    <w:name w:val="List Outline"/>
    <w:basedOn w:val="List"/>
    <w:rsid w:val="002251D6"/>
    <w:pPr>
      <w:numPr>
        <w:numId w:val="8"/>
      </w:numPr>
    </w:pPr>
  </w:style>
  <w:style w:type="paragraph" w:customStyle="1" w:styleId="ListOutline2">
    <w:name w:val="List Outline 2"/>
    <w:basedOn w:val="ListOutline"/>
    <w:rsid w:val="002251D6"/>
    <w:pPr>
      <w:numPr>
        <w:ilvl w:val="1"/>
      </w:numPr>
    </w:pPr>
  </w:style>
  <w:style w:type="paragraph" w:customStyle="1" w:styleId="ListOutline3">
    <w:name w:val="List Outline 3"/>
    <w:basedOn w:val="ListOutline2"/>
    <w:rsid w:val="002251D6"/>
    <w:pPr>
      <w:numPr>
        <w:ilvl w:val="2"/>
      </w:numPr>
    </w:pPr>
  </w:style>
  <w:style w:type="paragraph" w:customStyle="1" w:styleId="ListOutline4">
    <w:name w:val="List Outline 4"/>
    <w:basedOn w:val="ListOutline3"/>
    <w:rsid w:val="002251D6"/>
    <w:pPr>
      <w:numPr>
        <w:ilvl w:val="3"/>
      </w:numPr>
    </w:pPr>
  </w:style>
  <w:style w:type="paragraph" w:customStyle="1" w:styleId="ListOutline5">
    <w:name w:val="List Outline 5"/>
    <w:basedOn w:val="ListOutline4"/>
    <w:rsid w:val="002251D6"/>
    <w:pPr>
      <w:numPr>
        <w:ilvl w:val="4"/>
      </w:numPr>
    </w:pPr>
  </w:style>
  <w:style w:type="paragraph" w:customStyle="1" w:styleId="Quote1">
    <w:name w:val="Quote 1"/>
    <w:basedOn w:val="BodyText"/>
    <w:next w:val="BodyText"/>
    <w:rsid w:val="002251D6"/>
    <w:pPr>
      <w:ind w:left="397"/>
    </w:pPr>
    <w:rPr>
      <w:sz w:val="20"/>
    </w:rPr>
  </w:style>
  <w:style w:type="paragraph" w:customStyle="1" w:styleId="Quote2">
    <w:name w:val="Quote 2"/>
    <w:basedOn w:val="Quote1"/>
    <w:next w:val="BodyText"/>
    <w:rsid w:val="002251D6"/>
    <w:pPr>
      <w:ind w:left="907"/>
    </w:pPr>
  </w:style>
  <w:style w:type="paragraph" w:customStyle="1" w:styleId="Quote3">
    <w:name w:val="Quote 3"/>
    <w:basedOn w:val="Quote2"/>
    <w:next w:val="BodyText"/>
    <w:rsid w:val="002251D6"/>
    <w:pPr>
      <w:ind w:left="1304"/>
    </w:pPr>
  </w:style>
  <w:style w:type="paragraph" w:customStyle="1" w:styleId="Reference">
    <w:name w:val="Reference"/>
    <w:basedOn w:val="BodyText"/>
    <w:qFormat/>
    <w:rsid w:val="002251D6"/>
    <w:pPr>
      <w:numPr>
        <w:numId w:val="9"/>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pPr>
  </w:style>
  <w:style w:type="paragraph" w:customStyle="1" w:styleId="SubtitleLeft">
    <w:name w:val="Subtitle Left"/>
    <w:basedOn w:val="Subtitle"/>
    <w:next w:val="BodyText"/>
    <w:rsid w:val="002251D6"/>
    <w:pPr>
      <w:jc w:val="left"/>
    </w:pPr>
  </w:style>
  <w:style w:type="paragraph" w:customStyle="1" w:styleId="TableBodyCentre">
    <w:name w:val="Table Body Centre"/>
    <w:basedOn w:val="TableBodyLeft"/>
    <w:link w:val="TableBodyCentreChar"/>
    <w:rsid w:val="002251D6"/>
    <w:pPr>
      <w:jc w:val="center"/>
    </w:pPr>
  </w:style>
  <w:style w:type="paragraph" w:customStyle="1" w:styleId="TableBodyLeft">
    <w:name w:val="Table Body Left"/>
    <w:basedOn w:val="BodyText"/>
    <w:link w:val="TableBodyLeftChar"/>
    <w:rsid w:val="007F1B15"/>
    <w:pPr>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s>
      <w:spacing w:before="60" w:after="60"/>
      <w:jc w:val="left"/>
    </w:pPr>
    <w:rPr>
      <w:sz w:val="20"/>
    </w:rPr>
  </w:style>
  <w:style w:type="paragraph" w:customStyle="1" w:styleId="TableBodyRight">
    <w:name w:val="Table Body Right"/>
    <w:basedOn w:val="TableBodyLeft"/>
    <w:rsid w:val="002251D6"/>
    <w:pPr>
      <w:jc w:val="right"/>
    </w:pPr>
  </w:style>
  <w:style w:type="paragraph" w:customStyle="1" w:styleId="TableBullet1">
    <w:name w:val="Table Bullet 1"/>
    <w:basedOn w:val="TableBodyLeft"/>
    <w:rsid w:val="002251D6"/>
    <w:pPr>
      <w:numPr>
        <w:numId w:val="11"/>
      </w:numPr>
      <w:tabs>
        <w:tab w:val="left" w:pos="397"/>
      </w:tabs>
    </w:pPr>
  </w:style>
  <w:style w:type="paragraph" w:customStyle="1" w:styleId="TableBullet1Indent">
    <w:name w:val="Table Bullet 1 Indent"/>
    <w:basedOn w:val="TableBullet1"/>
    <w:rsid w:val="002251D6"/>
    <w:pPr>
      <w:numPr>
        <w:ilvl w:val="1"/>
      </w:numPr>
      <w:tabs>
        <w:tab w:val="left" w:pos="794"/>
      </w:tabs>
    </w:pPr>
  </w:style>
  <w:style w:type="paragraph" w:customStyle="1" w:styleId="TableBullet2">
    <w:name w:val="Table Bullet 2"/>
    <w:basedOn w:val="TableBullet1"/>
    <w:rsid w:val="002251D6"/>
    <w:pPr>
      <w:numPr>
        <w:ilvl w:val="2"/>
      </w:numPr>
      <w:tabs>
        <w:tab w:val="left" w:pos="794"/>
      </w:tabs>
    </w:pPr>
  </w:style>
  <w:style w:type="paragraph" w:customStyle="1" w:styleId="TableBullet2Indent">
    <w:name w:val="Table Bullet 2 Indent"/>
    <w:basedOn w:val="TableBullet1Indent"/>
    <w:rsid w:val="002251D6"/>
    <w:pPr>
      <w:numPr>
        <w:ilvl w:val="3"/>
      </w:numPr>
      <w:tabs>
        <w:tab w:val="left" w:pos="1191"/>
      </w:tabs>
    </w:pPr>
  </w:style>
  <w:style w:type="paragraph" w:customStyle="1" w:styleId="TableBullet3">
    <w:name w:val="Table Bullet 3"/>
    <w:basedOn w:val="TableBullet2"/>
    <w:rsid w:val="002251D6"/>
    <w:pPr>
      <w:numPr>
        <w:ilvl w:val="4"/>
      </w:numPr>
      <w:tabs>
        <w:tab w:val="left" w:pos="1191"/>
      </w:tabs>
    </w:pPr>
  </w:style>
  <w:style w:type="paragraph" w:customStyle="1" w:styleId="TableBullet3Indent">
    <w:name w:val="Table Bullet 3 Indent"/>
    <w:basedOn w:val="TableBullet2Indent"/>
    <w:rsid w:val="002251D6"/>
    <w:pPr>
      <w:numPr>
        <w:ilvl w:val="0"/>
        <w:numId w:val="0"/>
      </w:numPr>
      <w:tabs>
        <w:tab w:val="left" w:pos="397"/>
      </w:tabs>
      <w:ind w:left="1587" w:hanging="397"/>
    </w:pPr>
  </w:style>
  <w:style w:type="paragraph" w:customStyle="1" w:styleId="TableBullet4">
    <w:name w:val="Table Bullet 4"/>
    <w:basedOn w:val="TableBullet3"/>
    <w:rsid w:val="002251D6"/>
    <w:pPr>
      <w:numPr>
        <w:ilvl w:val="6"/>
      </w:numPr>
      <w:tabs>
        <w:tab w:val="left" w:pos="1587"/>
      </w:tabs>
      <w:ind w:hanging="397"/>
    </w:pPr>
  </w:style>
  <w:style w:type="paragraph" w:customStyle="1" w:styleId="TableBullet4Indent">
    <w:name w:val="Table Bullet 4 Indent"/>
    <w:basedOn w:val="TableBullet3Indent"/>
    <w:rsid w:val="002251D6"/>
    <w:pPr>
      <w:numPr>
        <w:ilvl w:val="7"/>
      </w:numPr>
      <w:ind w:left="1587" w:hanging="397"/>
    </w:pPr>
  </w:style>
  <w:style w:type="paragraph" w:customStyle="1" w:styleId="TableHeading">
    <w:name w:val="Table Heading"/>
    <w:basedOn w:val="TableBodyLeft"/>
    <w:uiPriority w:val="99"/>
    <w:rsid w:val="002251D6"/>
    <w:pPr>
      <w:keepNext/>
      <w:jc w:val="center"/>
    </w:pPr>
    <w:rPr>
      <w:rFonts w:ascii="Arial Bold" w:hAnsi="Arial Bold"/>
      <w:b/>
    </w:rPr>
  </w:style>
  <w:style w:type="paragraph" w:customStyle="1" w:styleId="TableNumbered1">
    <w:name w:val="Table Numbered 1"/>
    <w:basedOn w:val="TableBodyLeft"/>
    <w:rsid w:val="002251D6"/>
    <w:pPr>
      <w:numPr>
        <w:numId w:val="10"/>
      </w:numPr>
      <w:tabs>
        <w:tab w:val="left" w:pos="397"/>
      </w:tabs>
    </w:pPr>
  </w:style>
  <w:style w:type="paragraph" w:customStyle="1" w:styleId="TableNumbered2">
    <w:name w:val="Table Numbered 2"/>
    <w:basedOn w:val="TableNumbered1"/>
    <w:rsid w:val="002251D6"/>
    <w:pPr>
      <w:numPr>
        <w:ilvl w:val="1"/>
      </w:numPr>
      <w:tabs>
        <w:tab w:val="left" w:pos="794"/>
      </w:tabs>
    </w:pPr>
  </w:style>
  <w:style w:type="paragraph" w:customStyle="1" w:styleId="TableNumbered3">
    <w:name w:val="Table Numbered 3"/>
    <w:basedOn w:val="TableNumbered2"/>
    <w:rsid w:val="002251D6"/>
    <w:pPr>
      <w:numPr>
        <w:ilvl w:val="2"/>
      </w:numPr>
      <w:tabs>
        <w:tab w:val="clear" w:pos="1514"/>
      </w:tabs>
    </w:pPr>
  </w:style>
  <w:style w:type="paragraph" w:customStyle="1" w:styleId="TableOutline1">
    <w:name w:val="Table Outline 1"/>
    <w:basedOn w:val="TableBodyLeft"/>
    <w:uiPriority w:val="99"/>
    <w:rsid w:val="002251D6"/>
    <w:pPr>
      <w:numPr>
        <w:numId w:val="12"/>
      </w:numPr>
    </w:pPr>
  </w:style>
  <w:style w:type="paragraph" w:customStyle="1" w:styleId="TableOutline2">
    <w:name w:val="Table Outline 2"/>
    <w:basedOn w:val="TableOutline1"/>
    <w:uiPriority w:val="99"/>
    <w:rsid w:val="002251D6"/>
    <w:pPr>
      <w:numPr>
        <w:ilvl w:val="1"/>
      </w:numPr>
    </w:pPr>
  </w:style>
  <w:style w:type="paragraph" w:customStyle="1" w:styleId="TableOutline3">
    <w:name w:val="Table Outline 3"/>
    <w:basedOn w:val="TableOutline2"/>
    <w:uiPriority w:val="99"/>
    <w:rsid w:val="002251D6"/>
    <w:pPr>
      <w:numPr>
        <w:ilvl w:val="2"/>
      </w:numPr>
    </w:pPr>
  </w:style>
  <w:style w:type="paragraph" w:customStyle="1" w:styleId="TableOutline4">
    <w:name w:val="Table Outline 4"/>
    <w:basedOn w:val="TableOutline3"/>
    <w:uiPriority w:val="99"/>
    <w:rsid w:val="002251D6"/>
    <w:pPr>
      <w:numPr>
        <w:ilvl w:val="3"/>
      </w:numPr>
      <w:ind w:hanging="397"/>
    </w:pPr>
  </w:style>
  <w:style w:type="paragraph" w:customStyle="1" w:styleId="TableOutline5">
    <w:name w:val="Table Outline 5"/>
    <w:basedOn w:val="TableOutline4"/>
    <w:uiPriority w:val="99"/>
    <w:rsid w:val="002251D6"/>
    <w:pPr>
      <w:numPr>
        <w:ilvl w:val="4"/>
      </w:numPr>
    </w:pPr>
  </w:style>
  <w:style w:type="paragraph" w:customStyle="1" w:styleId="TableOutline6">
    <w:name w:val="Table Outline 6"/>
    <w:basedOn w:val="TableOutline5"/>
    <w:uiPriority w:val="99"/>
    <w:rsid w:val="002251D6"/>
    <w:pPr>
      <w:numPr>
        <w:ilvl w:val="5"/>
      </w:numPr>
    </w:pPr>
  </w:style>
  <w:style w:type="paragraph" w:customStyle="1" w:styleId="TableOutline7">
    <w:name w:val="Table Outline 7"/>
    <w:basedOn w:val="TableOutline6"/>
    <w:uiPriority w:val="99"/>
    <w:rsid w:val="002251D6"/>
    <w:pPr>
      <w:numPr>
        <w:ilvl w:val="6"/>
      </w:numPr>
    </w:pPr>
  </w:style>
  <w:style w:type="paragraph" w:customStyle="1" w:styleId="TitleLeft">
    <w:name w:val="Title Left"/>
    <w:basedOn w:val="Title"/>
    <w:next w:val="BodyText"/>
    <w:rsid w:val="002251D6"/>
    <w:pPr>
      <w:jc w:val="left"/>
    </w:pPr>
  </w:style>
  <w:style w:type="paragraph" w:customStyle="1" w:styleId="TitlePage">
    <w:name w:val="Title Page"/>
    <w:basedOn w:val="Normal"/>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pPr>
  </w:style>
  <w:style w:type="paragraph" w:customStyle="1" w:styleId="TitlePageBold">
    <w:name w:val="Title Page Bold"/>
    <w:basedOn w:val="TitlePage"/>
    <w:rsid w:val="002251D6"/>
    <w:rPr>
      <w:rFonts w:ascii="Arial Bold" w:hAnsi="Arial Bold"/>
      <w:b/>
    </w:rPr>
  </w:style>
  <w:style w:type="paragraph" w:customStyle="1" w:styleId="TitlePageBoldCentre">
    <w:name w:val="Title Page Bold Centre"/>
    <w:basedOn w:val="TitlePageBold"/>
    <w:rsid w:val="002251D6"/>
    <w:pPr>
      <w:jc w:val="center"/>
    </w:pPr>
  </w:style>
  <w:style w:type="paragraph" w:customStyle="1" w:styleId="TitlePageSmall">
    <w:name w:val="Title Page Small"/>
    <w:basedOn w:val="TitlePage"/>
    <w:rsid w:val="002251D6"/>
    <w:rPr>
      <w:sz w:val="18"/>
    </w:rPr>
  </w:style>
  <w:style w:type="paragraph" w:customStyle="1" w:styleId="TitlePageSmallCentre">
    <w:name w:val="Title Page Small Centre"/>
    <w:basedOn w:val="TitlePageSmall"/>
    <w:rsid w:val="002251D6"/>
    <w:pPr>
      <w:jc w:val="center"/>
    </w:pPr>
  </w:style>
  <w:style w:type="paragraph" w:styleId="BodyText">
    <w:name w:val="Body Text"/>
    <w:link w:val="BodyTextChar"/>
    <w:rsid w:val="002251D6"/>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pPr>
    <w:rPr>
      <w:rFonts w:ascii="Arial" w:hAnsi="Arial" w:cs="Arial"/>
      <w:sz w:val="22"/>
      <w:lang w:val="en-GB" w:eastAsia="en-US"/>
    </w:rPr>
  </w:style>
  <w:style w:type="paragraph" w:styleId="BodyTextIndent">
    <w:name w:val="Body Text Indent"/>
    <w:basedOn w:val="BodyText"/>
    <w:link w:val="BodyTextIndentChar"/>
    <w:rsid w:val="002251D6"/>
    <w:pPr>
      <w:ind w:left="397"/>
    </w:pPr>
  </w:style>
  <w:style w:type="paragraph" w:styleId="BodyTextIndent2">
    <w:name w:val="Body Text Indent 2"/>
    <w:basedOn w:val="BodyText"/>
    <w:link w:val="BodyTextIndent2Char"/>
    <w:rsid w:val="002251D6"/>
    <w:pPr>
      <w:ind w:left="907"/>
    </w:pPr>
  </w:style>
  <w:style w:type="paragraph" w:styleId="BodyText2">
    <w:name w:val="Body Text 2"/>
    <w:basedOn w:val="BodyTextIndent"/>
    <w:link w:val="BodyText2Char"/>
    <w:uiPriority w:val="99"/>
    <w:rsid w:val="002251D6"/>
  </w:style>
  <w:style w:type="paragraph" w:styleId="BodyText3">
    <w:name w:val="Body Text 3"/>
    <w:basedOn w:val="BodyTextIndent2"/>
    <w:link w:val="BodyText3Char"/>
    <w:uiPriority w:val="99"/>
    <w:rsid w:val="002251D6"/>
  </w:style>
  <w:style w:type="paragraph" w:styleId="BlockText">
    <w:name w:val="Block Text"/>
    <w:basedOn w:val="BodyText"/>
    <w:rsid w:val="002251D6"/>
  </w:style>
  <w:style w:type="paragraph" w:styleId="BodyTextFirstIndent">
    <w:name w:val="Body Text First Indent"/>
    <w:basedOn w:val="BodyTextIndent"/>
    <w:link w:val="BodyTextFirstIndentChar"/>
    <w:rsid w:val="002251D6"/>
  </w:style>
  <w:style w:type="paragraph" w:styleId="BodyTextFirstIndent2">
    <w:name w:val="Body Text First Indent 2"/>
    <w:basedOn w:val="BodyTextIndent2"/>
    <w:link w:val="BodyTextFirstIndent2Char"/>
    <w:rsid w:val="002251D6"/>
  </w:style>
  <w:style w:type="paragraph" w:styleId="Caption">
    <w:name w:val="caption"/>
    <w:aliases w:val="Figure,Beschriftung Char Char,Abbeschriftung,Abb,Abbildungsbeschr.,Marginalie"/>
    <w:basedOn w:val="BodyText"/>
    <w:next w:val="BodyText"/>
    <w:link w:val="CaptionChar"/>
    <w:qFormat/>
    <w:rsid w:val="002251D6"/>
    <w:pPr>
      <w:spacing w:before="120" w:after="240"/>
      <w:jc w:val="center"/>
    </w:pPr>
    <w:rPr>
      <w:rFonts w:ascii="Arial Bold" w:hAnsi="Arial Bold"/>
      <w:b/>
    </w:rPr>
  </w:style>
  <w:style w:type="paragraph" w:styleId="Closing">
    <w:name w:val="Closing"/>
    <w:basedOn w:val="BodyText"/>
    <w:next w:val="BodyText"/>
    <w:link w:val="ClosingChar"/>
    <w:rsid w:val="002251D6"/>
  </w:style>
  <w:style w:type="character" w:styleId="CommentReference">
    <w:name w:val="annotation reference"/>
    <w:rsid w:val="002251D6"/>
    <w:rPr>
      <w:sz w:val="16"/>
      <w:szCs w:val="16"/>
    </w:rPr>
  </w:style>
  <w:style w:type="paragraph" w:styleId="CommentText">
    <w:name w:val="annotation text"/>
    <w:basedOn w:val="BodyText"/>
    <w:next w:val="BodyText"/>
    <w:link w:val="CommentTextChar"/>
    <w:rsid w:val="002251D6"/>
    <w:rPr>
      <w:sz w:val="20"/>
    </w:rPr>
  </w:style>
  <w:style w:type="paragraph" w:styleId="Date">
    <w:name w:val="Date"/>
    <w:basedOn w:val="BodyText"/>
    <w:next w:val="BodyText"/>
    <w:link w:val="DateChar"/>
    <w:rsid w:val="002251D6"/>
  </w:style>
  <w:style w:type="paragraph" w:styleId="E-mailSignature">
    <w:name w:val="E-mail Signature"/>
    <w:basedOn w:val="BodyText"/>
    <w:link w:val="E-mailSignatureChar"/>
    <w:rsid w:val="002251D6"/>
  </w:style>
  <w:style w:type="character" w:styleId="Emphasis">
    <w:name w:val="Emphasis"/>
    <w:qFormat/>
    <w:rsid w:val="002251D6"/>
    <w:rPr>
      <w:b/>
      <w:i w:val="0"/>
      <w:iCs/>
      <w:lang w:val="en-GB"/>
    </w:rPr>
  </w:style>
  <w:style w:type="character" w:styleId="EndnoteReference">
    <w:name w:val="endnote reference"/>
    <w:semiHidden/>
    <w:rsid w:val="002251D6"/>
    <w:rPr>
      <w:vertAlign w:val="superscript"/>
    </w:rPr>
  </w:style>
  <w:style w:type="paragraph" w:styleId="EndnoteText">
    <w:name w:val="endnote text"/>
    <w:basedOn w:val="BodyText"/>
    <w:link w:val="EndnoteTextChar"/>
    <w:semiHidden/>
    <w:rsid w:val="002251D6"/>
    <w:rPr>
      <w:sz w:val="18"/>
    </w:rPr>
  </w:style>
  <w:style w:type="paragraph" w:styleId="Footer">
    <w:name w:val="footer"/>
    <w:basedOn w:val="Header"/>
    <w:link w:val="FooterChar"/>
    <w:uiPriority w:val="99"/>
    <w:rsid w:val="002251D6"/>
    <w:pPr>
      <w:spacing w:before="60"/>
      <w:jc w:val="center"/>
    </w:pPr>
    <w:rPr>
      <w:color w:val="808080"/>
      <w:sz w:val="18"/>
    </w:rPr>
  </w:style>
  <w:style w:type="paragraph" w:styleId="Header">
    <w:name w:val="header"/>
    <w:basedOn w:val="BodyText"/>
    <w:link w:val="HeaderChar"/>
    <w:uiPriority w:val="99"/>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5102"/>
      </w:tabs>
      <w:spacing w:before="20" w:after="0"/>
    </w:pPr>
    <w:rPr>
      <w:sz w:val="20"/>
    </w:rPr>
  </w:style>
  <w:style w:type="character" w:styleId="FootnoteReference">
    <w:name w:val="footnote reference"/>
    <w:semiHidden/>
    <w:rsid w:val="002251D6"/>
    <w:rPr>
      <w:vertAlign w:val="superscript"/>
    </w:rPr>
  </w:style>
  <w:style w:type="paragraph" w:styleId="FootnoteText">
    <w:name w:val="footnote text"/>
    <w:basedOn w:val="BodyText"/>
    <w:link w:val="FootnoteTextChar"/>
    <w:semiHidden/>
    <w:rsid w:val="002251D6"/>
    <w:rPr>
      <w:sz w:val="18"/>
    </w:rPr>
  </w:style>
  <w:style w:type="paragraph" w:styleId="Index1">
    <w:name w:val="index 1"/>
    <w:basedOn w:val="BodyText"/>
    <w:uiPriority w:val="99"/>
    <w:semiHidden/>
    <w:rsid w:val="002251D6"/>
    <w:pPr>
      <w:tabs>
        <w:tab w:val="clear" w:pos="907"/>
        <w:tab w:val="clear" w:pos="10205"/>
        <w:tab w:val="left" w:pos="794"/>
      </w:tabs>
      <w:ind w:left="397" w:hanging="397"/>
    </w:pPr>
  </w:style>
  <w:style w:type="paragraph" w:styleId="Index2">
    <w:name w:val="index 2"/>
    <w:basedOn w:val="Index1"/>
    <w:semiHidden/>
    <w:rsid w:val="002251D6"/>
    <w:pPr>
      <w:ind w:left="794"/>
    </w:pPr>
  </w:style>
  <w:style w:type="paragraph" w:styleId="Index3">
    <w:name w:val="index 3"/>
    <w:basedOn w:val="Index2"/>
    <w:semiHidden/>
    <w:rsid w:val="002251D6"/>
    <w:pPr>
      <w:ind w:left="1191"/>
    </w:pPr>
  </w:style>
  <w:style w:type="paragraph" w:styleId="Index4">
    <w:name w:val="index 4"/>
    <w:basedOn w:val="Index3"/>
    <w:semiHidden/>
    <w:rsid w:val="002251D6"/>
    <w:pPr>
      <w:ind w:left="1587"/>
    </w:pPr>
  </w:style>
  <w:style w:type="paragraph" w:styleId="Index5">
    <w:name w:val="index 5"/>
    <w:basedOn w:val="Index4"/>
    <w:semiHidden/>
    <w:rsid w:val="002251D6"/>
    <w:pPr>
      <w:ind w:left="1984"/>
    </w:pPr>
  </w:style>
  <w:style w:type="paragraph" w:styleId="Index6">
    <w:name w:val="index 6"/>
    <w:basedOn w:val="Index5"/>
    <w:semiHidden/>
    <w:rsid w:val="002251D6"/>
    <w:pPr>
      <w:ind w:left="2381"/>
    </w:pPr>
  </w:style>
  <w:style w:type="paragraph" w:styleId="Index7">
    <w:name w:val="index 7"/>
    <w:basedOn w:val="Index6"/>
    <w:semiHidden/>
    <w:rsid w:val="002251D6"/>
    <w:pPr>
      <w:ind w:left="2778"/>
    </w:pPr>
  </w:style>
  <w:style w:type="paragraph" w:styleId="Index8">
    <w:name w:val="index 8"/>
    <w:basedOn w:val="Index7"/>
    <w:semiHidden/>
    <w:rsid w:val="002251D6"/>
    <w:pPr>
      <w:ind w:left="3175"/>
    </w:pPr>
  </w:style>
  <w:style w:type="paragraph" w:styleId="Index9">
    <w:name w:val="index 9"/>
    <w:basedOn w:val="Index8"/>
    <w:semiHidden/>
    <w:rsid w:val="002251D6"/>
    <w:pPr>
      <w:ind w:left="3572"/>
    </w:pPr>
  </w:style>
  <w:style w:type="paragraph" w:styleId="IndexHeading">
    <w:name w:val="index heading"/>
    <w:basedOn w:val="Title"/>
    <w:next w:val="Index1"/>
    <w:semiHidden/>
    <w:rsid w:val="002251D6"/>
  </w:style>
  <w:style w:type="paragraph" w:styleId="Title">
    <w:name w:val="Title"/>
    <w:basedOn w:val="BodyText"/>
    <w:next w:val="BodyText"/>
    <w:link w:val="TitleChar"/>
    <w:qFormat/>
    <w:rsid w:val="0084792C"/>
    <w:pPr>
      <w:keepNext/>
      <w:keepLines/>
      <w:jc w:val="center"/>
    </w:pPr>
    <w:rPr>
      <w:rFonts w:ascii="Arial Bold" w:hAnsi="Arial Bold"/>
      <w:b/>
      <w:caps/>
      <w:sz w:val="24"/>
    </w:rPr>
  </w:style>
  <w:style w:type="paragraph" w:styleId="List">
    <w:name w:val="List"/>
    <w:basedOn w:val="BodyText"/>
    <w:rsid w:val="002251D6"/>
    <w:pPr>
      <w:tabs>
        <w:tab w:val="clear" w:pos="907"/>
        <w:tab w:val="clear" w:pos="10205"/>
        <w:tab w:val="left" w:pos="794"/>
      </w:tabs>
      <w:ind w:left="397" w:hanging="397"/>
    </w:pPr>
  </w:style>
  <w:style w:type="paragraph" w:styleId="List2">
    <w:name w:val="List 2"/>
    <w:basedOn w:val="List"/>
    <w:rsid w:val="002251D6"/>
    <w:pPr>
      <w:ind w:left="794"/>
    </w:pPr>
  </w:style>
  <w:style w:type="paragraph" w:styleId="List3">
    <w:name w:val="List 3"/>
    <w:basedOn w:val="List2"/>
    <w:rsid w:val="002251D6"/>
    <w:pPr>
      <w:ind w:left="1304" w:hanging="510"/>
    </w:pPr>
  </w:style>
  <w:style w:type="paragraph" w:styleId="List4">
    <w:name w:val="List 4"/>
    <w:basedOn w:val="List3"/>
    <w:rsid w:val="002251D6"/>
    <w:pPr>
      <w:ind w:left="1701" w:hanging="397"/>
    </w:pPr>
  </w:style>
  <w:style w:type="paragraph" w:styleId="List5">
    <w:name w:val="List 5"/>
    <w:basedOn w:val="List4"/>
    <w:rsid w:val="002251D6"/>
    <w:pPr>
      <w:ind w:left="2098"/>
    </w:pPr>
  </w:style>
  <w:style w:type="paragraph" w:styleId="ListBullet">
    <w:name w:val="List Bullet"/>
    <w:basedOn w:val="List"/>
    <w:uiPriority w:val="99"/>
    <w:rsid w:val="002251D6"/>
    <w:pPr>
      <w:numPr>
        <w:numId w:val="6"/>
      </w:numPr>
      <w:tabs>
        <w:tab w:val="left" w:pos="794"/>
      </w:tabs>
    </w:pPr>
  </w:style>
  <w:style w:type="paragraph" w:styleId="ListBullet5">
    <w:name w:val="List Bullet 5"/>
    <w:basedOn w:val="ListBullet4"/>
    <w:rsid w:val="002251D6"/>
    <w:pPr>
      <w:numPr>
        <w:ilvl w:val="4"/>
      </w:numPr>
      <w:tabs>
        <w:tab w:val="left" w:pos="2494"/>
      </w:tabs>
      <w:ind w:hanging="397"/>
    </w:pPr>
  </w:style>
  <w:style w:type="paragraph" w:styleId="ListBullet4">
    <w:name w:val="List Bullet 4"/>
    <w:basedOn w:val="ListBullet3"/>
    <w:rsid w:val="002251D6"/>
    <w:pPr>
      <w:numPr>
        <w:ilvl w:val="3"/>
      </w:numPr>
      <w:tabs>
        <w:tab w:val="left" w:pos="2098"/>
      </w:tabs>
    </w:pPr>
  </w:style>
  <w:style w:type="paragraph" w:styleId="ListBullet3">
    <w:name w:val="List Bullet 3"/>
    <w:basedOn w:val="ListBullet2"/>
    <w:uiPriority w:val="99"/>
    <w:rsid w:val="002251D6"/>
    <w:pPr>
      <w:numPr>
        <w:ilvl w:val="2"/>
      </w:numPr>
      <w:tabs>
        <w:tab w:val="left" w:pos="1701"/>
      </w:tabs>
    </w:pPr>
  </w:style>
  <w:style w:type="paragraph" w:styleId="ListBullet2">
    <w:name w:val="List Bullet 2"/>
    <w:basedOn w:val="ListBullet"/>
    <w:rsid w:val="002251D6"/>
    <w:pPr>
      <w:numPr>
        <w:ilvl w:val="1"/>
      </w:numPr>
      <w:tabs>
        <w:tab w:val="left" w:pos="1304"/>
      </w:tabs>
    </w:pPr>
  </w:style>
  <w:style w:type="paragraph" w:styleId="ListContinue">
    <w:name w:val="List Continue"/>
    <w:basedOn w:val="List"/>
    <w:uiPriority w:val="99"/>
    <w:rsid w:val="002251D6"/>
    <w:pPr>
      <w:ind w:firstLine="0"/>
    </w:pPr>
  </w:style>
  <w:style w:type="paragraph" w:styleId="ListContinue2">
    <w:name w:val="List Continue 2"/>
    <w:basedOn w:val="ListContinue"/>
    <w:uiPriority w:val="99"/>
    <w:rsid w:val="002251D6"/>
    <w:pPr>
      <w:ind w:left="794"/>
    </w:pPr>
  </w:style>
  <w:style w:type="paragraph" w:styleId="ListContinue3">
    <w:name w:val="List Continue 3"/>
    <w:basedOn w:val="ListContinue2"/>
    <w:uiPriority w:val="99"/>
    <w:rsid w:val="002251D6"/>
    <w:pPr>
      <w:ind w:left="1304"/>
    </w:pPr>
  </w:style>
  <w:style w:type="paragraph" w:styleId="ListContinue4">
    <w:name w:val="List Continue 4"/>
    <w:basedOn w:val="ListContinue3"/>
    <w:uiPriority w:val="99"/>
    <w:rsid w:val="002251D6"/>
    <w:pPr>
      <w:ind w:left="1701"/>
    </w:pPr>
  </w:style>
  <w:style w:type="paragraph" w:styleId="ListContinue5">
    <w:name w:val="List Continue 5"/>
    <w:basedOn w:val="ListContinue4"/>
    <w:uiPriority w:val="99"/>
    <w:rsid w:val="002251D6"/>
    <w:pPr>
      <w:ind w:left="2098"/>
    </w:pPr>
  </w:style>
  <w:style w:type="paragraph" w:styleId="ListNumber">
    <w:name w:val="List Number"/>
    <w:basedOn w:val="List"/>
    <w:rsid w:val="002251D6"/>
    <w:pPr>
      <w:numPr>
        <w:numId w:val="7"/>
      </w:numPr>
      <w:tabs>
        <w:tab w:val="left" w:pos="397"/>
      </w:tabs>
    </w:pPr>
  </w:style>
  <w:style w:type="paragraph" w:styleId="ListNumber5">
    <w:name w:val="List Number 5"/>
    <w:basedOn w:val="ListNumber4"/>
    <w:rsid w:val="002251D6"/>
    <w:pPr>
      <w:numPr>
        <w:ilvl w:val="4"/>
      </w:numPr>
      <w:tabs>
        <w:tab w:val="left" w:pos="2098"/>
      </w:tabs>
    </w:pPr>
  </w:style>
  <w:style w:type="paragraph" w:styleId="ListNumber4">
    <w:name w:val="List Number 4"/>
    <w:basedOn w:val="ListNumber3"/>
    <w:rsid w:val="002251D6"/>
    <w:pPr>
      <w:numPr>
        <w:ilvl w:val="3"/>
      </w:numPr>
      <w:tabs>
        <w:tab w:val="left" w:pos="1701"/>
      </w:tabs>
    </w:pPr>
  </w:style>
  <w:style w:type="paragraph" w:styleId="ListNumber3">
    <w:name w:val="List Number 3"/>
    <w:basedOn w:val="ListNumber2"/>
    <w:rsid w:val="00774804"/>
    <w:pPr>
      <w:numPr>
        <w:ilvl w:val="2"/>
      </w:numPr>
      <w:tabs>
        <w:tab w:val="clear" w:pos="1877"/>
      </w:tabs>
      <w:ind w:left="907"/>
    </w:pPr>
  </w:style>
  <w:style w:type="paragraph" w:styleId="ListNumber2">
    <w:name w:val="List Number 2"/>
    <w:basedOn w:val="ListNumber"/>
    <w:rsid w:val="00402BF5"/>
    <w:pPr>
      <w:numPr>
        <w:ilvl w:val="1"/>
      </w:numPr>
      <w:tabs>
        <w:tab w:val="clear" w:pos="794"/>
      </w:tabs>
      <w:ind w:left="397"/>
    </w:pPr>
  </w:style>
  <w:style w:type="paragraph" w:styleId="NormalIndent">
    <w:name w:val="Normal Indent"/>
    <w:basedOn w:val="Normal"/>
    <w:rsid w:val="002251D6"/>
    <w:pPr>
      <w:ind w:left="397"/>
    </w:pPr>
  </w:style>
  <w:style w:type="paragraph" w:styleId="NoteHeading">
    <w:name w:val="Note Heading"/>
    <w:basedOn w:val="BodyText"/>
    <w:next w:val="BodyText"/>
    <w:link w:val="NoteHeadingChar"/>
    <w:rsid w:val="002251D6"/>
  </w:style>
  <w:style w:type="paragraph" w:styleId="PlainText">
    <w:name w:val="Plain Text"/>
    <w:basedOn w:val="BodyText"/>
    <w:next w:val="BodyText"/>
    <w:link w:val="PlainTextChar"/>
    <w:rsid w:val="002251D6"/>
  </w:style>
  <w:style w:type="paragraph" w:styleId="Salutation">
    <w:name w:val="Salutation"/>
    <w:basedOn w:val="BodyText"/>
    <w:next w:val="BodyText"/>
    <w:link w:val="SalutationChar"/>
    <w:rsid w:val="002251D6"/>
  </w:style>
  <w:style w:type="paragraph" w:styleId="Signature">
    <w:name w:val="Signature"/>
    <w:basedOn w:val="BodyText"/>
    <w:next w:val="BodyText"/>
    <w:link w:val="SignatureChar"/>
    <w:rsid w:val="002251D6"/>
  </w:style>
  <w:style w:type="paragraph" w:styleId="TableofAuthorities">
    <w:name w:val="table of authorities"/>
    <w:basedOn w:val="BodyText"/>
    <w:next w:val="BodyText"/>
    <w:semiHidden/>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ind w:left="283" w:hanging="283"/>
    </w:pPr>
    <w:rPr>
      <w:sz w:val="20"/>
    </w:rPr>
  </w:style>
  <w:style w:type="paragraph" w:styleId="TableofFigures">
    <w:name w:val="table of figures"/>
    <w:basedOn w:val="BodyText"/>
    <w:next w:val="BodyText"/>
    <w:uiPriority w:val="99"/>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after="0"/>
      <w:ind w:left="850" w:right="397" w:hanging="850"/>
    </w:pPr>
    <w:rPr>
      <w:sz w:val="20"/>
    </w:rPr>
  </w:style>
  <w:style w:type="paragraph" w:styleId="Subtitle">
    <w:name w:val="Subtitle"/>
    <w:basedOn w:val="Title"/>
    <w:next w:val="BodyText"/>
    <w:link w:val="SubtitleChar"/>
    <w:qFormat/>
    <w:rsid w:val="002251D6"/>
    <w:pPr>
      <w:spacing w:before="360"/>
    </w:pPr>
    <w:rPr>
      <w:caps w:val="0"/>
      <w:sz w:val="22"/>
    </w:rPr>
  </w:style>
  <w:style w:type="paragraph" w:styleId="TOAHeading">
    <w:name w:val="toa heading"/>
    <w:basedOn w:val="Title"/>
    <w:next w:val="BodyText"/>
    <w:semiHidden/>
    <w:rsid w:val="002251D6"/>
  </w:style>
  <w:style w:type="paragraph" w:styleId="TOC1">
    <w:name w:val="toc 1"/>
    <w:basedOn w:val="BodyText"/>
    <w:next w:val="BodyText"/>
    <w:uiPriority w:val="39"/>
    <w:rsid w:val="00225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right" w:leader="dot" w:pos="10205"/>
      </w:tabs>
      <w:spacing w:before="120"/>
      <w:ind w:left="283" w:right="397" w:hanging="283"/>
    </w:pPr>
    <w:rPr>
      <w:rFonts w:ascii="Arial Bold" w:hAnsi="Arial Bold"/>
      <w:b/>
      <w:caps/>
      <w:sz w:val="20"/>
    </w:rPr>
  </w:style>
  <w:style w:type="paragraph" w:styleId="TOC2">
    <w:name w:val="toc 2"/>
    <w:basedOn w:val="TOC1"/>
    <w:next w:val="BodyText"/>
    <w:uiPriority w:val="39"/>
    <w:rsid w:val="002251D6"/>
    <w:pPr>
      <w:spacing w:before="0" w:after="0"/>
      <w:ind w:left="567"/>
    </w:pPr>
    <w:rPr>
      <w:rFonts w:ascii="Arial" w:hAnsi="Arial"/>
      <w:b w:val="0"/>
    </w:rPr>
  </w:style>
  <w:style w:type="paragraph" w:styleId="TOC3">
    <w:name w:val="toc 3"/>
    <w:basedOn w:val="TOC2"/>
    <w:next w:val="BodyText"/>
    <w:uiPriority w:val="39"/>
    <w:rsid w:val="002251D6"/>
    <w:pPr>
      <w:ind w:left="850"/>
    </w:pPr>
    <w:rPr>
      <w:caps w:val="0"/>
    </w:rPr>
  </w:style>
  <w:style w:type="paragraph" w:styleId="TOC4">
    <w:name w:val="toc 4"/>
    <w:basedOn w:val="TOC3"/>
    <w:next w:val="BodyText"/>
    <w:uiPriority w:val="39"/>
    <w:rsid w:val="002251D6"/>
    <w:pPr>
      <w:ind w:left="1134"/>
    </w:pPr>
  </w:style>
  <w:style w:type="paragraph" w:styleId="TOC5">
    <w:name w:val="toc 5"/>
    <w:basedOn w:val="TOC4"/>
    <w:next w:val="BodyText"/>
    <w:uiPriority w:val="39"/>
    <w:rsid w:val="002251D6"/>
    <w:pPr>
      <w:ind w:left="1417"/>
    </w:pPr>
  </w:style>
  <w:style w:type="paragraph" w:styleId="TOC6">
    <w:name w:val="toc 6"/>
    <w:basedOn w:val="TOC5"/>
    <w:next w:val="BodyText"/>
    <w:uiPriority w:val="39"/>
    <w:rsid w:val="002251D6"/>
    <w:pPr>
      <w:ind w:left="1701"/>
    </w:pPr>
  </w:style>
  <w:style w:type="paragraph" w:styleId="TOC7">
    <w:name w:val="toc 7"/>
    <w:basedOn w:val="TOC6"/>
    <w:next w:val="BodyText"/>
    <w:uiPriority w:val="39"/>
    <w:rsid w:val="002251D6"/>
    <w:pPr>
      <w:ind w:left="1984"/>
    </w:pPr>
  </w:style>
  <w:style w:type="paragraph" w:styleId="TOC8">
    <w:name w:val="toc 8"/>
    <w:basedOn w:val="TOC7"/>
    <w:next w:val="BodyText"/>
    <w:uiPriority w:val="39"/>
    <w:rsid w:val="002251D6"/>
    <w:pPr>
      <w:ind w:left="2268"/>
    </w:pPr>
  </w:style>
  <w:style w:type="paragraph" w:styleId="TOC9">
    <w:name w:val="toc 9"/>
    <w:basedOn w:val="BodyText"/>
    <w:next w:val="BodyText"/>
    <w:uiPriority w:val="39"/>
    <w:rsid w:val="002251D6"/>
  </w:style>
  <w:style w:type="character" w:styleId="Hyperlink">
    <w:name w:val="Hyperlink"/>
    <w:uiPriority w:val="99"/>
    <w:rsid w:val="002251D6"/>
    <w:rPr>
      <w:color w:val="0000FF"/>
      <w:u w:val="single"/>
    </w:rPr>
  </w:style>
  <w:style w:type="character" w:styleId="FollowedHyperlink">
    <w:name w:val="FollowedHyperlink"/>
    <w:uiPriority w:val="99"/>
    <w:rsid w:val="002251D6"/>
    <w:rPr>
      <w:color w:val="800080"/>
      <w:u w:val="single"/>
    </w:rPr>
  </w:style>
  <w:style w:type="paragraph" w:customStyle="1" w:styleId="Attachment1">
    <w:name w:val="Attachment 1"/>
    <w:basedOn w:val="BodyText"/>
    <w:next w:val="BodyText"/>
    <w:rsid w:val="002251D6"/>
    <w:pPr>
      <w:keepNext/>
      <w:keepLines/>
      <w:pageBreakBefore/>
      <w:numPr>
        <w:numId w:val="2"/>
      </w:numPr>
      <w:spacing w:after="200"/>
      <w:jc w:val="center"/>
      <w:outlineLvl w:val="0"/>
    </w:pPr>
    <w:rPr>
      <w:rFonts w:ascii="Arial Bold" w:hAnsi="Arial Bold"/>
      <w:b/>
      <w:caps/>
      <w:sz w:val="24"/>
    </w:rPr>
  </w:style>
  <w:style w:type="character" w:customStyle="1" w:styleId="Formulae">
    <w:name w:val="Formulae"/>
    <w:rsid w:val="002251D6"/>
    <w:rPr>
      <w:position w:val="-10"/>
      <w:lang w:val="en-GB"/>
    </w:rPr>
  </w:style>
  <w:style w:type="paragraph" w:customStyle="1" w:styleId="Attachment2">
    <w:name w:val="Attachment 2"/>
    <w:basedOn w:val="Attachment1"/>
    <w:next w:val="BodyText"/>
    <w:rsid w:val="002251D6"/>
    <w:pPr>
      <w:pageBreakBefore w:val="0"/>
      <w:numPr>
        <w:ilvl w:val="1"/>
      </w:numPr>
      <w:spacing w:before="360"/>
      <w:jc w:val="left"/>
      <w:outlineLvl w:val="1"/>
    </w:pPr>
    <w:rPr>
      <w:sz w:val="22"/>
    </w:rPr>
  </w:style>
  <w:style w:type="paragraph" w:customStyle="1" w:styleId="Attachment3">
    <w:name w:val="Attachment 3"/>
    <w:basedOn w:val="Attachment2"/>
    <w:next w:val="BodyText"/>
    <w:rsid w:val="002251D6"/>
    <w:pPr>
      <w:numPr>
        <w:ilvl w:val="2"/>
      </w:numPr>
      <w:spacing w:before="280"/>
      <w:outlineLvl w:val="2"/>
    </w:pPr>
    <w:rPr>
      <w:caps w:val="0"/>
    </w:rPr>
  </w:style>
  <w:style w:type="paragraph" w:customStyle="1" w:styleId="Attachment4">
    <w:name w:val="Attachment 4"/>
    <w:basedOn w:val="Attachment3"/>
    <w:next w:val="BodyText"/>
    <w:rsid w:val="002251D6"/>
    <w:pPr>
      <w:numPr>
        <w:ilvl w:val="3"/>
      </w:numPr>
      <w:outlineLvl w:val="3"/>
    </w:pPr>
  </w:style>
  <w:style w:type="paragraph" w:customStyle="1" w:styleId="Attachment5">
    <w:name w:val="Attachment 5"/>
    <w:basedOn w:val="Attachment4"/>
    <w:next w:val="BodyText"/>
    <w:rsid w:val="002251D6"/>
    <w:pPr>
      <w:numPr>
        <w:ilvl w:val="4"/>
      </w:numPr>
      <w:outlineLvl w:val="4"/>
    </w:pPr>
  </w:style>
  <w:style w:type="paragraph" w:customStyle="1" w:styleId="Attachment6">
    <w:name w:val="Attachment 6"/>
    <w:basedOn w:val="Attachment5"/>
    <w:next w:val="BodyText2"/>
    <w:rsid w:val="002251D6"/>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2251D6"/>
    <w:pPr>
      <w:numPr>
        <w:ilvl w:val="6"/>
      </w:numPr>
      <w:tabs>
        <w:tab w:val="left" w:pos="907"/>
      </w:tabs>
      <w:outlineLvl w:val="6"/>
    </w:pPr>
  </w:style>
  <w:style w:type="paragraph" w:customStyle="1" w:styleId="Attachment8">
    <w:name w:val="Attachment 8"/>
    <w:basedOn w:val="Attachment7"/>
    <w:rsid w:val="002251D6"/>
    <w:pPr>
      <w:numPr>
        <w:ilvl w:val="7"/>
      </w:numPr>
      <w:tabs>
        <w:tab w:val="left" w:pos="1304"/>
      </w:tabs>
      <w:outlineLvl w:val="7"/>
    </w:pPr>
  </w:style>
  <w:style w:type="paragraph" w:customStyle="1" w:styleId="Attachment9">
    <w:name w:val="Attachment 9"/>
    <w:basedOn w:val="Attachment8"/>
    <w:rsid w:val="002251D6"/>
    <w:pPr>
      <w:numPr>
        <w:ilvl w:val="8"/>
      </w:numPr>
      <w:tabs>
        <w:tab w:val="left" w:pos="1701"/>
      </w:tabs>
      <w:outlineLvl w:val="8"/>
    </w:pPr>
  </w:style>
  <w:style w:type="character" w:customStyle="1" w:styleId="Superscript">
    <w:name w:val="Superscript"/>
    <w:rsid w:val="002251D6"/>
    <w:rPr>
      <w:vertAlign w:val="superscript"/>
      <w:lang w:val="en-GB"/>
    </w:rPr>
  </w:style>
  <w:style w:type="character" w:customStyle="1" w:styleId="Subscript">
    <w:name w:val="Subscript"/>
    <w:rsid w:val="002251D6"/>
    <w:rPr>
      <w:vertAlign w:val="subscript"/>
      <w:lang w:val="en-GB"/>
    </w:rPr>
  </w:style>
  <w:style w:type="paragraph" w:styleId="BalloonText">
    <w:name w:val="Balloon Text"/>
    <w:basedOn w:val="Normal"/>
    <w:link w:val="BalloonTextChar"/>
    <w:uiPriority w:val="99"/>
    <w:semiHidden/>
    <w:rsid w:val="002251D6"/>
    <w:rPr>
      <w:rFonts w:ascii="Tahoma" w:hAnsi="Tahoma" w:cs="Tahoma"/>
      <w:sz w:val="16"/>
      <w:szCs w:val="16"/>
    </w:rPr>
  </w:style>
  <w:style w:type="character" w:customStyle="1" w:styleId="Instruction">
    <w:name w:val="Instruction"/>
    <w:rsid w:val="002251D6"/>
    <w:rPr>
      <w:color w:val="0000FF"/>
      <w:lang w:val="en-GB"/>
    </w:rPr>
  </w:style>
  <w:style w:type="paragraph" w:customStyle="1" w:styleId="FooterRed">
    <w:name w:val="Footer Red"/>
    <w:basedOn w:val="Header"/>
    <w:rsid w:val="002251D6"/>
    <w:pPr>
      <w:spacing w:before="60"/>
      <w:jc w:val="center"/>
    </w:pPr>
    <w:rPr>
      <w:b/>
      <w:color w:val="FF0000"/>
    </w:rPr>
  </w:style>
  <w:style w:type="paragraph" w:customStyle="1" w:styleId="HeaderBold">
    <w:name w:val="Header Bold"/>
    <w:basedOn w:val="Header"/>
    <w:rsid w:val="002251D6"/>
    <w:rPr>
      <w:b/>
    </w:rPr>
  </w:style>
  <w:style w:type="paragraph" w:customStyle="1" w:styleId="TitlePageRed">
    <w:name w:val="Title Page Red"/>
    <w:basedOn w:val="TitlePage"/>
    <w:rsid w:val="002251D6"/>
    <w:rPr>
      <w:rFonts w:ascii="Arial Bold" w:hAnsi="Arial Bold"/>
      <w:b/>
      <w:color w:val="FF0000"/>
    </w:rPr>
  </w:style>
  <w:style w:type="paragraph" w:customStyle="1" w:styleId="StandardParagraph">
    <w:name w:val="Standard Paragraph"/>
    <w:basedOn w:val="Normal"/>
    <w:link w:val="StandardParagraphChar"/>
    <w:rsid w:val="00CF15A1"/>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40"/>
      <w:jc w:val="both"/>
    </w:pPr>
    <w:rPr>
      <w:rFonts w:cs="Times New Roman"/>
      <w:sz w:val="20"/>
      <w:szCs w:val="20"/>
      <w:lang w:eastAsia="en-ZA"/>
    </w:rPr>
  </w:style>
  <w:style w:type="character" w:customStyle="1" w:styleId="StandardParagraphChar">
    <w:name w:val="Standard Paragraph Char"/>
    <w:aliases w:val="List Paragraph Char,Indent Normal Char,Paragraph Char,Table of contents numbered Char,List Paragraph 1 Char,List Paragraph1 Char,Normal for Tables Char,LIST Char,BULLETS Char,EOH bullet Char,Use Case List Paragraph Char,lp1 Char"/>
    <w:link w:val="StandardParagraph"/>
    <w:rsid w:val="00CF15A1"/>
    <w:rPr>
      <w:rFonts w:ascii="Arial" w:hAnsi="Arial"/>
      <w:lang w:val="en-GB"/>
    </w:rPr>
  </w:style>
  <w:style w:type="table" w:styleId="TableGrid">
    <w:name w:val="Table Grid"/>
    <w:basedOn w:val="TableNormal"/>
    <w:uiPriority w:val="59"/>
    <w:rsid w:val="00F831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6573EF"/>
    <w:rPr>
      <w:rFonts w:ascii="Arial" w:hAnsi="Arial" w:cs="Arial"/>
      <w:color w:val="808080"/>
      <w:sz w:val="18"/>
      <w:lang w:val="en-GB" w:eastAsia="en-US"/>
    </w:rPr>
  </w:style>
  <w:style w:type="character" w:customStyle="1" w:styleId="Heading3Char">
    <w:name w:val="Heading 3 Char"/>
    <w:link w:val="Heading3"/>
    <w:rsid w:val="007005AC"/>
    <w:rPr>
      <w:rFonts w:ascii="Arial Bold" w:hAnsi="Arial Bold" w:cs="Arial"/>
      <w:b/>
      <w:sz w:val="22"/>
      <w:lang w:val="en-GB" w:eastAsia="en-US"/>
    </w:rPr>
  </w:style>
  <w:style w:type="character" w:customStyle="1" w:styleId="BodyTextChar">
    <w:name w:val="Body Text Char"/>
    <w:basedOn w:val="DefaultParagraphFont"/>
    <w:link w:val="BodyText"/>
    <w:rsid w:val="007D6510"/>
    <w:rPr>
      <w:rFonts w:ascii="Arial" w:hAnsi="Arial" w:cs="Arial"/>
      <w:sz w:val="22"/>
      <w:lang w:val="en-GB" w:eastAsia="en-US"/>
    </w:rPr>
  </w:style>
  <w:style w:type="paragraph" w:styleId="CommentSubject">
    <w:name w:val="annotation subject"/>
    <w:basedOn w:val="CommentText"/>
    <w:next w:val="CommentText"/>
    <w:link w:val="CommentSubjectChar"/>
    <w:uiPriority w:val="99"/>
    <w:unhideWhenUsed/>
    <w:rsid w:val="00846BBF"/>
    <w:pPr>
      <w:tabs>
        <w:tab w:val="clear" w:pos="10205"/>
      </w:tabs>
      <w:jc w:val="left"/>
    </w:pPr>
    <w:rPr>
      <w:b/>
      <w:bCs/>
    </w:rPr>
  </w:style>
  <w:style w:type="character" w:customStyle="1" w:styleId="CommentTextChar">
    <w:name w:val="Comment Text Char"/>
    <w:basedOn w:val="BodyTextChar"/>
    <w:link w:val="CommentText"/>
    <w:rsid w:val="00846BBF"/>
    <w:rPr>
      <w:rFonts w:ascii="Arial" w:hAnsi="Arial" w:cs="Arial"/>
      <w:sz w:val="22"/>
      <w:lang w:val="en-GB" w:eastAsia="en-US"/>
    </w:rPr>
  </w:style>
  <w:style w:type="character" w:customStyle="1" w:styleId="CommentSubjectChar">
    <w:name w:val="Comment Subject Char"/>
    <w:basedOn w:val="CommentTextChar"/>
    <w:link w:val="CommentSubject"/>
    <w:uiPriority w:val="99"/>
    <w:rsid w:val="00846BBF"/>
    <w:rPr>
      <w:rFonts w:ascii="Arial" w:hAnsi="Arial" w:cs="Arial"/>
      <w:b/>
      <w:bCs/>
      <w:sz w:val="22"/>
      <w:lang w:val="en-GB" w:eastAsia="en-US"/>
    </w:rPr>
  </w:style>
  <w:style w:type="character" w:customStyle="1" w:styleId="TableBodyLeftChar">
    <w:name w:val="Table Body Left Char"/>
    <w:link w:val="TableBodyLeft"/>
    <w:rsid w:val="005E562A"/>
    <w:rPr>
      <w:rFonts w:ascii="Arial" w:hAnsi="Arial" w:cs="Arial"/>
      <w:lang w:val="en-GB" w:eastAsia="en-US"/>
    </w:rPr>
  </w:style>
  <w:style w:type="character" w:customStyle="1" w:styleId="TableBodyCentreChar">
    <w:name w:val="Table Body Centre Char"/>
    <w:link w:val="TableBodyCentre"/>
    <w:rsid w:val="005E562A"/>
    <w:rPr>
      <w:rFonts w:ascii="Arial" w:hAnsi="Arial" w:cs="Arial"/>
      <w:lang w:val="en-GB" w:eastAsia="en-US"/>
    </w:rPr>
  </w:style>
  <w:style w:type="paragraph" w:customStyle="1" w:styleId="StandardTable">
    <w:name w:val="Standard Table"/>
    <w:basedOn w:val="Normal"/>
    <w:qFormat/>
    <w:rsid w:val="002B2702"/>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60" w:line="288" w:lineRule="auto"/>
      <w:jc w:val="both"/>
    </w:pPr>
    <w:rPr>
      <w:rFonts w:eastAsia="PMingLiU" w:cs="Times New Roman"/>
      <w:szCs w:val="20"/>
      <w:lang w:eastAsia="zh-TW"/>
    </w:rPr>
  </w:style>
  <w:style w:type="paragraph" w:customStyle="1" w:styleId="Default">
    <w:name w:val="Default"/>
    <w:rsid w:val="0052634A"/>
    <w:pPr>
      <w:autoSpaceDE w:val="0"/>
      <w:autoSpaceDN w:val="0"/>
      <w:adjustRightInd w:val="0"/>
    </w:pPr>
    <w:rPr>
      <w:rFonts w:ascii="Arial" w:hAnsi="Arial" w:cs="Arial"/>
      <w:color w:val="000000"/>
      <w:sz w:val="24"/>
      <w:szCs w:val="24"/>
      <w:lang w:eastAsia="en-US"/>
    </w:rPr>
  </w:style>
  <w:style w:type="paragraph" w:styleId="Revision">
    <w:name w:val="Revision"/>
    <w:hidden/>
    <w:uiPriority w:val="99"/>
    <w:semiHidden/>
    <w:rsid w:val="00751B3C"/>
    <w:rPr>
      <w:rFonts w:ascii="Arial" w:hAnsi="Arial" w:cs="Arial"/>
      <w:sz w:val="22"/>
      <w:szCs w:val="24"/>
      <w:lang w:val="en-GB" w:eastAsia="en-US"/>
    </w:rPr>
  </w:style>
  <w:style w:type="paragraph" w:styleId="ListParagraph">
    <w:name w:val="List Paragraph"/>
    <w:aliases w:val="Indent Normal,Paragraph,Table of contents numbered,List Paragraph 1,List Paragraph1,Normal for Tables,LIST,BULLETS,EOH bullet,Use Case List Paragraph,EOH paragraph,Figure_name,Table (List),lp1,Bullet List,TOC style,列出段落"/>
    <w:basedOn w:val="Normal"/>
    <w:uiPriority w:val="34"/>
    <w:qFormat/>
    <w:rsid w:val="00F019B6"/>
    <w:pPr>
      <w:ind w:left="720"/>
      <w:contextualSpacing/>
    </w:pPr>
  </w:style>
  <w:style w:type="paragraph" w:customStyle="1" w:styleId="TableKahramaa">
    <w:name w:val="Table Kahramaa"/>
    <w:basedOn w:val="Normal"/>
    <w:qFormat/>
    <w:rsid w:val="00685D0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after="0" w:line="240" w:lineRule="atLeast"/>
      <w:jc w:val="both"/>
    </w:pPr>
    <w:rPr>
      <w:rFonts w:eastAsia="Calibri"/>
      <w:lang w:val="de-DE"/>
    </w:rPr>
  </w:style>
  <w:style w:type="paragraph" w:styleId="NormalWeb">
    <w:name w:val="Normal (Web)"/>
    <w:basedOn w:val="Normal"/>
    <w:uiPriority w:val="99"/>
    <w:unhideWhenUsed/>
    <w:rsid w:val="009331AE"/>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pPr>
    <w:rPr>
      <w:rFonts w:ascii="Times New Roman" w:hAnsi="Times New Roman" w:cs="Times New Roman"/>
      <w:sz w:val="24"/>
      <w:lang w:val="en-ZA" w:eastAsia="en-ZA"/>
    </w:rPr>
  </w:style>
  <w:style w:type="character" w:customStyle="1" w:styleId="CaptionChar">
    <w:name w:val="Caption Char"/>
    <w:aliases w:val="Figure Char,Beschriftung Char Char Char,Abbeschriftung Char,Abb Char,Abbildungsbeschr. Char,Marginalie Char"/>
    <w:link w:val="Caption"/>
    <w:locked/>
    <w:rsid w:val="00C640C5"/>
    <w:rPr>
      <w:rFonts w:ascii="Arial Bold" w:hAnsi="Arial Bold" w:cs="Arial"/>
      <w:b/>
      <w:sz w:val="22"/>
      <w:lang w:val="en-GB" w:eastAsia="en-US"/>
    </w:rPr>
  </w:style>
  <w:style w:type="character" w:customStyle="1" w:styleId="Heading1Char">
    <w:name w:val="Heading 1 Char"/>
    <w:basedOn w:val="DefaultParagraphFont"/>
    <w:link w:val="Heading1"/>
    <w:rsid w:val="00FD0661"/>
    <w:rPr>
      <w:rFonts w:ascii="Arial Bold" w:hAnsi="Arial Bold" w:cs="Arial"/>
      <w:b/>
      <w:caps/>
      <w:sz w:val="24"/>
      <w:lang w:val="en-GB" w:eastAsia="en-US"/>
    </w:rPr>
  </w:style>
  <w:style w:type="character" w:customStyle="1" w:styleId="Heading2Char">
    <w:name w:val="Heading 2 Char"/>
    <w:basedOn w:val="DefaultParagraphFont"/>
    <w:link w:val="Heading2"/>
    <w:rsid w:val="00FD0661"/>
    <w:rPr>
      <w:rFonts w:ascii="Arial Bold" w:hAnsi="Arial Bold" w:cs="Arial"/>
      <w:b/>
      <w:caps/>
      <w:sz w:val="22"/>
      <w:lang w:val="en-GB" w:eastAsia="en-US"/>
    </w:rPr>
  </w:style>
  <w:style w:type="character" w:customStyle="1" w:styleId="Heading4Char">
    <w:name w:val="Heading 4 Char"/>
    <w:basedOn w:val="DefaultParagraphFont"/>
    <w:link w:val="Heading4"/>
    <w:rsid w:val="00FD0661"/>
    <w:rPr>
      <w:rFonts w:ascii="Arial Bold" w:hAnsi="Arial Bold" w:cs="Arial"/>
      <w:b/>
      <w:sz w:val="22"/>
      <w:lang w:val="en-GB" w:eastAsia="en-US"/>
    </w:rPr>
  </w:style>
  <w:style w:type="character" w:customStyle="1" w:styleId="Heading5Char">
    <w:name w:val="Heading 5 Char"/>
    <w:basedOn w:val="DefaultParagraphFont"/>
    <w:link w:val="Heading5"/>
    <w:rsid w:val="00FD0661"/>
    <w:rPr>
      <w:rFonts w:ascii="Arial Bold" w:hAnsi="Arial Bold" w:cs="Arial"/>
      <w:b/>
      <w:sz w:val="22"/>
      <w:lang w:val="en-GB" w:eastAsia="en-US"/>
    </w:rPr>
  </w:style>
  <w:style w:type="character" w:customStyle="1" w:styleId="Heading6Char">
    <w:name w:val="Heading 6 Char"/>
    <w:basedOn w:val="DefaultParagraphFont"/>
    <w:link w:val="Heading6"/>
    <w:rsid w:val="00FD0661"/>
    <w:rPr>
      <w:rFonts w:ascii="Arial" w:hAnsi="Arial" w:cs="Arial"/>
      <w:sz w:val="22"/>
      <w:lang w:val="en-GB" w:eastAsia="en-US"/>
    </w:rPr>
  </w:style>
  <w:style w:type="character" w:customStyle="1" w:styleId="Heading7Char">
    <w:name w:val="Heading 7 Char"/>
    <w:basedOn w:val="DefaultParagraphFont"/>
    <w:link w:val="Heading7"/>
    <w:rsid w:val="00FD0661"/>
    <w:rPr>
      <w:rFonts w:ascii="Arial" w:hAnsi="Arial" w:cs="Arial"/>
      <w:sz w:val="22"/>
      <w:lang w:val="en-GB" w:eastAsia="en-US"/>
    </w:rPr>
  </w:style>
  <w:style w:type="character" w:customStyle="1" w:styleId="Heading8Char">
    <w:name w:val="Heading 8 Char"/>
    <w:basedOn w:val="DefaultParagraphFont"/>
    <w:link w:val="Heading8"/>
    <w:rsid w:val="00FD0661"/>
    <w:rPr>
      <w:rFonts w:ascii="Arial" w:hAnsi="Arial" w:cs="Arial"/>
      <w:sz w:val="22"/>
      <w:lang w:val="en-GB" w:eastAsia="en-US"/>
    </w:rPr>
  </w:style>
  <w:style w:type="character" w:customStyle="1" w:styleId="Heading9Char">
    <w:name w:val="Heading 9 Char"/>
    <w:aliases w:val="Char Char, Char Char"/>
    <w:basedOn w:val="DefaultParagraphFont"/>
    <w:link w:val="Heading9"/>
    <w:rsid w:val="00FD0661"/>
    <w:rPr>
      <w:rFonts w:ascii="Arial" w:hAnsi="Arial" w:cs="Arial"/>
      <w:sz w:val="22"/>
      <w:lang w:val="en-GB" w:eastAsia="en-US"/>
    </w:rPr>
  </w:style>
  <w:style w:type="character" w:customStyle="1" w:styleId="BodyTextIndentChar">
    <w:name w:val="Body Text Indent Char"/>
    <w:basedOn w:val="DefaultParagraphFont"/>
    <w:link w:val="BodyTextIndent"/>
    <w:rsid w:val="00FD0661"/>
    <w:rPr>
      <w:rFonts w:ascii="Arial" w:hAnsi="Arial" w:cs="Arial"/>
      <w:sz w:val="22"/>
      <w:lang w:val="en-GB" w:eastAsia="en-US"/>
    </w:rPr>
  </w:style>
  <w:style w:type="character" w:customStyle="1" w:styleId="BodyTextIndent2Char">
    <w:name w:val="Body Text Indent 2 Char"/>
    <w:basedOn w:val="DefaultParagraphFont"/>
    <w:link w:val="BodyTextIndent2"/>
    <w:rsid w:val="00FD0661"/>
    <w:rPr>
      <w:rFonts w:ascii="Arial" w:hAnsi="Arial" w:cs="Arial"/>
      <w:sz w:val="22"/>
      <w:lang w:val="en-GB" w:eastAsia="en-US"/>
    </w:rPr>
  </w:style>
  <w:style w:type="character" w:customStyle="1" w:styleId="BodyText2Char">
    <w:name w:val="Body Text 2 Char"/>
    <w:basedOn w:val="DefaultParagraphFont"/>
    <w:link w:val="BodyText2"/>
    <w:uiPriority w:val="99"/>
    <w:rsid w:val="00FD0661"/>
    <w:rPr>
      <w:rFonts w:ascii="Arial" w:hAnsi="Arial" w:cs="Arial"/>
      <w:sz w:val="22"/>
      <w:lang w:val="en-GB" w:eastAsia="en-US"/>
    </w:rPr>
  </w:style>
  <w:style w:type="character" w:customStyle="1" w:styleId="BodyText3Char">
    <w:name w:val="Body Text 3 Char"/>
    <w:basedOn w:val="DefaultParagraphFont"/>
    <w:link w:val="BodyText3"/>
    <w:uiPriority w:val="99"/>
    <w:rsid w:val="00FD0661"/>
    <w:rPr>
      <w:rFonts w:ascii="Arial" w:hAnsi="Arial" w:cs="Arial"/>
      <w:sz w:val="22"/>
      <w:lang w:val="en-GB" w:eastAsia="en-US"/>
    </w:rPr>
  </w:style>
  <w:style w:type="character" w:customStyle="1" w:styleId="BodyTextFirstIndentChar">
    <w:name w:val="Body Text First Indent Char"/>
    <w:basedOn w:val="BodyTextChar"/>
    <w:link w:val="BodyTextFirstIndent"/>
    <w:rsid w:val="00FD0661"/>
    <w:rPr>
      <w:rFonts w:ascii="Arial" w:hAnsi="Arial" w:cs="Arial"/>
      <w:sz w:val="22"/>
      <w:lang w:val="en-GB" w:eastAsia="en-US"/>
    </w:rPr>
  </w:style>
  <w:style w:type="character" w:customStyle="1" w:styleId="BodyTextFirstIndent2Char">
    <w:name w:val="Body Text First Indent 2 Char"/>
    <w:basedOn w:val="BodyTextIndentChar"/>
    <w:link w:val="BodyTextFirstIndent2"/>
    <w:rsid w:val="00FD0661"/>
    <w:rPr>
      <w:rFonts w:ascii="Arial" w:hAnsi="Arial" w:cs="Arial"/>
      <w:sz w:val="22"/>
      <w:lang w:val="en-GB" w:eastAsia="en-US"/>
    </w:rPr>
  </w:style>
  <w:style w:type="character" w:customStyle="1" w:styleId="ClosingChar">
    <w:name w:val="Closing Char"/>
    <w:basedOn w:val="DefaultParagraphFont"/>
    <w:link w:val="Closing"/>
    <w:rsid w:val="00FD0661"/>
    <w:rPr>
      <w:rFonts w:ascii="Arial" w:hAnsi="Arial" w:cs="Arial"/>
      <w:sz w:val="22"/>
      <w:lang w:val="en-GB" w:eastAsia="en-US"/>
    </w:rPr>
  </w:style>
  <w:style w:type="character" w:customStyle="1" w:styleId="DateChar">
    <w:name w:val="Date Char"/>
    <w:basedOn w:val="DefaultParagraphFont"/>
    <w:link w:val="Date"/>
    <w:rsid w:val="00FD0661"/>
    <w:rPr>
      <w:rFonts w:ascii="Arial" w:hAnsi="Arial" w:cs="Arial"/>
      <w:sz w:val="22"/>
      <w:lang w:val="en-GB" w:eastAsia="en-US"/>
    </w:rPr>
  </w:style>
  <w:style w:type="character" w:customStyle="1" w:styleId="E-mailSignatureChar">
    <w:name w:val="E-mail Signature Char"/>
    <w:basedOn w:val="DefaultParagraphFont"/>
    <w:link w:val="E-mailSignature"/>
    <w:rsid w:val="00FD0661"/>
    <w:rPr>
      <w:rFonts w:ascii="Arial" w:hAnsi="Arial" w:cs="Arial"/>
      <w:sz w:val="22"/>
      <w:lang w:val="en-GB" w:eastAsia="en-US"/>
    </w:rPr>
  </w:style>
  <w:style w:type="character" w:customStyle="1" w:styleId="EndnoteTextChar">
    <w:name w:val="Endnote Text Char"/>
    <w:basedOn w:val="DefaultParagraphFont"/>
    <w:link w:val="EndnoteText"/>
    <w:semiHidden/>
    <w:rsid w:val="00FD0661"/>
    <w:rPr>
      <w:rFonts w:ascii="Arial" w:hAnsi="Arial" w:cs="Arial"/>
      <w:sz w:val="18"/>
      <w:lang w:val="en-GB" w:eastAsia="en-US"/>
    </w:rPr>
  </w:style>
  <w:style w:type="character" w:customStyle="1" w:styleId="HeaderChar">
    <w:name w:val="Header Char"/>
    <w:basedOn w:val="DefaultParagraphFont"/>
    <w:link w:val="Header"/>
    <w:uiPriority w:val="99"/>
    <w:rsid w:val="00FD0661"/>
    <w:rPr>
      <w:rFonts w:ascii="Arial" w:hAnsi="Arial" w:cs="Arial"/>
      <w:lang w:val="en-GB" w:eastAsia="en-US"/>
    </w:rPr>
  </w:style>
  <w:style w:type="character" w:customStyle="1" w:styleId="FootnoteTextChar">
    <w:name w:val="Footnote Text Char"/>
    <w:basedOn w:val="DefaultParagraphFont"/>
    <w:link w:val="FootnoteText"/>
    <w:semiHidden/>
    <w:rsid w:val="00FD0661"/>
    <w:rPr>
      <w:rFonts w:ascii="Arial" w:hAnsi="Arial" w:cs="Arial"/>
      <w:sz w:val="18"/>
      <w:lang w:val="en-GB" w:eastAsia="en-US"/>
    </w:rPr>
  </w:style>
  <w:style w:type="character" w:customStyle="1" w:styleId="TitleChar">
    <w:name w:val="Title Char"/>
    <w:basedOn w:val="DefaultParagraphFont"/>
    <w:link w:val="Title"/>
    <w:rsid w:val="0084792C"/>
    <w:rPr>
      <w:rFonts w:ascii="Arial Bold" w:hAnsi="Arial Bold" w:cs="Arial"/>
      <w:b/>
      <w:caps/>
      <w:sz w:val="24"/>
      <w:lang w:val="en-GB" w:eastAsia="en-US"/>
    </w:rPr>
  </w:style>
  <w:style w:type="character" w:customStyle="1" w:styleId="NoteHeadingChar">
    <w:name w:val="Note Heading Char"/>
    <w:basedOn w:val="DefaultParagraphFont"/>
    <w:link w:val="NoteHeading"/>
    <w:rsid w:val="00FD0661"/>
    <w:rPr>
      <w:rFonts w:ascii="Arial" w:hAnsi="Arial" w:cs="Arial"/>
      <w:sz w:val="22"/>
      <w:lang w:val="en-GB" w:eastAsia="en-US"/>
    </w:rPr>
  </w:style>
  <w:style w:type="character" w:customStyle="1" w:styleId="PlainTextChar">
    <w:name w:val="Plain Text Char"/>
    <w:basedOn w:val="DefaultParagraphFont"/>
    <w:link w:val="PlainText"/>
    <w:rsid w:val="00FD0661"/>
    <w:rPr>
      <w:rFonts w:ascii="Arial" w:hAnsi="Arial" w:cs="Arial"/>
      <w:sz w:val="22"/>
      <w:lang w:val="en-GB" w:eastAsia="en-US"/>
    </w:rPr>
  </w:style>
  <w:style w:type="character" w:customStyle="1" w:styleId="SalutationChar">
    <w:name w:val="Salutation Char"/>
    <w:basedOn w:val="DefaultParagraphFont"/>
    <w:link w:val="Salutation"/>
    <w:rsid w:val="00FD0661"/>
    <w:rPr>
      <w:rFonts w:ascii="Arial" w:hAnsi="Arial" w:cs="Arial"/>
      <w:sz w:val="22"/>
      <w:lang w:val="en-GB" w:eastAsia="en-US"/>
    </w:rPr>
  </w:style>
  <w:style w:type="character" w:customStyle="1" w:styleId="SignatureChar">
    <w:name w:val="Signature Char"/>
    <w:basedOn w:val="DefaultParagraphFont"/>
    <w:link w:val="Signature"/>
    <w:rsid w:val="00FD0661"/>
    <w:rPr>
      <w:rFonts w:ascii="Arial" w:hAnsi="Arial" w:cs="Arial"/>
      <w:sz w:val="22"/>
      <w:lang w:val="en-GB" w:eastAsia="en-US"/>
    </w:rPr>
  </w:style>
  <w:style w:type="character" w:customStyle="1" w:styleId="SubtitleChar">
    <w:name w:val="Subtitle Char"/>
    <w:basedOn w:val="DefaultParagraphFont"/>
    <w:link w:val="Subtitle"/>
    <w:rsid w:val="00FD0661"/>
    <w:rPr>
      <w:rFonts w:ascii="Arial Bold" w:hAnsi="Arial Bold" w:cs="Arial"/>
      <w:b/>
      <w:sz w:val="22"/>
      <w:lang w:val="en-GB" w:eastAsia="en-US"/>
    </w:rPr>
  </w:style>
  <w:style w:type="character" w:customStyle="1" w:styleId="BalloonTextChar">
    <w:name w:val="Balloon Text Char"/>
    <w:basedOn w:val="DefaultParagraphFont"/>
    <w:link w:val="BalloonText"/>
    <w:uiPriority w:val="99"/>
    <w:semiHidden/>
    <w:rsid w:val="00FD0661"/>
    <w:rPr>
      <w:rFonts w:ascii="Tahoma" w:hAnsi="Tahoma" w:cs="Tahoma"/>
      <w:sz w:val="16"/>
      <w:szCs w:val="16"/>
      <w:lang w:val="en-GB" w:eastAsia="en-US"/>
    </w:rPr>
  </w:style>
  <w:style w:type="character" w:customStyle="1" w:styleId="BodyTextChar1">
    <w:name w:val="Body Text Char1"/>
    <w:basedOn w:val="DefaultParagraphFont"/>
    <w:rsid w:val="00FD0661"/>
    <w:rPr>
      <w:rFonts w:ascii="Arial" w:hAnsi="Arial" w:cs="Arial"/>
      <w:sz w:val="22"/>
      <w:lang w:val="en-GB"/>
    </w:rPr>
  </w:style>
  <w:style w:type="character" w:customStyle="1" w:styleId="CommentTextChar1">
    <w:name w:val="Comment Text Char1"/>
    <w:basedOn w:val="BodyTextChar1"/>
    <w:rsid w:val="00FD0661"/>
    <w:rPr>
      <w:rFonts w:ascii="Arial" w:hAnsi="Arial" w:cs="Arial"/>
      <w:sz w:val="22"/>
      <w:lang w:val="en-GB"/>
    </w:rPr>
  </w:style>
  <w:style w:type="character" w:customStyle="1" w:styleId="f01">
    <w:name w:val="f01"/>
    <w:basedOn w:val="DefaultParagraphFont"/>
    <w:rsid w:val="00FD0661"/>
    <w:rPr>
      <w:rFonts w:ascii="Arial" w:hAnsi="Arial" w:cs="Arial" w:hint="default"/>
      <w:sz w:val="20"/>
      <w:szCs w:val="20"/>
    </w:rPr>
  </w:style>
  <w:style w:type="character" w:customStyle="1" w:styleId="f51">
    <w:name w:val="f51"/>
    <w:basedOn w:val="DefaultParagraphFont"/>
    <w:rsid w:val="00FD0661"/>
    <w:rPr>
      <w:rFonts w:ascii="Arial" w:hAnsi="Arial" w:cs="Arial" w:hint="default"/>
      <w:sz w:val="16"/>
      <w:szCs w:val="16"/>
    </w:rPr>
  </w:style>
  <w:style w:type="paragraph" w:customStyle="1" w:styleId="DefaultParagraphFontParaCharCharCharChar2CharCharCharChar">
    <w:name w:val="Default Paragraph Font Para Char Char Char Char2 Char Char Char Char"/>
    <w:basedOn w:val="Normal"/>
    <w:semiHidden/>
    <w:rsid w:val="00FD0661"/>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160" w:line="240" w:lineRule="exact"/>
    </w:pPr>
    <w:rPr>
      <w:rFonts w:cs="Times New Roman"/>
      <w:szCs w:val="22"/>
      <w:lang w:val="en-US"/>
    </w:rPr>
  </w:style>
  <w:style w:type="paragraph" w:customStyle="1" w:styleId="TableBullet">
    <w:name w:val="Table Bullet"/>
    <w:basedOn w:val="Normal"/>
    <w:rsid w:val="00FD0661"/>
    <w:pPr>
      <w:numPr>
        <w:numId w:val="16"/>
      </w:numPr>
      <w:tabs>
        <w:tab w:val="clear" w:pos="340"/>
        <w:tab w:val="clear" w:pos="397"/>
        <w:tab w:val="clear" w:pos="907"/>
        <w:tab w:val="clear" w:pos="1304"/>
        <w:tab w:val="clear" w:pos="1701"/>
        <w:tab w:val="clear" w:pos="2098"/>
        <w:tab w:val="clear" w:pos="2494"/>
        <w:tab w:val="clear" w:pos="2891"/>
        <w:tab w:val="clear" w:pos="3288"/>
        <w:tab w:val="clear" w:pos="3685"/>
        <w:tab w:val="clear" w:pos="4082"/>
        <w:tab w:val="clear" w:pos="4479"/>
        <w:tab w:val="num" w:pos="1134"/>
      </w:tabs>
      <w:spacing w:before="60" w:after="20"/>
    </w:pPr>
    <w:rPr>
      <w:rFonts w:cs="Times New Roman"/>
      <w:sz w:val="20"/>
      <w:szCs w:val="20"/>
    </w:rPr>
  </w:style>
  <w:style w:type="paragraph" w:customStyle="1" w:styleId="ReportLevel1">
    <w:name w:val="Report Level 1"/>
    <w:next w:val="Normal"/>
    <w:qFormat/>
    <w:rsid w:val="00FD0661"/>
    <w:pPr>
      <w:keepNext/>
      <w:pBdr>
        <w:bottom w:val="single" w:sz="8" w:space="1" w:color="28AAE1"/>
      </w:pBdr>
      <w:tabs>
        <w:tab w:val="num" w:pos="1134"/>
      </w:tabs>
      <w:spacing w:before="340" w:after="227" w:line="360" w:lineRule="exact"/>
      <w:ind w:left="1134" w:hanging="1134"/>
      <w:outlineLvl w:val="0"/>
    </w:pPr>
    <w:rPr>
      <w:b/>
      <w:color w:val="28AAE1"/>
      <w:sz w:val="36"/>
      <w:lang w:val="en-GB" w:eastAsia="en-US"/>
    </w:rPr>
  </w:style>
  <w:style w:type="paragraph" w:customStyle="1" w:styleId="ReportLevel2">
    <w:name w:val="Report Level 2"/>
    <w:basedOn w:val="ReportLevel1"/>
    <w:next w:val="Normal"/>
    <w:qFormat/>
    <w:rsid w:val="00FD0661"/>
    <w:pPr>
      <w:pBdr>
        <w:bottom w:val="none" w:sz="0" w:space="0" w:color="auto"/>
      </w:pBdr>
      <w:spacing w:after="170" w:line="320" w:lineRule="exact"/>
      <w:outlineLvl w:val="1"/>
    </w:pPr>
    <w:rPr>
      <w:sz w:val="32"/>
    </w:rPr>
  </w:style>
  <w:style w:type="paragraph" w:customStyle="1" w:styleId="ReportLevel3">
    <w:name w:val="Report Level 3"/>
    <w:basedOn w:val="ReportLevel2"/>
    <w:next w:val="Normal"/>
    <w:link w:val="ReportLevel3Char"/>
    <w:qFormat/>
    <w:rsid w:val="00FD0661"/>
    <w:pPr>
      <w:spacing w:after="113"/>
      <w:outlineLvl w:val="2"/>
    </w:pPr>
    <w:rPr>
      <w:sz w:val="28"/>
      <w:szCs w:val="18"/>
    </w:rPr>
  </w:style>
  <w:style w:type="paragraph" w:customStyle="1" w:styleId="ReportLevel4">
    <w:name w:val="Report Level 4"/>
    <w:next w:val="Normal"/>
    <w:link w:val="ReportLevel4Char"/>
    <w:qFormat/>
    <w:rsid w:val="00FD0661"/>
    <w:pPr>
      <w:spacing w:before="100" w:after="100" w:line="360" w:lineRule="auto"/>
      <w:outlineLvl w:val="3"/>
    </w:pPr>
    <w:rPr>
      <w:rFonts w:ascii="Arial" w:hAnsi="Arial"/>
      <w:sz w:val="22"/>
      <w:szCs w:val="18"/>
      <w:lang w:val="en-GB" w:eastAsia="en-US"/>
    </w:rPr>
  </w:style>
  <w:style w:type="paragraph" w:customStyle="1" w:styleId="AppendixLetter">
    <w:name w:val="Appendix Letter"/>
    <w:next w:val="Normal"/>
    <w:qFormat/>
    <w:rsid w:val="00FD0661"/>
    <w:pPr>
      <w:spacing w:after="113" w:line="360" w:lineRule="exact"/>
      <w:outlineLvl w:val="0"/>
    </w:pPr>
    <w:rPr>
      <w:b/>
      <w:color w:val="28AAE1"/>
      <w:sz w:val="36"/>
      <w:lang w:val="en-GB" w:eastAsia="en-US"/>
    </w:rPr>
  </w:style>
  <w:style w:type="paragraph" w:customStyle="1" w:styleId="AppendixLevel1">
    <w:name w:val="Appendix Level 1"/>
    <w:next w:val="Normal"/>
    <w:qFormat/>
    <w:rsid w:val="00FD0661"/>
    <w:pPr>
      <w:keepNext/>
      <w:pBdr>
        <w:bottom w:val="single" w:sz="8" w:space="1" w:color="28AAE1"/>
      </w:pBdr>
      <w:tabs>
        <w:tab w:val="num" w:pos="1134"/>
      </w:tabs>
      <w:spacing w:before="340" w:after="227" w:line="360" w:lineRule="exact"/>
      <w:ind w:left="1134" w:hanging="1134"/>
      <w:outlineLvl w:val="1"/>
    </w:pPr>
    <w:rPr>
      <w:b/>
      <w:color w:val="28AAE1"/>
      <w:sz w:val="36"/>
      <w:szCs w:val="28"/>
      <w:lang w:val="en-GB" w:eastAsia="en-US"/>
    </w:rPr>
  </w:style>
  <w:style w:type="paragraph" w:customStyle="1" w:styleId="AppendixLevel2">
    <w:name w:val="Appendix Level 2"/>
    <w:basedOn w:val="AppendixLevel1"/>
    <w:next w:val="Normal"/>
    <w:qFormat/>
    <w:rsid w:val="00FD0661"/>
    <w:pPr>
      <w:pBdr>
        <w:bottom w:val="none" w:sz="0" w:space="0" w:color="auto"/>
      </w:pBdr>
      <w:spacing w:after="170" w:line="320" w:lineRule="exact"/>
      <w:outlineLvl w:val="2"/>
    </w:pPr>
    <w:rPr>
      <w:sz w:val="32"/>
      <w:szCs w:val="20"/>
    </w:rPr>
  </w:style>
  <w:style w:type="paragraph" w:customStyle="1" w:styleId="AppendixLevel3">
    <w:name w:val="Appendix Level 3"/>
    <w:basedOn w:val="AppendixLevel2"/>
    <w:next w:val="Normal"/>
    <w:qFormat/>
    <w:rsid w:val="00FD0661"/>
    <w:pPr>
      <w:spacing w:after="113"/>
      <w:outlineLvl w:val="3"/>
    </w:pPr>
    <w:rPr>
      <w:sz w:val="28"/>
      <w:szCs w:val="18"/>
    </w:rPr>
  </w:style>
  <w:style w:type="paragraph" w:customStyle="1" w:styleId="AppendixLevel4">
    <w:name w:val="Appendix Level 4"/>
    <w:basedOn w:val="AppendixLevel3"/>
    <w:next w:val="Normal"/>
    <w:qFormat/>
    <w:rsid w:val="00FD0661"/>
    <w:pPr>
      <w:outlineLvl w:val="4"/>
    </w:pPr>
  </w:style>
  <w:style w:type="character" w:customStyle="1" w:styleId="ReportLevel4Char">
    <w:name w:val="Report Level 4 Char"/>
    <w:basedOn w:val="DefaultParagraphFont"/>
    <w:link w:val="ReportLevel4"/>
    <w:rsid w:val="00FD0661"/>
    <w:rPr>
      <w:rFonts w:ascii="Arial" w:hAnsi="Arial"/>
      <w:sz w:val="22"/>
      <w:szCs w:val="18"/>
      <w:lang w:val="en-GB" w:eastAsia="en-US"/>
    </w:rPr>
  </w:style>
  <w:style w:type="paragraph" w:customStyle="1" w:styleId="SpecText">
    <w:name w:val="Spec Text"/>
    <w:link w:val="SpecTextCharChar"/>
    <w:rsid w:val="00FD0661"/>
    <w:pPr>
      <w:spacing w:after="120" w:line="260" w:lineRule="atLeast"/>
      <w:ind w:left="1134"/>
    </w:pPr>
    <w:rPr>
      <w:rFonts w:ascii="Arial" w:hAnsi="Arial" w:cs="Arial"/>
      <w:lang w:val="en-GB" w:eastAsia="en-US"/>
    </w:rPr>
  </w:style>
  <w:style w:type="character" w:customStyle="1" w:styleId="SpecTextCharChar">
    <w:name w:val="Spec Text Char Char"/>
    <w:basedOn w:val="DefaultParagraphFont"/>
    <w:link w:val="SpecText"/>
    <w:locked/>
    <w:rsid w:val="00FD0661"/>
    <w:rPr>
      <w:rFonts w:ascii="Arial" w:hAnsi="Arial" w:cs="Arial"/>
      <w:lang w:val="en-GB" w:eastAsia="en-US"/>
    </w:rPr>
  </w:style>
  <w:style w:type="paragraph" w:styleId="Quote">
    <w:name w:val="Quote"/>
    <w:basedOn w:val="Normal"/>
    <w:next w:val="Normal"/>
    <w:link w:val="QuoteChar"/>
    <w:uiPriority w:val="29"/>
    <w:qFormat/>
    <w:rsid w:val="00FD0661"/>
    <w:rPr>
      <w:i/>
      <w:iCs/>
      <w:color w:val="000000" w:themeColor="text1"/>
    </w:rPr>
  </w:style>
  <w:style w:type="character" w:customStyle="1" w:styleId="QuoteChar">
    <w:name w:val="Quote Char"/>
    <w:basedOn w:val="DefaultParagraphFont"/>
    <w:link w:val="Quote"/>
    <w:uiPriority w:val="29"/>
    <w:rsid w:val="00FD0661"/>
    <w:rPr>
      <w:rFonts w:ascii="Arial" w:hAnsi="Arial" w:cs="Arial"/>
      <w:i/>
      <w:iCs/>
      <w:color w:val="000000" w:themeColor="text1"/>
      <w:sz w:val="22"/>
      <w:szCs w:val="24"/>
      <w:lang w:val="en-GB" w:eastAsia="en-US"/>
    </w:rPr>
  </w:style>
  <w:style w:type="paragraph" w:styleId="IntenseQuote">
    <w:name w:val="Intense Quote"/>
    <w:basedOn w:val="Normal"/>
    <w:next w:val="Normal"/>
    <w:link w:val="IntenseQuoteChar"/>
    <w:uiPriority w:val="30"/>
    <w:qFormat/>
    <w:rsid w:val="00FD06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D0661"/>
    <w:rPr>
      <w:rFonts w:ascii="Arial" w:hAnsi="Arial" w:cs="Arial"/>
      <w:b/>
      <w:bCs/>
      <w:i/>
      <w:iCs/>
      <w:color w:val="4F81BD" w:themeColor="accent1"/>
      <w:sz w:val="22"/>
      <w:szCs w:val="24"/>
      <w:lang w:val="en-GB" w:eastAsia="en-US"/>
    </w:rPr>
  </w:style>
  <w:style w:type="paragraph" w:customStyle="1" w:styleId="ReportLevel">
    <w:name w:val="Report Level"/>
    <w:basedOn w:val="ReportLevel4"/>
    <w:qFormat/>
    <w:rsid w:val="00FD0661"/>
  </w:style>
  <w:style w:type="paragraph" w:customStyle="1" w:styleId="ReportLevel5">
    <w:name w:val="Report Level 5"/>
    <w:basedOn w:val="ReportLevel"/>
    <w:next w:val="ReportLevel4"/>
    <w:qFormat/>
    <w:rsid w:val="00FD0661"/>
  </w:style>
  <w:style w:type="paragraph" w:customStyle="1" w:styleId="ReportLevel6">
    <w:name w:val="Report Level 6"/>
    <w:qFormat/>
    <w:rsid w:val="00FD0661"/>
    <w:pPr>
      <w:spacing w:before="60" w:line="360" w:lineRule="auto"/>
    </w:pPr>
    <w:rPr>
      <w:rFonts w:ascii="Arial" w:hAnsi="Arial"/>
      <w:sz w:val="22"/>
      <w:szCs w:val="18"/>
      <w:lang w:val="en-GB" w:eastAsia="en-US"/>
    </w:rPr>
  </w:style>
  <w:style w:type="paragraph" w:customStyle="1" w:styleId="ReportListNumber">
    <w:name w:val="Report List Number"/>
    <w:basedOn w:val="Normal"/>
    <w:rsid w:val="00FD0661"/>
    <w:pPr>
      <w:numPr>
        <w:numId w:val="17"/>
      </w:numPr>
      <w:tabs>
        <w:tab w:val="clear" w:pos="397"/>
        <w:tab w:val="clear" w:pos="567"/>
        <w:tab w:val="clear" w:pos="907"/>
        <w:tab w:val="clear" w:pos="1304"/>
        <w:tab w:val="clear" w:pos="1701"/>
        <w:tab w:val="clear" w:pos="2098"/>
        <w:tab w:val="clear" w:pos="2494"/>
        <w:tab w:val="clear" w:pos="2891"/>
        <w:tab w:val="clear" w:pos="3288"/>
        <w:tab w:val="clear" w:pos="3685"/>
        <w:tab w:val="clear" w:pos="4082"/>
        <w:tab w:val="clear" w:pos="4479"/>
        <w:tab w:val="num" w:pos="357"/>
      </w:tabs>
      <w:spacing w:before="113" w:after="113" w:line="260" w:lineRule="exact"/>
      <w:ind w:left="357" w:hanging="357"/>
    </w:pPr>
    <w:rPr>
      <w:rFonts w:ascii="Times New Roman" w:hAnsi="Times New Roman" w:cs="Times New Roman"/>
    </w:rPr>
  </w:style>
  <w:style w:type="paragraph" w:customStyle="1" w:styleId="SpecLevel3">
    <w:name w:val="Spec Level 3"/>
    <w:basedOn w:val="Normal"/>
    <w:next w:val="SpecText"/>
    <w:rsid w:val="00FD0661"/>
    <w:pPr>
      <w:keepNext/>
      <w:numPr>
        <w:ilvl w:val="2"/>
        <w:numId w:val="18"/>
      </w:numPr>
      <w:tabs>
        <w:tab w:val="clear" w:pos="397"/>
        <w:tab w:val="clear" w:pos="907"/>
        <w:tab w:val="clear" w:pos="1304"/>
        <w:tab w:val="clear" w:pos="1701"/>
        <w:tab w:val="clear" w:pos="2098"/>
        <w:tab w:val="clear" w:pos="2269"/>
        <w:tab w:val="clear" w:pos="2494"/>
        <w:tab w:val="clear" w:pos="2891"/>
        <w:tab w:val="clear" w:pos="3288"/>
        <w:tab w:val="clear" w:pos="3685"/>
        <w:tab w:val="clear" w:pos="4082"/>
        <w:tab w:val="clear" w:pos="4479"/>
      </w:tabs>
      <w:spacing w:before="140" w:after="0" w:line="260" w:lineRule="atLeast"/>
      <w:ind w:left="2160" w:hanging="180"/>
      <w:outlineLvl w:val="2"/>
    </w:pPr>
    <w:rPr>
      <w:rFonts w:ascii="Arial Black" w:eastAsiaTheme="minorEastAsia" w:hAnsi="Arial Black" w:cs="Arial Black"/>
      <w:color w:val="008080"/>
      <w:sz w:val="28"/>
      <w:szCs w:val="28"/>
    </w:rPr>
  </w:style>
  <w:style w:type="paragraph" w:customStyle="1" w:styleId="SpecLevel4">
    <w:name w:val="Spec Level 4"/>
    <w:basedOn w:val="SpecLevel3"/>
    <w:next w:val="SpecText"/>
    <w:link w:val="SpecLevel4CharChar"/>
    <w:rsid w:val="00FD0661"/>
    <w:pPr>
      <w:keepNext w:val="0"/>
      <w:numPr>
        <w:ilvl w:val="3"/>
      </w:numPr>
      <w:tabs>
        <w:tab w:val="clear" w:pos="1134"/>
      </w:tabs>
      <w:ind w:left="2880" w:hanging="360"/>
      <w:outlineLvl w:val="3"/>
    </w:pPr>
    <w:rPr>
      <w:rFonts w:ascii="Arial" w:hAnsi="Arial" w:cs="Arial"/>
    </w:rPr>
  </w:style>
  <w:style w:type="character" w:customStyle="1" w:styleId="SpecLevel4CharChar">
    <w:name w:val="Spec Level 4 Char Char"/>
    <w:link w:val="SpecLevel4"/>
    <w:locked/>
    <w:rsid w:val="00FD0661"/>
    <w:rPr>
      <w:rFonts w:ascii="Arial" w:eastAsiaTheme="minorEastAsia" w:hAnsi="Arial" w:cs="Arial"/>
      <w:color w:val="008080"/>
      <w:sz w:val="28"/>
      <w:szCs w:val="28"/>
      <w:lang w:val="en-GB" w:eastAsia="en-US"/>
    </w:rPr>
  </w:style>
  <w:style w:type="paragraph" w:customStyle="1" w:styleId="ReportText">
    <w:name w:val="Report Text"/>
    <w:link w:val="ReportTextChar"/>
    <w:qFormat/>
    <w:rsid w:val="00FD0661"/>
    <w:pPr>
      <w:spacing w:before="170" w:after="170" w:line="260" w:lineRule="exact"/>
    </w:pPr>
    <w:rPr>
      <w:sz w:val="24"/>
      <w:lang w:val="en-GB" w:eastAsia="en-US"/>
    </w:rPr>
  </w:style>
  <w:style w:type="character" w:customStyle="1" w:styleId="ReportTextChar">
    <w:name w:val="Report Text Char"/>
    <w:link w:val="ReportText"/>
    <w:locked/>
    <w:rsid w:val="00FD0661"/>
    <w:rPr>
      <w:sz w:val="24"/>
      <w:lang w:val="en-GB" w:eastAsia="en-US"/>
    </w:rPr>
  </w:style>
  <w:style w:type="character" w:customStyle="1" w:styleId="ReportLevel3Char">
    <w:name w:val="Report Level 3 Char"/>
    <w:link w:val="ReportLevel3"/>
    <w:locked/>
    <w:rsid w:val="00FD0661"/>
    <w:rPr>
      <w:b/>
      <w:color w:val="28AAE1"/>
      <w:sz w:val="28"/>
      <w:szCs w:val="18"/>
      <w:lang w:val="en-GB" w:eastAsia="en-US"/>
    </w:rPr>
  </w:style>
  <w:style w:type="character" w:styleId="PlaceholderText">
    <w:name w:val="Placeholder Text"/>
    <w:basedOn w:val="DefaultParagraphFont"/>
    <w:uiPriority w:val="99"/>
    <w:semiHidden/>
    <w:rsid w:val="00FD0661"/>
    <w:rPr>
      <w:color w:val="808080"/>
    </w:rPr>
  </w:style>
  <w:style w:type="paragraph" w:customStyle="1" w:styleId="Tablecontentleft">
    <w:name w:val="Table content left"/>
    <w:basedOn w:val="Normal"/>
    <w:rsid w:val="00FD0661"/>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uppressAutoHyphens/>
      <w:spacing w:after="0"/>
    </w:pPr>
    <w:rPr>
      <w:rFonts w:ascii="Calibri" w:eastAsia="PMingLiU" w:hAnsi="Calibri" w:cs="Times New Roman"/>
      <w:iCs/>
      <w:sz w:val="20"/>
      <w:szCs w:val="20"/>
      <w:lang w:val="en-US" w:eastAsia="de-DE"/>
    </w:rPr>
  </w:style>
  <w:style w:type="table" w:customStyle="1" w:styleId="Tabellenraster6">
    <w:name w:val="Tabellenraster6"/>
    <w:basedOn w:val="TableNormal"/>
    <w:next w:val="TableGrid"/>
    <w:uiPriority w:val="59"/>
    <w:locked/>
    <w:rsid w:val="00FD0661"/>
    <w:rPr>
      <w:rFonts w:ascii="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b w:val="0"/>
      </w:rPr>
    </w:tblStylePr>
  </w:style>
  <w:style w:type="character" w:customStyle="1" w:styleId="TextkrperZchn">
    <w:name w:val="Textkörper Zchn"/>
    <w:basedOn w:val="DefaultParagraphFont"/>
    <w:rsid w:val="00FD0661"/>
    <w:rPr>
      <w:rFonts w:ascii="Arial" w:hAnsi="Arial" w:cs="Arial"/>
      <w:sz w:val="22"/>
      <w:lang w:val="en-GB"/>
    </w:rPr>
  </w:style>
  <w:style w:type="character" w:customStyle="1" w:styleId="berschrift3Zchn">
    <w:name w:val="Überschrift 3 Zchn"/>
    <w:basedOn w:val="DefaultParagraphFont"/>
    <w:rsid w:val="00FD0661"/>
    <w:rPr>
      <w:rFonts w:ascii="Arial Bold" w:hAnsi="Arial Bold" w:cs="Arial"/>
      <w:b/>
      <w:sz w:val="22"/>
      <w:lang w:val="en-GB"/>
    </w:rPr>
  </w:style>
  <w:style w:type="character" w:customStyle="1" w:styleId="BodyTextChar2">
    <w:name w:val="Body Text Char2"/>
    <w:basedOn w:val="DefaultParagraphFont"/>
    <w:rsid w:val="00FD0661"/>
    <w:rPr>
      <w:rFonts w:ascii="Arial" w:hAnsi="Arial" w:cs="Arial"/>
      <w:sz w:val="22"/>
      <w:lang w:val="en-GB"/>
    </w:rPr>
  </w:style>
  <w:style w:type="paragraph" w:customStyle="1" w:styleId="ReportList1">
    <w:name w:val="Report List 1"/>
    <w:basedOn w:val="Normal"/>
    <w:link w:val="ReportList1Char"/>
    <w:qFormat/>
    <w:rsid w:val="00FD0661"/>
    <w:pPr>
      <w:numPr>
        <w:numId w:val="19"/>
      </w:numPr>
      <w:tabs>
        <w:tab w:val="clear" w:pos="357"/>
        <w:tab w:val="clear" w:pos="397"/>
        <w:tab w:val="clear" w:pos="907"/>
        <w:tab w:val="clear" w:pos="1304"/>
        <w:tab w:val="clear" w:pos="1701"/>
        <w:tab w:val="clear" w:pos="2098"/>
        <w:tab w:val="clear" w:pos="2494"/>
        <w:tab w:val="clear" w:pos="2891"/>
        <w:tab w:val="clear" w:pos="3288"/>
        <w:tab w:val="clear" w:pos="3685"/>
        <w:tab w:val="clear" w:pos="4082"/>
        <w:tab w:val="clear" w:pos="4479"/>
        <w:tab w:val="num" w:pos="544"/>
        <w:tab w:val="left" w:pos="1503"/>
      </w:tabs>
      <w:spacing w:before="113" w:after="113" w:line="260" w:lineRule="exact"/>
      <w:ind w:left="544" w:hanging="453"/>
    </w:pPr>
    <w:rPr>
      <w:rFonts w:ascii="Times New Roman" w:hAnsi="Times New Roman" w:cs="Times New Roman"/>
      <w:sz w:val="24"/>
      <w:szCs w:val="20"/>
    </w:rPr>
  </w:style>
  <w:style w:type="character" w:customStyle="1" w:styleId="ReportList1Char">
    <w:name w:val="Report List 1 Char"/>
    <w:link w:val="ReportList1"/>
    <w:locked/>
    <w:rsid w:val="00FD0661"/>
    <w:rPr>
      <w:sz w:val="24"/>
      <w:lang w:val="en-GB" w:eastAsia="en-US"/>
    </w:rPr>
  </w:style>
  <w:style w:type="paragraph" w:customStyle="1" w:styleId="FinancialForm">
    <w:name w:val="Financial Form"/>
    <w:basedOn w:val="Normal"/>
    <w:next w:val="Normal"/>
    <w:qFormat/>
    <w:rsid w:val="00FD0661"/>
    <w:pPr>
      <w:keepNext/>
      <w:pageBreakBefore/>
      <w:numPr>
        <w:numId w:val="20"/>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240" w:after="240"/>
      <w:ind w:left="720"/>
      <w:jc w:val="both"/>
      <w:outlineLvl w:val="1"/>
    </w:pPr>
    <w:rPr>
      <w:rFonts w:ascii="Tahoma" w:eastAsia="Arial Unicode MS" w:hAnsi="Tahoma"/>
      <w:b/>
      <w:smallCaps/>
      <w:color w:val="000000"/>
      <w:szCs w:val="22"/>
    </w:rPr>
  </w:style>
  <w:style w:type="paragraph" w:styleId="NoSpacing">
    <w:name w:val="No Spacing"/>
    <w:aliases w:val="~BaseStyle"/>
    <w:link w:val="NoSpacingChar"/>
    <w:uiPriority w:val="1"/>
    <w:qFormat/>
    <w:rsid w:val="00FD0661"/>
    <w:rPr>
      <w:rFonts w:asciiTheme="minorHAnsi" w:eastAsiaTheme="minorHAnsi" w:hAnsiTheme="minorHAnsi" w:cstheme="minorBidi"/>
      <w:sz w:val="22"/>
      <w:szCs w:val="22"/>
      <w:lang w:eastAsia="en-US"/>
    </w:rPr>
  </w:style>
  <w:style w:type="paragraph" w:customStyle="1" w:styleId="Bullets">
    <w:name w:val="Bullets"/>
    <w:basedOn w:val="Normal"/>
    <w:next w:val="Normal"/>
    <w:autoRedefine/>
    <w:rsid w:val="008B6D5D"/>
    <w:pPr>
      <w:numPr>
        <w:numId w:val="21"/>
      </w:numPr>
      <w:tabs>
        <w:tab w:val="clear" w:pos="397"/>
        <w:tab w:val="clear" w:pos="544"/>
        <w:tab w:val="clear" w:pos="907"/>
        <w:tab w:val="clear" w:pos="1304"/>
        <w:tab w:val="clear" w:pos="1701"/>
        <w:tab w:val="clear" w:pos="2098"/>
        <w:tab w:val="clear" w:pos="2494"/>
        <w:tab w:val="clear" w:pos="2891"/>
        <w:tab w:val="clear" w:pos="3288"/>
        <w:tab w:val="clear" w:pos="3685"/>
        <w:tab w:val="clear" w:pos="4082"/>
        <w:tab w:val="clear" w:pos="4479"/>
      </w:tabs>
      <w:spacing w:before="120"/>
      <w:ind w:left="397" w:hanging="397"/>
      <w:jc w:val="both"/>
    </w:pPr>
    <w:rPr>
      <w:rFonts w:cs="Times New Roman"/>
      <w:spacing w:val="-3"/>
      <w:sz w:val="20"/>
      <w:szCs w:val="20"/>
      <w:lang w:val="en-US" w:eastAsia="en-GB"/>
    </w:rPr>
  </w:style>
  <w:style w:type="paragraph" w:customStyle="1" w:styleId="Filename">
    <w:name w:val="Filename"/>
    <w:basedOn w:val="Footer"/>
    <w:uiPriority w:val="4"/>
    <w:rsid w:val="00FD0661"/>
    <w:pPr>
      <w:tabs>
        <w:tab w:val="clear" w:pos="5102"/>
        <w:tab w:val="clear" w:pos="10205"/>
        <w:tab w:val="center" w:pos="4153"/>
        <w:tab w:val="right" w:pos="8306"/>
      </w:tabs>
      <w:spacing w:before="80" w:line="100" w:lineRule="exact"/>
      <w:jc w:val="left"/>
    </w:pPr>
    <w:rPr>
      <w:rFonts w:cs="Times New Roman"/>
      <w:caps/>
      <w:noProof/>
      <w:color w:val="auto"/>
      <w:sz w:val="8"/>
    </w:rPr>
  </w:style>
  <w:style w:type="character" w:styleId="PageNumber">
    <w:name w:val="page number"/>
    <w:basedOn w:val="DefaultParagraphFont"/>
    <w:rsid w:val="00FD0661"/>
    <w:rPr>
      <w:rFonts w:ascii="Times New Roman" w:hAnsi="Times New Roman"/>
      <w:sz w:val="20"/>
    </w:rPr>
  </w:style>
  <w:style w:type="paragraph" w:customStyle="1" w:styleId="ReportExecSummary">
    <w:name w:val="Report Exec Summary"/>
    <w:basedOn w:val="Normal"/>
    <w:next w:val="ReportText"/>
    <w:qFormat/>
    <w:rsid w:val="00FD0661"/>
    <w:pPr>
      <w:keepNext/>
      <w:pBdr>
        <w:bottom w:val="single" w:sz="8" w:space="1" w:color="808080"/>
      </w:pBd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27" w:line="360" w:lineRule="exact"/>
      <w:outlineLvl w:val="0"/>
    </w:pPr>
    <w:rPr>
      <w:rFonts w:ascii="Times New Roman" w:hAnsi="Times New Roman" w:cs="Times New Roman"/>
      <w:b/>
      <w:color w:val="808080"/>
      <w:sz w:val="36"/>
      <w:szCs w:val="20"/>
    </w:rPr>
  </w:style>
  <w:style w:type="paragraph" w:customStyle="1" w:styleId="StyleTableHeadingLeft">
    <w:name w:val="Style Table Heading + Left"/>
    <w:basedOn w:val="TableHeading"/>
    <w:rsid w:val="0085366E"/>
    <w:pPr>
      <w:jc w:val="left"/>
    </w:pPr>
    <w:rPr>
      <w:rFonts w:cs="Times New Roman"/>
      <w:bCs/>
    </w:rPr>
  </w:style>
  <w:style w:type="paragraph" w:customStyle="1" w:styleId="StyleTableBodyCentreBoldLeftBefore4ptAfter4pt">
    <w:name w:val="Style Table Body Centre + Bold Left Before:  4 pt After:  4 pt ..."/>
    <w:basedOn w:val="TableBodyCentre"/>
    <w:rsid w:val="0084792C"/>
    <w:pPr>
      <w:spacing w:line="288" w:lineRule="auto"/>
      <w:jc w:val="left"/>
    </w:pPr>
    <w:rPr>
      <w:rFonts w:cs="Times New Roman"/>
      <w:b/>
      <w:bCs/>
    </w:rPr>
  </w:style>
  <w:style w:type="character" w:customStyle="1" w:styleId="cf01">
    <w:name w:val="cf01"/>
    <w:basedOn w:val="DefaultParagraphFont"/>
    <w:rsid w:val="0094060D"/>
    <w:rPr>
      <w:rFonts w:ascii="Segoe UI" w:hAnsi="Segoe UI" w:cs="Segoe UI" w:hint="default"/>
      <w:sz w:val="18"/>
      <w:szCs w:val="18"/>
    </w:rPr>
  </w:style>
  <w:style w:type="character" w:customStyle="1" w:styleId="NoSpacingChar">
    <w:name w:val="No Spacing Char"/>
    <w:aliases w:val="~BaseStyle Char"/>
    <w:basedOn w:val="DefaultParagraphFont"/>
    <w:link w:val="NoSpacing"/>
    <w:uiPriority w:val="1"/>
    <w:rsid w:val="00C91DD1"/>
    <w:rPr>
      <w:rFonts w:asciiTheme="minorHAnsi" w:eastAsiaTheme="minorHAnsi" w:hAnsiTheme="minorHAnsi" w:cstheme="minorBidi"/>
      <w:sz w:val="22"/>
      <w:szCs w:val="22"/>
      <w:lang w:eastAsia="en-US"/>
    </w:rPr>
  </w:style>
  <w:style w:type="character" w:customStyle="1" w:styleId="Style1">
    <w:name w:val="Style1"/>
    <w:basedOn w:val="DefaultParagraphFont"/>
    <w:uiPriority w:val="1"/>
    <w:rsid w:val="00C91DD1"/>
    <w:rPr>
      <w:rFonts w:ascii="Arial Nova Light" w:hAnsi="Arial Nova Light"/>
      <w:sz w:val="28"/>
    </w:rPr>
  </w:style>
  <w:style w:type="paragraph" w:customStyle="1" w:styleId="msonormal0">
    <w:name w:val="msonormal"/>
    <w:basedOn w:val="Normal"/>
    <w:rsid w:val="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pPr>
    <w:rPr>
      <w:rFonts w:ascii="Times New Roman" w:hAnsi="Times New Roman" w:cs="Times New Roman"/>
      <w:sz w:val="24"/>
      <w:lang w:val="en-ZA" w:eastAsia="en-ZA"/>
    </w:rPr>
  </w:style>
  <w:style w:type="paragraph" w:customStyle="1" w:styleId="font5">
    <w:name w:val="font5"/>
    <w:basedOn w:val="Normal"/>
    <w:rsid w:val="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pPr>
    <w:rPr>
      <w:rFonts w:ascii="72" w:hAnsi="72" w:cs="72"/>
      <w:color w:val="000000"/>
      <w:sz w:val="20"/>
      <w:szCs w:val="20"/>
      <w:lang w:val="en-ZA" w:eastAsia="en-ZA"/>
    </w:rPr>
  </w:style>
  <w:style w:type="paragraph" w:customStyle="1" w:styleId="font6">
    <w:name w:val="font6"/>
    <w:basedOn w:val="Normal"/>
    <w:rsid w:val="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pPr>
    <w:rPr>
      <w:rFonts w:ascii="72" w:hAnsi="72" w:cs="72"/>
      <w:color w:val="000000"/>
      <w:sz w:val="20"/>
      <w:szCs w:val="20"/>
      <w:lang w:val="en-ZA" w:eastAsia="en-ZA"/>
    </w:rPr>
  </w:style>
  <w:style w:type="paragraph" w:customStyle="1" w:styleId="xl65">
    <w:name w:val="xl65"/>
    <w:basedOn w:val="Normal"/>
    <w:rsid w:val="00414554"/>
    <w:pPr>
      <w:pBdr>
        <w:top w:val="single" w:sz="4" w:space="0" w:color="auto"/>
        <w:left w:val="single" w:sz="4" w:space="0" w:color="auto"/>
        <w:bottom w:val="single" w:sz="4" w:space="0" w:color="auto"/>
        <w:right w:val="single" w:sz="4" w:space="0" w:color="auto"/>
      </w:pBd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jc w:val="center"/>
      <w:textAlignment w:val="center"/>
    </w:pPr>
    <w:rPr>
      <w:rFonts w:ascii="72" w:hAnsi="72" w:cs="72"/>
      <w:color w:val="000000"/>
      <w:sz w:val="20"/>
      <w:szCs w:val="20"/>
      <w:lang w:val="en-ZA" w:eastAsia="en-ZA"/>
    </w:rPr>
  </w:style>
  <w:style w:type="paragraph" w:customStyle="1" w:styleId="xl66">
    <w:name w:val="xl66"/>
    <w:basedOn w:val="Normal"/>
    <w:rsid w:val="00414554"/>
    <w:pPr>
      <w:pBdr>
        <w:top w:val="single" w:sz="4" w:space="0" w:color="auto"/>
        <w:left w:val="single" w:sz="4" w:space="0" w:color="auto"/>
        <w:bottom w:val="single" w:sz="4" w:space="0" w:color="auto"/>
        <w:right w:val="single" w:sz="4" w:space="0" w:color="auto"/>
      </w:pBd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textAlignment w:val="center"/>
    </w:pPr>
    <w:rPr>
      <w:rFonts w:ascii="72" w:hAnsi="72" w:cs="72"/>
      <w:color w:val="000000"/>
      <w:sz w:val="20"/>
      <w:szCs w:val="20"/>
      <w:lang w:val="en-ZA" w:eastAsia="en-ZA"/>
    </w:rPr>
  </w:style>
  <w:style w:type="paragraph" w:customStyle="1" w:styleId="xl67">
    <w:name w:val="xl67"/>
    <w:basedOn w:val="Normal"/>
    <w:rsid w:val="00414554"/>
    <w:pPr>
      <w:pBdr>
        <w:top w:val="single" w:sz="4" w:space="0" w:color="auto"/>
        <w:left w:val="single" w:sz="4" w:space="0" w:color="auto"/>
        <w:bottom w:val="single" w:sz="4" w:space="0" w:color="auto"/>
        <w:right w:val="single" w:sz="4" w:space="0" w:color="auto"/>
      </w:pBd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textAlignment w:val="center"/>
    </w:pPr>
    <w:rPr>
      <w:rFonts w:ascii="72" w:hAnsi="72" w:cs="72"/>
      <w:b/>
      <w:bCs/>
      <w:color w:val="000000"/>
      <w:sz w:val="20"/>
      <w:szCs w:val="20"/>
      <w:lang w:val="en-ZA" w:eastAsia="en-ZA"/>
    </w:rPr>
  </w:style>
  <w:style w:type="paragraph" w:customStyle="1" w:styleId="xl68">
    <w:name w:val="xl68"/>
    <w:basedOn w:val="Normal"/>
    <w:rsid w:val="00414554"/>
    <w:pPr>
      <w:pBdr>
        <w:top w:val="single" w:sz="4" w:space="0" w:color="auto"/>
        <w:left w:val="single" w:sz="4" w:space="0" w:color="auto"/>
        <w:bottom w:val="single" w:sz="4" w:space="0" w:color="auto"/>
        <w:right w:val="single" w:sz="4" w:space="0" w:color="auto"/>
      </w:pBd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jc w:val="both"/>
      <w:textAlignment w:val="center"/>
    </w:pPr>
    <w:rPr>
      <w:rFonts w:ascii="72" w:hAnsi="72" w:cs="72"/>
      <w:color w:val="000000"/>
      <w:sz w:val="20"/>
      <w:szCs w:val="20"/>
      <w:lang w:val="en-ZA" w:eastAsia="en-ZA"/>
    </w:rPr>
  </w:style>
  <w:style w:type="paragraph" w:customStyle="1" w:styleId="xl69">
    <w:name w:val="xl69"/>
    <w:basedOn w:val="Normal"/>
    <w:rsid w:val="00414554"/>
    <w:pPr>
      <w:pBdr>
        <w:top w:val="single" w:sz="4" w:space="0" w:color="auto"/>
        <w:left w:val="single" w:sz="4" w:space="0" w:color="auto"/>
        <w:bottom w:val="single" w:sz="4" w:space="0" w:color="auto"/>
        <w:right w:val="single" w:sz="4" w:space="0" w:color="auto"/>
      </w:pBd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jc w:val="right"/>
      <w:textAlignment w:val="center"/>
    </w:pPr>
    <w:rPr>
      <w:rFonts w:ascii="72" w:hAnsi="72" w:cs="72"/>
      <w:b/>
      <w:bCs/>
      <w:color w:val="000000"/>
      <w:sz w:val="20"/>
      <w:szCs w:val="20"/>
      <w:lang w:val="en-ZA" w:eastAsia="en-ZA"/>
    </w:rPr>
  </w:style>
  <w:style w:type="paragraph" w:customStyle="1" w:styleId="xl70">
    <w:name w:val="xl70"/>
    <w:basedOn w:val="Normal"/>
    <w:rsid w:val="00414554"/>
    <w:pPr>
      <w:pBdr>
        <w:top w:val="single" w:sz="4" w:space="0" w:color="auto"/>
        <w:left w:val="single" w:sz="4" w:space="0" w:color="auto"/>
        <w:bottom w:val="single" w:sz="4" w:space="0" w:color="auto"/>
        <w:right w:val="single" w:sz="4" w:space="0" w:color="auto"/>
      </w:pBd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jc w:val="right"/>
      <w:textAlignment w:val="center"/>
    </w:pPr>
    <w:rPr>
      <w:rFonts w:ascii="72" w:hAnsi="72" w:cs="72"/>
      <w:color w:val="000000"/>
      <w:sz w:val="20"/>
      <w:szCs w:val="20"/>
      <w:lang w:val="en-ZA" w:eastAsia="en-ZA"/>
    </w:rPr>
  </w:style>
  <w:style w:type="paragraph" w:customStyle="1" w:styleId="xl71">
    <w:name w:val="xl71"/>
    <w:basedOn w:val="Normal"/>
    <w:rsid w:val="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textAlignment w:val="center"/>
    </w:pPr>
    <w:rPr>
      <w:rFonts w:ascii="72" w:hAnsi="72" w:cs="72"/>
      <w:sz w:val="20"/>
      <w:szCs w:val="20"/>
      <w:lang w:val="en-ZA" w:eastAsia="en-ZA"/>
    </w:rPr>
  </w:style>
  <w:style w:type="paragraph" w:customStyle="1" w:styleId="xl72">
    <w:name w:val="xl72"/>
    <w:basedOn w:val="Normal"/>
    <w:rsid w:val="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jc w:val="center"/>
      <w:textAlignment w:val="center"/>
    </w:pPr>
    <w:rPr>
      <w:rFonts w:ascii="72" w:hAnsi="72" w:cs="72"/>
      <w:sz w:val="20"/>
      <w:szCs w:val="20"/>
      <w:lang w:val="en-ZA" w:eastAsia="en-ZA"/>
    </w:rPr>
  </w:style>
  <w:style w:type="paragraph" w:customStyle="1" w:styleId="xl73">
    <w:name w:val="xl73"/>
    <w:basedOn w:val="Normal"/>
    <w:rsid w:val="00414554"/>
    <w:pPr>
      <w:pBdr>
        <w:top w:val="single" w:sz="4" w:space="0" w:color="auto"/>
        <w:left w:val="single" w:sz="4" w:space="0" w:color="auto"/>
        <w:bottom w:val="single" w:sz="4" w:space="0" w:color="auto"/>
        <w:right w:val="single" w:sz="4" w:space="0" w:color="auto"/>
      </w:pBdr>
      <w:shd w:val="clear" w:color="000000" w:fill="D9D9D9"/>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jc w:val="center"/>
      <w:textAlignment w:val="center"/>
    </w:pPr>
    <w:rPr>
      <w:rFonts w:ascii="72" w:hAnsi="72" w:cs="72"/>
      <w:b/>
      <w:bCs/>
      <w:color w:val="000000"/>
      <w:sz w:val="20"/>
      <w:szCs w:val="20"/>
      <w:lang w:val="en-ZA" w:eastAsia="en-ZA"/>
    </w:rPr>
  </w:style>
  <w:style w:type="paragraph" w:customStyle="1" w:styleId="xl74">
    <w:name w:val="xl74"/>
    <w:basedOn w:val="Normal"/>
    <w:rsid w:val="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jc w:val="right"/>
      <w:textAlignment w:val="center"/>
    </w:pPr>
    <w:rPr>
      <w:rFonts w:ascii="72" w:hAnsi="72" w:cs="72"/>
      <w:sz w:val="20"/>
      <w:szCs w:val="20"/>
      <w:lang w:val="en-ZA" w:eastAsia="en-ZA"/>
    </w:rPr>
  </w:style>
  <w:style w:type="paragraph" w:customStyle="1" w:styleId="xl75">
    <w:name w:val="xl75"/>
    <w:basedOn w:val="Normal"/>
    <w:rsid w:val="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textAlignment w:val="center"/>
    </w:pPr>
    <w:rPr>
      <w:rFonts w:ascii="72" w:hAnsi="72" w:cs="72"/>
      <w:sz w:val="20"/>
      <w:szCs w:val="20"/>
      <w:lang w:val="en-ZA" w:eastAsia="en-ZA"/>
    </w:rPr>
  </w:style>
  <w:style w:type="paragraph" w:customStyle="1" w:styleId="xl76">
    <w:name w:val="xl76"/>
    <w:basedOn w:val="Normal"/>
    <w:rsid w:val="0041455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00" w:beforeAutospacing="1" w:after="100" w:afterAutospacing="1"/>
      <w:textAlignment w:val="center"/>
    </w:pPr>
    <w:rPr>
      <w:rFonts w:ascii="72" w:hAnsi="72" w:cs="72"/>
      <w:sz w:val="20"/>
      <w:szCs w:val="20"/>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090191">
      <w:bodyDiv w:val="1"/>
      <w:marLeft w:val="0"/>
      <w:marRight w:val="0"/>
      <w:marTop w:val="0"/>
      <w:marBottom w:val="0"/>
      <w:divBdr>
        <w:top w:val="none" w:sz="0" w:space="0" w:color="auto"/>
        <w:left w:val="none" w:sz="0" w:space="0" w:color="auto"/>
        <w:bottom w:val="none" w:sz="0" w:space="0" w:color="auto"/>
        <w:right w:val="none" w:sz="0" w:space="0" w:color="auto"/>
      </w:divBdr>
    </w:div>
    <w:div w:id="438716549">
      <w:bodyDiv w:val="1"/>
      <w:marLeft w:val="0"/>
      <w:marRight w:val="0"/>
      <w:marTop w:val="0"/>
      <w:marBottom w:val="0"/>
      <w:divBdr>
        <w:top w:val="none" w:sz="0" w:space="0" w:color="auto"/>
        <w:left w:val="none" w:sz="0" w:space="0" w:color="auto"/>
        <w:bottom w:val="none" w:sz="0" w:space="0" w:color="auto"/>
        <w:right w:val="none" w:sz="0" w:space="0" w:color="auto"/>
      </w:divBdr>
    </w:div>
    <w:div w:id="525366294">
      <w:bodyDiv w:val="1"/>
      <w:marLeft w:val="0"/>
      <w:marRight w:val="0"/>
      <w:marTop w:val="0"/>
      <w:marBottom w:val="0"/>
      <w:divBdr>
        <w:top w:val="none" w:sz="0" w:space="0" w:color="auto"/>
        <w:left w:val="none" w:sz="0" w:space="0" w:color="auto"/>
        <w:bottom w:val="none" w:sz="0" w:space="0" w:color="auto"/>
        <w:right w:val="none" w:sz="0" w:space="0" w:color="auto"/>
      </w:divBdr>
    </w:div>
    <w:div w:id="682708877">
      <w:bodyDiv w:val="1"/>
      <w:marLeft w:val="0"/>
      <w:marRight w:val="0"/>
      <w:marTop w:val="0"/>
      <w:marBottom w:val="0"/>
      <w:divBdr>
        <w:top w:val="none" w:sz="0" w:space="0" w:color="auto"/>
        <w:left w:val="none" w:sz="0" w:space="0" w:color="auto"/>
        <w:bottom w:val="none" w:sz="0" w:space="0" w:color="auto"/>
        <w:right w:val="none" w:sz="0" w:space="0" w:color="auto"/>
      </w:divBdr>
    </w:div>
    <w:div w:id="1219626696">
      <w:bodyDiv w:val="1"/>
      <w:marLeft w:val="0"/>
      <w:marRight w:val="0"/>
      <w:marTop w:val="0"/>
      <w:marBottom w:val="0"/>
      <w:divBdr>
        <w:top w:val="none" w:sz="0" w:space="0" w:color="auto"/>
        <w:left w:val="none" w:sz="0" w:space="0" w:color="auto"/>
        <w:bottom w:val="none" w:sz="0" w:space="0" w:color="auto"/>
        <w:right w:val="none" w:sz="0" w:space="0" w:color="auto"/>
      </w:divBdr>
    </w:div>
    <w:div w:id="1370642251">
      <w:bodyDiv w:val="1"/>
      <w:marLeft w:val="0"/>
      <w:marRight w:val="0"/>
      <w:marTop w:val="0"/>
      <w:marBottom w:val="0"/>
      <w:divBdr>
        <w:top w:val="none" w:sz="0" w:space="0" w:color="auto"/>
        <w:left w:val="none" w:sz="0" w:space="0" w:color="auto"/>
        <w:bottom w:val="none" w:sz="0" w:space="0" w:color="auto"/>
        <w:right w:val="none" w:sz="0" w:space="0" w:color="auto"/>
      </w:divBdr>
    </w:div>
    <w:div w:id="1614165441">
      <w:bodyDiv w:val="1"/>
      <w:marLeft w:val="0"/>
      <w:marRight w:val="0"/>
      <w:marTop w:val="0"/>
      <w:marBottom w:val="0"/>
      <w:divBdr>
        <w:top w:val="none" w:sz="0" w:space="0" w:color="auto"/>
        <w:left w:val="none" w:sz="0" w:space="0" w:color="auto"/>
        <w:bottom w:val="none" w:sz="0" w:space="0" w:color="auto"/>
        <w:right w:val="none" w:sz="0" w:space="0" w:color="auto"/>
      </w:divBdr>
    </w:div>
    <w:div w:id="1653370702">
      <w:bodyDiv w:val="1"/>
      <w:marLeft w:val="0"/>
      <w:marRight w:val="0"/>
      <w:marTop w:val="0"/>
      <w:marBottom w:val="0"/>
      <w:divBdr>
        <w:top w:val="none" w:sz="0" w:space="0" w:color="auto"/>
        <w:left w:val="none" w:sz="0" w:space="0" w:color="auto"/>
        <w:bottom w:val="none" w:sz="0" w:space="0" w:color="auto"/>
        <w:right w:val="none" w:sz="0" w:space="0" w:color="auto"/>
      </w:divBdr>
    </w:div>
    <w:div w:id="1756242864">
      <w:bodyDiv w:val="1"/>
      <w:marLeft w:val="0"/>
      <w:marRight w:val="0"/>
      <w:marTop w:val="0"/>
      <w:marBottom w:val="0"/>
      <w:divBdr>
        <w:top w:val="none" w:sz="0" w:space="0" w:color="auto"/>
        <w:left w:val="none" w:sz="0" w:space="0" w:color="auto"/>
        <w:bottom w:val="none" w:sz="0" w:space="0" w:color="auto"/>
        <w:right w:val="none" w:sz="0" w:space="0" w:color="auto"/>
      </w:divBdr>
    </w:div>
    <w:div w:id="1819304826">
      <w:bodyDiv w:val="1"/>
      <w:marLeft w:val="0"/>
      <w:marRight w:val="0"/>
      <w:marTop w:val="0"/>
      <w:marBottom w:val="0"/>
      <w:divBdr>
        <w:top w:val="none" w:sz="0" w:space="0" w:color="auto"/>
        <w:left w:val="none" w:sz="0" w:space="0" w:color="auto"/>
        <w:bottom w:val="none" w:sz="0" w:space="0" w:color="auto"/>
        <w:right w:val="none" w:sz="0" w:space="0" w:color="auto"/>
      </w:divBdr>
    </w:div>
    <w:div w:id="1833594058">
      <w:bodyDiv w:val="1"/>
      <w:marLeft w:val="0"/>
      <w:marRight w:val="0"/>
      <w:marTop w:val="0"/>
      <w:marBottom w:val="0"/>
      <w:divBdr>
        <w:top w:val="none" w:sz="0" w:space="0" w:color="auto"/>
        <w:left w:val="none" w:sz="0" w:space="0" w:color="auto"/>
        <w:bottom w:val="none" w:sz="0" w:space="0" w:color="auto"/>
        <w:right w:val="none" w:sz="0" w:space="0" w:color="auto"/>
      </w:divBdr>
    </w:div>
    <w:div w:id="1939946674">
      <w:bodyDiv w:val="1"/>
      <w:marLeft w:val="0"/>
      <w:marRight w:val="0"/>
      <w:marTop w:val="0"/>
      <w:marBottom w:val="0"/>
      <w:divBdr>
        <w:top w:val="none" w:sz="0" w:space="0" w:color="auto"/>
        <w:left w:val="none" w:sz="0" w:space="0" w:color="auto"/>
        <w:bottom w:val="none" w:sz="0" w:space="0" w:color="auto"/>
        <w:right w:val="none" w:sz="0" w:space="0" w:color="auto"/>
      </w:divBdr>
    </w:div>
    <w:div w:id="1964769760">
      <w:bodyDiv w:val="1"/>
      <w:marLeft w:val="0"/>
      <w:marRight w:val="0"/>
      <w:marTop w:val="0"/>
      <w:marBottom w:val="0"/>
      <w:divBdr>
        <w:top w:val="none" w:sz="0" w:space="0" w:color="auto"/>
        <w:left w:val="none" w:sz="0" w:space="0" w:color="auto"/>
        <w:bottom w:val="none" w:sz="0" w:space="0" w:color="auto"/>
        <w:right w:val="none" w:sz="0" w:space="0" w:color="auto"/>
      </w:divBdr>
    </w:div>
    <w:div w:id="2083940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file:///C:\Users\erasm\AppData\Local\Microsoft\Windows\INetCache\Content.MSO\1EF3C0B4.xlsx" TargetMode="Externa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file:///C:\Users\erasm\AppData\Local\Microsoft\Windows\INetCache\Content.MSO\1EF3C0B4.xls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file:///C:\Users\erasm\AppData\Local\Microsoft\Windows\INetCache\Content.MSO\1EF3C0B4.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0%20Eskom\3%20My%20Facilities\Document%20Management\3.%20Document%20Centre\Work%20Area\GBE%20Templates\32-4%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df46571-6fec-4cd1-9ecf-50ac844268df" xsi:nil="true"/>
    <lcf76f155ced4ddcb4097134ff3c332f xmlns="0e857090-b87a-41bc-8af4-ece26016456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23A2A0C1948D4B96AD0DA64CA7CDE8" ma:contentTypeVersion="12" ma:contentTypeDescription="Create a new document." ma:contentTypeScope="" ma:versionID="6e4e910174ab5d18f5b39972143cc348">
  <xsd:schema xmlns:xsd="http://www.w3.org/2001/XMLSchema" xmlns:xs="http://www.w3.org/2001/XMLSchema" xmlns:p="http://schemas.microsoft.com/office/2006/metadata/properties" xmlns:ns2="0e857090-b87a-41bc-8af4-ece260164568" xmlns:ns3="bdf46571-6fec-4cd1-9ecf-50ac844268df" targetNamespace="http://schemas.microsoft.com/office/2006/metadata/properties" ma:root="true" ma:fieldsID="a571e47395df4f67056bbce19eb094aa" ns2:_="" ns3:_="">
    <xsd:import namespace="0e857090-b87a-41bc-8af4-ece260164568"/>
    <xsd:import namespace="bdf46571-6fec-4cd1-9ecf-50ac844268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57090-b87a-41bc-8af4-ece260164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f46571-6fec-4cd1-9ecf-50ac84426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9a6a272-9054-4116-9925-abe4654bfed2}" ma:internalName="TaxCatchAll" ma:showField="CatchAllData" ma:web="bdf46571-6fec-4cd1-9ecf-50ac844268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94C51A-603E-404E-9811-188358F3DECE}">
  <ds:schemaRefs>
    <ds:schemaRef ds:uri="http://schemas.openxmlformats.org/officeDocument/2006/bibliography"/>
  </ds:schemaRefs>
</ds:datastoreItem>
</file>

<file path=customXml/itemProps2.xml><?xml version="1.0" encoding="utf-8"?>
<ds:datastoreItem xmlns:ds="http://schemas.openxmlformats.org/officeDocument/2006/customXml" ds:itemID="{DA676DDA-B4B5-45DF-9D58-69AD53DD52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523360-4D7E-4596-A6BC-6E1E0A7679D0}"/>
</file>

<file path=customXml/itemProps4.xml><?xml version="1.0" encoding="utf-8"?>
<ds:datastoreItem xmlns:ds="http://schemas.openxmlformats.org/officeDocument/2006/customXml" ds:itemID="{054E57EE-B6DF-4480-8F2B-A1C30F1507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32-4 Template.dotx</Template>
  <TotalTime>133</TotalTime>
  <Pages>1</Pages>
  <Words>16519</Words>
  <Characters>94164</Characters>
  <Application>Microsoft Office Word</Application>
  <DocSecurity>4</DocSecurity>
  <Lines>784</Lines>
  <Paragraphs>220</Paragraphs>
  <ScaleCrop>false</ScaleCrop>
  <HeadingPairs>
    <vt:vector size="2" baseType="variant">
      <vt:variant>
        <vt:lpstr>Title</vt:lpstr>
      </vt:variant>
      <vt:variant>
        <vt:i4>1</vt:i4>
      </vt:variant>
    </vt:vector>
  </HeadingPairs>
  <TitlesOfParts>
    <vt:vector size="1" baseType="lpstr">
      <vt:lpstr>Document Title</vt:lpstr>
    </vt:vector>
  </TitlesOfParts>
  <Company>Eskom</Company>
  <LinksUpToDate>false</LinksUpToDate>
  <CharactersWithSpaces>110463</CharactersWithSpaces>
  <SharedDoc>false</SharedDoc>
  <HLinks>
    <vt:vector size="258" baseType="variant">
      <vt:variant>
        <vt:i4>3145823</vt:i4>
      </vt:variant>
      <vt:variant>
        <vt:i4>464</vt:i4>
      </vt:variant>
      <vt:variant>
        <vt:i4>0</vt:i4>
      </vt:variant>
      <vt:variant>
        <vt:i4>5</vt:i4>
      </vt:variant>
      <vt:variant>
        <vt:lpwstr>C:\Users\erasm\AppData\Local\Microsoft\Windows\INetCache\Content.MSO\1EF3C0B4.xlsx</vt:lpwstr>
      </vt:variant>
      <vt:variant>
        <vt:lpwstr>RANGE!A13</vt:lpwstr>
      </vt:variant>
      <vt:variant>
        <vt:i4>3145823</vt:i4>
      </vt:variant>
      <vt:variant>
        <vt:i4>458</vt:i4>
      </vt:variant>
      <vt:variant>
        <vt:i4>0</vt:i4>
      </vt:variant>
      <vt:variant>
        <vt:i4>5</vt:i4>
      </vt:variant>
      <vt:variant>
        <vt:lpwstr>C:\Users\erasm\AppData\Local\Microsoft\Windows\INetCache\Content.MSO\1EF3C0B4.xlsx</vt:lpwstr>
      </vt:variant>
      <vt:variant>
        <vt:lpwstr>RANGE!A13</vt:lpwstr>
      </vt:variant>
      <vt:variant>
        <vt:i4>3145823</vt:i4>
      </vt:variant>
      <vt:variant>
        <vt:i4>431</vt:i4>
      </vt:variant>
      <vt:variant>
        <vt:i4>0</vt:i4>
      </vt:variant>
      <vt:variant>
        <vt:i4>5</vt:i4>
      </vt:variant>
      <vt:variant>
        <vt:lpwstr>C:\Users\erasm\AppData\Local\Microsoft\Windows\INetCache\Content.MSO\1EF3C0B4.xlsx</vt:lpwstr>
      </vt:variant>
      <vt:variant>
        <vt:lpwstr>RANGE!A13</vt:lpwstr>
      </vt:variant>
      <vt:variant>
        <vt:i4>1376305</vt:i4>
      </vt:variant>
      <vt:variant>
        <vt:i4>244</vt:i4>
      </vt:variant>
      <vt:variant>
        <vt:i4>0</vt:i4>
      </vt:variant>
      <vt:variant>
        <vt:i4>5</vt:i4>
      </vt:variant>
      <vt:variant>
        <vt:lpwstr/>
      </vt:variant>
      <vt:variant>
        <vt:lpwstr>_Toc147916698</vt:lpwstr>
      </vt:variant>
      <vt:variant>
        <vt:i4>1376305</vt:i4>
      </vt:variant>
      <vt:variant>
        <vt:i4>238</vt:i4>
      </vt:variant>
      <vt:variant>
        <vt:i4>0</vt:i4>
      </vt:variant>
      <vt:variant>
        <vt:i4>5</vt:i4>
      </vt:variant>
      <vt:variant>
        <vt:lpwstr/>
      </vt:variant>
      <vt:variant>
        <vt:lpwstr>_Toc147916697</vt:lpwstr>
      </vt:variant>
      <vt:variant>
        <vt:i4>1376305</vt:i4>
      </vt:variant>
      <vt:variant>
        <vt:i4>232</vt:i4>
      </vt:variant>
      <vt:variant>
        <vt:i4>0</vt:i4>
      </vt:variant>
      <vt:variant>
        <vt:i4>5</vt:i4>
      </vt:variant>
      <vt:variant>
        <vt:lpwstr/>
      </vt:variant>
      <vt:variant>
        <vt:lpwstr>_Toc147916696</vt:lpwstr>
      </vt:variant>
      <vt:variant>
        <vt:i4>1376305</vt:i4>
      </vt:variant>
      <vt:variant>
        <vt:i4>226</vt:i4>
      </vt:variant>
      <vt:variant>
        <vt:i4>0</vt:i4>
      </vt:variant>
      <vt:variant>
        <vt:i4>5</vt:i4>
      </vt:variant>
      <vt:variant>
        <vt:lpwstr/>
      </vt:variant>
      <vt:variant>
        <vt:lpwstr>_Toc147916695</vt:lpwstr>
      </vt:variant>
      <vt:variant>
        <vt:i4>1376305</vt:i4>
      </vt:variant>
      <vt:variant>
        <vt:i4>220</vt:i4>
      </vt:variant>
      <vt:variant>
        <vt:i4>0</vt:i4>
      </vt:variant>
      <vt:variant>
        <vt:i4>5</vt:i4>
      </vt:variant>
      <vt:variant>
        <vt:lpwstr/>
      </vt:variant>
      <vt:variant>
        <vt:lpwstr>_Toc147916694</vt:lpwstr>
      </vt:variant>
      <vt:variant>
        <vt:i4>1376305</vt:i4>
      </vt:variant>
      <vt:variant>
        <vt:i4>214</vt:i4>
      </vt:variant>
      <vt:variant>
        <vt:i4>0</vt:i4>
      </vt:variant>
      <vt:variant>
        <vt:i4>5</vt:i4>
      </vt:variant>
      <vt:variant>
        <vt:lpwstr/>
      </vt:variant>
      <vt:variant>
        <vt:lpwstr>_Toc147916693</vt:lpwstr>
      </vt:variant>
      <vt:variant>
        <vt:i4>1376305</vt:i4>
      </vt:variant>
      <vt:variant>
        <vt:i4>208</vt:i4>
      </vt:variant>
      <vt:variant>
        <vt:i4>0</vt:i4>
      </vt:variant>
      <vt:variant>
        <vt:i4>5</vt:i4>
      </vt:variant>
      <vt:variant>
        <vt:lpwstr/>
      </vt:variant>
      <vt:variant>
        <vt:lpwstr>_Toc147916692</vt:lpwstr>
      </vt:variant>
      <vt:variant>
        <vt:i4>1376305</vt:i4>
      </vt:variant>
      <vt:variant>
        <vt:i4>202</vt:i4>
      </vt:variant>
      <vt:variant>
        <vt:i4>0</vt:i4>
      </vt:variant>
      <vt:variant>
        <vt:i4>5</vt:i4>
      </vt:variant>
      <vt:variant>
        <vt:lpwstr/>
      </vt:variant>
      <vt:variant>
        <vt:lpwstr>_Toc147916691</vt:lpwstr>
      </vt:variant>
      <vt:variant>
        <vt:i4>1376305</vt:i4>
      </vt:variant>
      <vt:variant>
        <vt:i4>196</vt:i4>
      </vt:variant>
      <vt:variant>
        <vt:i4>0</vt:i4>
      </vt:variant>
      <vt:variant>
        <vt:i4>5</vt:i4>
      </vt:variant>
      <vt:variant>
        <vt:lpwstr/>
      </vt:variant>
      <vt:variant>
        <vt:lpwstr>_Toc147916690</vt:lpwstr>
      </vt:variant>
      <vt:variant>
        <vt:i4>1310769</vt:i4>
      </vt:variant>
      <vt:variant>
        <vt:i4>187</vt:i4>
      </vt:variant>
      <vt:variant>
        <vt:i4>0</vt:i4>
      </vt:variant>
      <vt:variant>
        <vt:i4>5</vt:i4>
      </vt:variant>
      <vt:variant>
        <vt:lpwstr/>
      </vt:variant>
      <vt:variant>
        <vt:lpwstr>_Toc147916689</vt:lpwstr>
      </vt:variant>
      <vt:variant>
        <vt:i4>1310769</vt:i4>
      </vt:variant>
      <vt:variant>
        <vt:i4>181</vt:i4>
      </vt:variant>
      <vt:variant>
        <vt:i4>0</vt:i4>
      </vt:variant>
      <vt:variant>
        <vt:i4>5</vt:i4>
      </vt:variant>
      <vt:variant>
        <vt:lpwstr/>
      </vt:variant>
      <vt:variant>
        <vt:lpwstr>_Toc147916688</vt:lpwstr>
      </vt:variant>
      <vt:variant>
        <vt:i4>1310769</vt:i4>
      </vt:variant>
      <vt:variant>
        <vt:i4>175</vt:i4>
      </vt:variant>
      <vt:variant>
        <vt:i4>0</vt:i4>
      </vt:variant>
      <vt:variant>
        <vt:i4>5</vt:i4>
      </vt:variant>
      <vt:variant>
        <vt:lpwstr/>
      </vt:variant>
      <vt:variant>
        <vt:lpwstr>_Toc147916687</vt:lpwstr>
      </vt:variant>
      <vt:variant>
        <vt:i4>1310769</vt:i4>
      </vt:variant>
      <vt:variant>
        <vt:i4>169</vt:i4>
      </vt:variant>
      <vt:variant>
        <vt:i4>0</vt:i4>
      </vt:variant>
      <vt:variant>
        <vt:i4>5</vt:i4>
      </vt:variant>
      <vt:variant>
        <vt:lpwstr/>
      </vt:variant>
      <vt:variant>
        <vt:lpwstr>_Toc147916686</vt:lpwstr>
      </vt:variant>
      <vt:variant>
        <vt:i4>1310769</vt:i4>
      </vt:variant>
      <vt:variant>
        <vt:i4>163</vt:i4>
      </vt:variant>
      <vt:variant>
        <vt:i4>0</vt:i4>
      </vt:variant>
      <vt:variant>
        <vt:i4>5</vt:i4>
      </vt:variant>
      <vt:variant>
        <vt:lpwstr/>
      </vt:variant>
      <vt:variant>
        <vt:lpwstr>_Toc147916685</vt:lpwstr>
      </vt:variant>
      <vt:variant>
        <vt:i4>1310769</vt:i4>
      </vt:variant>
      <vt:variant>
        <vt:i4>157</vt:i4>
      </vt:variant>
      <vt:variant>
        <vt:i4>0</vt:i4>
      </vt:variant>
      <vt:variant>
        <vt:i4>5</vt:i4>
      </vt:variant>
      <vt:variant>
        <vt:lpwstr/>
      </vt:variant>
      <vt:variant>
        <vt:lpwstr>_Toc147916684</vt:lpwstr>
      </vt:variant>
      <vt:variant>
        <vt:i4>1310769</vt:i4>
      </vt:variant>
      <vt:variant>
        <vt:i4>151</vt:i4>
      </vt:variant>
      <vt:variant>
        <vt:i4>0</vt:i4>
      </vt:variant>
      <vt:variant>
        <vt:i4>5</vt:i4>
      </vt:variant>
      <vt:variant>
        <vt:lpwstr/>
      </vt:variant>
      <vt:variant>
        <vt:lpwstr>_Toc147916683</vt:lpwstr>
      </vt:variant>
      <vt:variant>
        <vt:i4>1310769</vt:i4>
      </vt:variant>
      <vt:variant>
        <vt:i4>145</vt:i4>
      </vt:variant>
      <vt:variant>
        <vt:i4>0</vt:i4>
      </vt:variant>
      <vt:variant>
        <vt:i4>5</vt:i4>
      </vt:variant>
      <vt:variant>
        <vt:lpwstr/>
      </vt:variant>
      <vt:variant>
        <vt:lpwstr>_Toc147916682</vt:lpwstr>
      </vt:variant>
      <vt:variant>
        <vt:i4>1310769</vt:i4>
      </vt:variant>
      <vt:variant>
        <vt:i4>139</vt:i4>
      </vt:variant>
      <vt:variant>
        <vt:i4>0</vt:i4>
      </vt:variant>
      <vt:variant>
        <vt:i4>5</vt:i4>
      </vt:variant>
      <vt:variant>
        <vt:lpwstr/>
      </vt:variant>
      <vt:variant>
        <vt:lpwstr>_Toc147916681</vt:lpwstr>
      </vt:variant>
      <vt:variant>
        <vt:i4>1310769</vt:i4>
      </vt:variant>
      <vt:variant>
        <vt:i4>133</vt:i4>
      </vt:variant>
      <vt:variant>
        <vt:i4>0</vt:i4>
      </vt:variant>
      <vt:variant>
        <vt:i4>5</vt:i4>
      </vt:variant>
      <vt:variant>
        <vt:lpwstr/>
      </vt:variant>
      <vt:variant>
        <vt:lpwstr>_Toc147916680</vt:lpwstr>
      </vt:variant>
      <vt:variant>
        <vt:i4>1769521</vt:i4>
      </vt:variant>
      <vt:variant>
        <vt:i4>127</vt:i4>
      </vt:variant>
      <vt:variant>
        <vt:i4>0</vt:i4>
      </vt:variant>
      <vt:variant>
        <vt:i4>5</vt:i4>
      </vt:variant>
      <vt:variant>
        <vt:lpwstr/>
      </vt:variant>
      <vt:variant>
        <vt:lpwstr>_Toc147916679</vt:lpwstr>
      </vt:variant>
      <vt:variant>
        <vt:i4>1769521</vt:i4>
      </vt:variant>
      <vt:variant>
        <vt:i4>121</vt:i4>
      </vt:variant>
      <vt:variant>
        <vt:i4>0</vt:i4>
      </vt:variant>
      <vt:variant>
        <vt:i4>5</vt:i4>
      </vt:variant>
      <vt:variant>
        <vt:lpwstr/>
      </vt:variant>
      <vt:variant>
        <vt:lpwstr>_Toc147916678</vt:lpwstr>
      </vt:variant>
      <vt:variant>
        <vt:i4>1769521</vt:i4>
      </vt:variant>
      <vt:variant>
        <vt:i4>115</vt:i4>
      </vt:variant>
      <vt:variant>
        <vt:i4>0</vt:i4>
      </vt:variant>
      <vt:variant>
        <vt:i4>5</vt:i4>
      </vt:variant>
      <vt:variant>
        <vt:lpwstr/>
      </vt:variant>
      <vt:variant>
        <vt:lpwstr>_Toc147916677</vt:lpwstr>
      </vt:variant>
      <vt:variant>
        <vt:i4>1769521</vt:i4>
      </vt:variant>
      <vt:variant>
        <vt:i4>109</vt:i4>
      </vt:variant>
      <vt:variant>
        <vt:i4>0</vt:i4>
      </vt:variant>
      <vt:variant>
        <vt:i4>5</vt:i4>
      </vt:variant>
      <vt:variant>
        <vt:lpwstr/>
      </vt:variant>
      <vt:variant>
        <vt:lpwstr>_Toc147916676</vt:lpwstr>
      </vt:variant>
      <vt:variant>
        <vt:i4>1769521</vt:i4>
      </vt:variant>
      <vt:variant>
        <vt:i4>103</vt:i4>
      </vt:variant>
      <vt:variant>
        <vt:i4>0</vt:i4>
      </vt:variant>
      <vt:variant>
        <vt:i4>5</vt:i4>
      </vt:variant>
      <vt:variant>
        <vt:lpwstr/>
      </vt:variant>
      <vt:variant>
        <vt:lpwstr>_Toc147916675</vt:lpwstr>
      </vt:variant>
      <vt:variant>
        <vt:i4>1769521</vt:i4>
      </vt:variant>
      <vt:variant>
        <vt:i4>97</vt:i4>
      </vt:variant>
      <vt:variant>
        <vt:i4>0</vt:i4>
      </vt:variant>
      <vt:variant>
        <vt:i4>5</vt:i4>
      </vt:variant>
      <vt:variant>
        <vt:lpwstr/>
      </vt:variant>
      <vt:variant>
        <vt:lpwstr>_Toc147916674</vt:lpwstr>
      </vt:variant>
      <vt:variant>
        <vt:i4>1769521</vt:i4>
      </vt:variant>
      <vt:variant>
        <vt:i4>91</vt:i4>
      </vt:variant>
      <vt:variant>
        <vt:i4>0</vt:i4>
      </vt:variant>
      <vt:variant>
        <vt:i4>5</vt:i4>
      </vt:variant>
      <vt:variant>
        <vt:lpwstr/>
      </vt:variant>
      <vt:variant>
        <vt:lpwstr>_Toc147916673</vt:lpwstr>
      </vt:variant>
      <vt:variant>
        <vt:i4>1769521</vt:i4>
      </vt:variant>
      <vt:variant>
        <vt:i4>85</vt:i4>
      </vt:variant>
      <vt:variant>
        <vt:i4>0</vt:i4>
      </vt:variant>
      <vt:variant>
        <vt:i4>5</vt:i4>
      </vt:variant>
      <vt:variant>
        <vt:lpwstr/>
      </vt:variant>
      <vt:variant>
        <vt:lpwstr>_Toc147916672</vt:lpwstr>
      </vt:variant>
      <vt:variant>
        <vt:i4>1769521</vt:i4>
      </vt:variant>
      <vt:variant>
        <vt:i4>79</vt:i4>
      </vt:variant>
      <vt:variant>
        <vt:i4>0</vt:i4>
      </vt:variant>
      <vt:variant>
        <vt:i4>5</vt:i4>
      </vt:variant>
      <vt:variant>
        <vt:lpwstr/>
      </vt:variant>
      <vt:variant>
        <vt:lpwstr>_Toc147916671</vt:lpwstr>
      </vt:variant>
      <vt:variant>
        <vt:i4>1769521</vt:i4>
      </vt:variant>
      <vt:variant>
        <vt:i4>73</vt:i4>
      </vt:variant>
      <vt:variant>
        <vt:i4>0</vt:i4>
      </vt:variant>
      <vt:variant>
        <vt:i4>5</vt:i4>
      </vt:variant>
      <vt:variant>
        <vt:lpwstr/>
      </vt:variant>
      <vt:variant>
        <vt:lpwstr>_Toc147916670</vt:lpwstr>
      </vt:variant>
      <vt:variant>
        <vt:i4>1703985</vt:i4>
      </vt:variant>
      <vt:variant>
        <vt:i4>67</vt:i4>
      </vt:variant>
      <vt:variant>
        <vt:i4>0</vt:i4>
      </vt:variant>
      <vt:variant>
        <vt:i4>5</vt:i4>
      </vt:variant>
      <vt:variant>
        <vt:lpwstr/>
      </vt:variant>
      <vt:variant>
        <vt:lpwstr>_Toc147916669</vt:lpwstr>
      </vt:variant>
      <vt:variant>
        <vt:i4>1703985</vt:i4>
      </vt:variant>
      <vt:variant>
        <vt:i4>61</vt:i4>
      </vt:variant>
      <vt:variant>
        <vt:i4>0</vt:i4>
      </vt:variant>
      <vt:variant>
        <vt:i4>5</vt:i4>
      </vt:variant>
      <vt:variant>
        <vt:lpwstr/>
      </vt:variant>
      <vt:variant>
        <vt:lpwstr>_Toc147916668</vt:lpwstr>
      </vt:variant>
      <vt:variant>
        <vt:i4>1703985</vt:i4>
      </vt:variant>
      <vt:variant>
        <vt:i4>55</vt:i4>
      </vt:variant>
      <vt:variant>
        <vt:i4>0</vt:i4>
      </vt:variant>
      <vt:variant>
        <vt:i4>5</vt:i4>
      </vt:variant>
      <vt:variant>
        <vt:lpwstr/>
      </vt:variant>
      <vt:variant>
        <vt:lpwstr>_Toc147916667</vt:lpwstr>
      </vt:variant>
      <vt:variant>
        <vt:i4>1703985</vt:i4>
      </vt:variant>
      <vt:variant>
        <vt:i4>49</vt:i4>
      </vt:variant>
      <vt:variant>
        <vt:i4>0</vt:i4>
      </vt:variant>
      <vt:variant>
        <vt:i4>5</vt:i4>
      </vt:variant>
      <vt:variant>
        <vt:lpwstr/>
      </vt:variant>
      <vt:variant>
        <vt:lpwstr>_Toc147916666</vt:lpwstr>
      </vt:variant>
      <vt:variant>
        <vt:i4>1703985</vt:i4>
      </vt:variant>
      <vt:variant>
        <vt:i4>43</vt:i4>
      </vt:variant>
      <vt:variant>
        <vt:i4>0</vt:i4>
      </vt:variant>
      <vt:variant>
        <vt:i4>5</vt:i4>
      </vt:variant>
      <vt:variant>
        <vt:lpwstr/>
      </vt:variant>
      <vt:variant>
        <vt:lpwstr>_Toc147916665</vt:lpwstr>
      </vt:variant>
      <vt:variant>
        <vt:i4>1703985</vt:i4>
      </vt:variant>
      <vt:variant>
        <vt:i4>37</vt:i4>
      </vt:variant>
      <vt:variant>
        <vt:i4>0</vt:i4>
      </vt:variant>
      <vt:variant>
        <vt:i4>5</vt:i4>
      </vt:variant>
      <vt:variant>
        <vt:lpwstr/>
      </vt:variant>
      <vt:variant>
        <vt:lpwstr>_Toc147916664</vt:lpwstr>
      </vt:variant>
      <vt:variant>
        <vt:i4>1703985</vt:i4>
      </vt:variant>
      <vt:variant>
        <vt:i4>31</vt:i4>
      </vt:variant>
      <vt:variant>
        <vt:i4>0</vt:i4>
      </vt:variant>
      <vt:variant>
        <vt:i4>5</vt:i4>
      </vt:variant>
      <vt:variant>
        <vt:lpwstr/>
      </vt:variant>
      <vt:variant>
        <vt:lpwstr>_Toc147916663</vt:lpwstr>
      </vt:variant>
      <vt:variant>
        <vt:i4>1703985</vt:i4>
      </vt:variant>
      <vt:variant>
        <vt:i4>25</vt:i4>
      </vt:variant>
      <vt:variant>
        <vt:i4>0</vt:i4>
      </vt:variant>
      <vt:variant>
        <vt:i4>5</vt:i4>
      </vt:variant>
      <vt:variant>
        <vt:lpwstr/>
      </vt:variant>
      <vt:variant>
        <vt:lpwstr>_Toc147916662</vt:lpwstr>
      </vt:variant>
      <vt:variant>
        <vt:i4>1703985</vt:i4>
      </vt:variant>
      <vt:variant>
        <vt:i4>19</vt:i4>
      </vt:variant>
      <vt:variant>
        <vt:i4>0</vt:i4>
      </vt:variant>
      <vt:variant>
        <vt:i4>5</vt:i4>
      </vt:variant>
      <vt:variant>
        <vt:lpwstr/>
      </vt:variant>
      <vt:variant>
        <vt:lpwstr>_Toc147916661</vt:lpwstr>
      </vt:variant>
      <vt:variant>
        <vt:i4>1703985</vt:i4>
      </vt:variant>
      <vt:variant>
        <vt:i4>13</vt:i4>
      </vt:variant>
      <vt:variant>
        <vt:i4>0</vt:i4>
      </vt:variant>
      <vt:variant>
        <vt:i4>5</vt:i4>
      </vt:variant>
      <vt:variant>
        <vt:lpwstr/>
      </vt:variant>
      <vt:variant>
        <vt:lpwstr>_Toc147916660</vt:lpwstr>
      </vt:variant>
      <vt:variant>
        <vt:i4>1638449</vt:i4>
      </vt:variant>
      <vt:variant>
        <vt:i4>7</vt:i4>
      </vt:variant>
      <vt:variant>
        <vt:i4>0</vt:i4>
      </vt:variant>
      <vt:variant>
        <vt:i4>5</vt:i4>
      </vt:variant>
      <vt:variant>
        <vt:lpwstr/>
      </vt:variant>
      <vt:variant>
        <vt:lpwstr>_Toc147916659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User</dc:creator>
  <cp:keywords/>
  <dc:description/>
  <cp:lastModifiedBy>Grace Olukune</cp:lastModifiedBy>
  <cp:revision>45</cp:revision>
  <cp:lastPrinted>2012-11-15T02:52:00Z</cp:lastPrinted>
  <dcterms:created xsi:type="dcterms:W3CDTF">2025-12-05T04:25:00Z</dcterms:created>
  <dcterms:modified xsi:type="dcterms:W3CDTF">2025-12-09T07:42:00Z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32-4</vt:lpwstr>
  </property>
  <property fmtid="{D5CDD505-2E9C-101B-9397-08002B2CF9AE}" pid="3" name="Issue level">
    <vt:lpwstr>5</vt:lpwstr>
  </property>
  <property fmtid="{D5CDD505-2E9C-101B-9397-08002B2CF9AE}" pid="4" name="Classification">
    <vt:lpwstr>CONTROLLED DISCLOSURE</vt:lpwstr>
  </property>
  <property fmtid="{D5CDD505-2E9C-101B-9397-08002B2CF9AE}" pid="5" name="Type">
    <vt:lpwstr>Document Template</vt:lpwstr>
  </property>
  <property fmtid="{D5CDD505-2E9C-101B-9397-08002B2CF9AE}" pid="6" name="Discipline">
    <vt:lpwstr>Division/Department/Section</vt:lpwstr>
  </property>
  <property fmtid="{D5CDD505-2E9C-101B-9397-08002B2CF9AE}" pid="7" name="Compiled name">
    <vt:lpwstr>Initials and Surname</vt:lpwstr>
  </property>
  <property fmtid="{D5CDD505-2E9C-101B-9397-08002B2CF9AE}" pid="8" name="Compiled title">
    <vt:lpwstr>Designation</vt:lpwstr>
  </property>
  <property fmtid="{D5CDD505-2E9C-101B-9397-08002B2CF9AE}" pid="9" name="Approved name">
    <vt:lpwstr>Initials and Surname</vt:lpwstr>
  </property>
  <property fmtid="{D5CDD505-2E9C-101B-9397-08002B2CF9AE}" pid="10" name="Approved title">
    <vt:lpwstr>Designation</vt:lpwstr>
  </property>
  <property fmtid="{D5CDD505-2E9C-101B-9397-08002B2CF9AE}" pid="11" name="Authorized name">
    <vt:lpwstr>Initials and Surname</vt:lpwstr>
  </property>
  <property fmtid="{D5CDD505-2E9C-101B-9397-08002B2CF9AE}" pid="12" name="Authorized title">
    <vt:lpwstr>Designation</vt:lpwstr>
  </property>
  <property fmtid="{D5CDD505-2E9C-101B-9397-08002B2CF9AE}" pid="13" name="Last review date">
    <vt:lpwstr>April 2012</vt:lpwstr>
  </property>
  <property fmtid="{D5CDD505-2E9C-101B-9397-08002B2CF9AE}" pid="14" name="Old number">
    <vt:lpwstr/>
  </property>
  <property fmtid="{D5CDD505-2E9C-101B-9397-08002B2CF9AE}" pid="15" name="Type Code">
    <vt:lpwstr>TE</vt:lpwstr>
  </property>
  <property fmtid="{D5CDD505-2E9C-101B-9397-08002B2CF9AE}" pid="16" name="Area">
    <vt:lpwstr>E</vt:lpwstr>
  </property>
  <property fmtid="{D5CDD505-2E9C-101B-9397-08002B2CF9AE}" pid="17" name="ContentTypeId">
    <vt:lpwstr>0x0101006A23A2A0C1948D4B96AD0DA64CA7CDE8</vt:lpwstr>
  </property>
  <property fmtid="{D5CDD505-2E9C-101B-9397-08002B2CF9AE}" pid="18" name="MediaServiceImageTags">
    <vt:lpwstr/>
  </property>
</Properties>
</file>